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9A1477" w14:textId="77777777" w:rsidR="00641DD5" w:rsidRPr="00986546" w:rsidRDefault="00991A03" w:rsidP="00641DD5">
      <w:pPr>
        <w:spacing w:after="0" w:line="276" w:lineRule="auto"/>
        <w:jc w:val="center"/>
        <w:rPr>
          <w:rFonts w:ascii="Times New Roman" w:hAnsi="Times New Roman"/>
          <w:b/>
        </w:rPr>
      </w:pPr>
      <w:r>
        <w:rPr>
          <w:rFonts w:ascii="Times New Roman" w:hAnsi="Times New Roman"/>
          <w:b/>
        </w:rPr>
        <w:t xml:space="preserve">                                                                                                                                                                    </w:t>
      </w:r>
      <w:r w:rsidR="00641DD5" w:rsidRPr="00986546">
        <w:rPr>
          <w:rFonts w:ascii="Times New Roman" w:hAnsi="Times New Roman"/>
          <w:b/>
        </w:rPr>
        <w:t>Załącznik nr 5</w:t>
      </w:r>
    </w:p>
    <w:p w14:paraId="730FD732" w14:textId="77777777" w:rsidR="00641DD5" w:rsidRPr="00986546" w:rsidRDefault="00641DD5" w:rsidP="00641DD5">
      <w:pPr>
        <w:spacing w:after="0"/>
        <w:jc w:val="center"/>
        <w:rPr>
          <w:rFonts w:ascii="Times New Roman" w:hAnsi="Times New Roman"/>
          <w:b/>
          <w:bCs/>
          <w:color w:val="000000" w:themeColor="text1"/>
        </w:rPr>
      </w:pPr>
    </w:p>
    <w:p w14:paraId="41BF7B52" w14:textId="77777777" w:rsidR="00641DD5" w:rsidRPr="0005708A" w:rsidRDefault="00641DD5" w:rsidP="00641DD5">
      <w:pPr>
        <w:spacing w:after="0"/>
        <w:jc w:val="center"/>
        <w:rPr>
          <w:rFonts w:ascii="Times New Roman" w:hAnsi="Times New Roman"/>
          <w:b/>
          <w:bCs/>
          <w:color w:val="000000" w:themeColor="text1"/>
        </w:rPr>
      </w:pPr>
      <w:r w:rsidRPr="0005708A">
        <w:rPr>
          <w:rFonts w:ascii="Times New Roman" w:hAnsi="Times New Roman"/>
          <w:b/>
          <w:bCs/>
          <w:color w:val="000000" w:themeColor="text1"/>
        </w:rPr>
        <w:t>OPIS PRZEDMIOTU ZAMÓWIENIA</w:t>
      </w:r>
    </w:p>
    <w:p w14:paraId="69EAD0D4" w14:textId="77777777" w:rsidR="00641DD5" w:rsidRPr="0005708A" w:rsidRDefault="00641DD5" w:rsidP="00641DD5">
      <w:pPr>
        <w:spacing w:after="0"/>
        <w:rPr>
          <w:rFonts w:ascii="Times New Roman" w:hAnsi="Times New Roman"/>
          <w:b/>
          <w:bCs/>
          <w:color w:val="000000" w:themeColor="text1"/>
        </w:rPr>
      </w:pPr>
    </w:p>
    <w:p w14:paraId="43691CD5" w14:textId="469F2756" w:rsidR="00B31A7F" w:rsidRDefault="00B31A7F" w:rsidP="00D478CA">
      <w:pPr>
        <w:spacing w:after="0"/>
        <w:ind w:left="1134"/>
        <w:jc w:val="both"/>
        <w:rPr>
          <w:rFonts w:ascii="Times New Roman" w:hAnsi="Times New Roman"/>
          <w:b/>
          <w:bCs/>
          <w:color w:val="000000" w:themeColor="text1"/>
        </w:rPr>
      </w:pPr>
      <w:r w:rsidRPr="00667BB8">
        <w:rPr>
          <w:rFonts w:ascii="Times New Roman" w:hAnsi="Times New Roman"/>
          <w:b/>
          <w:bCs/>
          <w:color w:val="000000" w:themeColor="text1"/>
        </w:rPr>
        <w:t xml:space="preserve">Zadanie nr </w:t>
      </w:r>
      <w:r w:rsidR="002B0269">
        <w:rPr>
          <w:rFonts w:ascii="Times New Roman" w:hAnsi="Times New Roman"/>
          <w:b/>
          <w:bCs/>
          <w:color w:val="000000" w:themeColor="text1"/>
        </w:rPr>
        <w:t>3</w:t>
      </w:r>
      <w:r w:rsidR="002B0269">
        <w:rPr>
          <w:rFonts w:ascii="Times New Roman" w:hAnsi="Times New Roman"/>
          <w:b/>
          <w:bCs/>
          <w:color w:val="000000" w:themeColor="text1"/>
        </w:rPr>
        <w:t xml:space="preserve"> - </w:t>
      </w:r>
      <w:r w:rsidR="00626699" w:rsidRPr="00626699">
        <w:rPr>
          <w:rFonts w:ascii="Times New Roman" w:hAnsi="Times New Roman"/>
          <w:b/>
          <w:bCs/>
          <w:color w:val="000000" w:themeColor="text1"/>
        </w:rPr>
        <w:t xml:space="preserve">Działania zwiększające poziom </w:t>
      </w:r>
      <w:proofErr w:type="spellStart"/>
      <w:r w:rsidR="00626699" w:rsidRPr="00626699">
        <w:rPr>
          <w:rFonts w:ascii="Times New Roman" w:hAnsi="Times New Roman"/>
          <w:b/>
          <w:bCs/>
          <w:color w:val="000000" w:themeColor="text1"/>
        </w:rPr>
        <w:t>cyberbezpieczeństwa</w:t>
      </w:r>
      <w:proofErr w:type="spellEnd"/>
      <w:r w:rsidR="00626699" w:rsidRPr="00626699">
        <w:rPr>
          <w:rFonts w:ascii="Times New Roman" w:hAnsi="Times New Roman"/>
          <w:b/>
          <w:bCs/>
          <w:color w:val="000000" w:themeColor="text1"/>
        </w:rPr>
        <w:t xml:space="preserve"> szpitala</w:t>
      </w:r>
      <w:r w:rsidR="00626699">
        <w:rPr>
          <w:rFonts w:ascii="Times New Roman" w:hAnsi="Times New Roman"/>
          <w:b/>
          <w:bCs/>
          <w:color w:val="000000" w:themeColor="text1"/>
        </w:rPr>
        <w:t xml:space="preserve"> </w:t>
      </w:r>
    </w:p>
    <w:p w14:paraId="5FA541A5" w14:textId="77777777" w:rsidR="005A4109" w:rsidRDefault="005A4109" w:rsidP="00D478CA">
      <w:pPr>
        <w:spacing w:after="0"/>
        <w:ind w:left="1134"/>
        <w:jc w:val="both"/>
        <w:rPr>
          <w:rFonts w:ascii="Times New Roman" w:hAnsi="Times New Roman"/>
          <w:b/>
          <w:bCs/>
          <w:color w:val="000000" w:themeColor="text1"/>
        </w:rPr>
      </w:pPr>
    </w:p>
    <w:p w14:paraId="35CDE1D1" w14:textId="0F9B332E" w:rsidR="005A4109" w:rsidRDefault="005A4109" w:rsidP="00D478CA">
      <w:pPr>
        <w:spacing w:after="0"/>
        <w:ind w:left="1134"/>
        <w:jc w:val="both"/>
        <w:rPr>
          <w:rFonts w:ascii="Times New Roman" w:hAnsi="Times New Roman"/>
          <w:b/>
          <w:bCs/>
          <w:color w:val="000000" w:themeColor="text1"/>
        </w:rPr>
      </w:pPr>
      <w:r w:rsidRPr="005A4109">
        <w:rPr>
          <w:rFonts w:ascii="Times New Roman" w:hAnsi="Times New Roman"/>
          <w:b/>
          <w:bCs/>
          <w:color w:val="000000" w:themeColor="text1"/>
        </w:rPr>
        <w:t>Zamawiający dopuszcza rozwiązania równoważne, spełniające wymagania funkcjonalne i wydajnościowe OPZ.</w:t>
      </w:r>
    </w:p>
    <w:p w14:paraId="3AF07F56" w14:textId="77777777" w:rsidR="00B31A7F" w:rsidRDefault="00B31A7F" w:rsidP="00D478CA">
      <w:pPr>
        <w:spacing w:after="0"/>
        <w:ind w:left="1134"/>
        <w:jc w:val="both"/>
        <w:rPr>
          <w:rFonts w:ascii="Times New Roman" w:hAnsi="Times New Roman"/>
          <w:b/>
          <w:bCs/>
          <w:color w:val="000000" w:themeColor="text1"/>
          <w:highlight w:val="green"/>
        </w:rPr>
      </w:pPr>
    </w:p>
    <w:p w14:paraId="061FFE25" w14:textId="577474A8" w:rsidR="009343D4" w:rsidRPr="009343D4" w:rsidRDefault="00D478CA" w:rsidP="00D478CA">
      <w:pPr>
        <w:spacing w:after="0"/>
        <w:ind w:left="1134"/>
        <w:jc w:val="both"/>
        <w:rPr>
          <w:rFonts w:ascii="Times New Roman" w:hAnsi="Times New Roman"/>
          <w:b/>
          <w:bCs/>
          <w:color w:val="000000" w:themeColor="text1"/>
        </w:rPr>
      </w:pPr>
      <w:r>
        <w:rPr>
          <w:rFonts w:ascii="Times New Roman" w:hAnsi="Times New Roman"/>
          <w:b/>
          <w:bCs/>
          <w:color w:val="000000" w:themeColor="text1"/>
        </w:rPr>
        <w:t>3</w:t>
      </w:r>
      <w:r w:rsidR="00B31A7F">
        <w:rPr>
          <w:rFonts w:ascii="Times New Roman" w:hAnsi="Times New Roman"/>
          <w:b/>
          <w:bCs/>
          <w:color w:val="000000" w:themeColor="text1"/>
        </w:rPr>
        <w:t>a)</w:t>
      </w:r>
      <w:r w:rsidR="002E1C88">
        <w:rPr>
          <w:rFonts w:ascii="Times New Roman" w:hAnsi="Times New Roman"/>
          <w:b/>
          <w:bCs/>
          <w:color w:val="000000" w:themeColor="text1"/>
        </w:rPr>
        <w:t xml:space="preserve"> </w:t>
      </w:r>
      <w:r w:rsidR="009343D4" w:rsidRPr="009343D4">
        <w:rPr>
          <w:rFonts w:ascii="Times New Roman" w:hAnsi="Times New Roman"/>
          <w:b/>
          <w:bCs/>
          <w:color w:val="000000" w:themeColor="text1"/>
        </w:rPr>
        <w:t xml:space="preserve">Narzędzie do centralnej analiza logów, widoczności zagrożeń i wsparcia reagowania na incydenty bezpieczeństwa w sieci           </w:t>
      </w:r>
    </w:p>
    <w:p w14:paraId="705A3F43" w14:textId="14657CC1" w:rsidR="00641DD5" w:rsidRDefault="00641DD5" w:rsidP="00D478CA">
      <w:pPr>
        <w:spacing w:after="0"/>
        <w:ind w:left="1134"/>
        <w:jc w:val="both"/>
        <w:rPr>
          <w:rFonts w:ascii="Times New Roman" w:hAnsi="Times New Roman"/>
          <w:b/>
          <w:bCs/>
          <w:color w:val="000000" w:themeColor="text1"/>
        </w:rPr>
      </w:pPr>
    </w:p>
    <w:p w14:paraId="53CB7C4A" w14:textId="29AC4446" w:rsidR="00481768" w:rsidRPr="00481768" w:rsidRDefault="00481768" w:rsidP="00D478CA">
      <w:pPr>
        <w:spacing w:after="0"/>
        <w:ind w:left="1134"/>
        <w:jc w:val="both"/>
        <w:rPr>
          <w:rFonts w:ascii="Times New Roman" w:hAnsi="Times New Roman"/>
          <w:b/>
          <w:bCs/>
          <w:color w:val="000000" w:themeColor="text1"/>
        </w:rPr>
      </w:pPr>
      <w:r w:rsidRPr="00481768">
        <w:rPr>
          <w:rFonts w:ascii="Times New Roman" w:hAnsi="Times New Roman"/>
          <w:b/>
          <w:bCs/>
          <w:color w:val="000000" w:themeColor="text1"/>
        </w:rPr>
        <w:t>System służący do centralnego zbierania i analizy logów, poprawiający widoczność zagrożeń oraz umożliwiający generowaniu alertów/powiadomień, a także cyklicznych raportów o stanie bezpieczeństwa; </w:t>
      </w:r>
      <w:del w:id="0" w:author="Marta Skonieczna-Herman" w:date="2026-02-25T11:28:00Z" w16du:dateUtc="2026-02-25T10:28:00Z">
        <w:r w:rsidRPr="00481768" w:rsidDel="002B0269">
          <w:rPr>
            <w:rFonts w:ascii="Times New Roman" w:hAnsi="Times New Roman"/>
            <w:b/>
            <w:bCs/>
            <w:color w:val="000000" w:themeColor="text1"/>
          </w:rPr>
          <w:delText xml:space="preserve"> </w:delText>
        </w:r>
      </w:del>
      <w:r w:rsidRPr="00481768">
        <w:rPr>
          <w:rFonts w:ascii="Times New Roman" w:hAnsi="Times New Roman"/>
          <w:b/>
          <w:bCs/>
          <w:color w:val="000000" w:themeColor="text1"/>
        </w:rPr>
        <w:t xml:space="preserve">z gwarancją i wsparciem producenta oraz wdrożeniem, dokumentacją i szkoleniem personelu szpitala  </w:t>
      </w:r>
    </w:p>
    <w:p w14:paraId="406BF53B" w14:textId="77777777" w:rsidR="00481768" w:rsidRPr="00481768" w:rsidRDefault="00481768" w:rsidP="00D478CA">
      <w:pPr>
        <w:spacing w:after="0"/>
        <w:ind w:left="1134"/>
        <w:jc w:val="both"/>
        <w:rPr>
          <w:rFonts w:ascii="Times New Roman" w:hAnsi="Times New Roman"/>
          <w:b/>
          <w:bCs/>
          <w:color w:val="000000" w:themeColor="text1"/>
        </w:rPr>
      </w:pPr>
      <w:r w:rsidRPr="00481768">
        <w:rPr>
          <w:rFonts w:ascii="Times New Roman" w:hAnsi="Times New Roman"/>
          <w:b/>
          <w:bCs/>
          <w:color w:val="000000" w:themeColor="text1"/>
        </w:rPr>
        <w:t>Analiza logów, ich korelacja i generowanie alertów oraz cyklicznych raportów pozwala na znaczne zwiększenie widoczności zagrożeń i odpowiednie reagowanie na incydenty</w:t>
      </w:r>
    </w:p>
    <w:p w14:paraId="5EFC272A" w14:textId="77777777" w:rsidR="00481768" w:rsidRPr="0005708A" w:rsidRDefault="00481768" w:rsidP="00641DD5">
      <w:pPr>
        <w:spacing w:after="0"/>
        <w:ind w:left="1134"/>
        <w:rPr>
          <w:rFonts w:ascii="Times New Roman" w:hAnsi="Times New Roman"/>
          <w:b/>
          <w:bCs/>
          <w:color w:val="000000" w:themeColor="text1"/>
        </w:rPr>
      </w:pPr>
    </w:p>
    <w:p w14:paraId="5139DCE8" w14:textId="77777777" w:rsidR="00641DD5" w:rsidRPr="0005708A" w:rsidRDefault="00641DD5" w:rsidP="00641DD5">
      <w:pPr>
        <w:pStyle w:val="Akapitzlist"/>
        <w:spacing w:after="0"/>
        <w:ind w:left="360" w:hanging="927"/>
        <w:jc w:val="center"/>
        <w:rPr>
          <w:rFonts w:ascii="Times New Roman" w:hAnsi="Times New Roman"/>
          <w:bCs/>
          <w:color w:val="000000" w:themeColor="text1"/>
        </w:rPr>
      </w:pPr>
    </w:p>
    <w:p w14:paraId="45D973DF" w14:textId="77777777" w:rsidR="000B6711" w:rsidRPr="0005708A" w:rsidRDefault="000B6711" w:rsidP="00641DD5">
      <w:pPr>
        <w:pStyle w:val="Akapitzlist"/>
        <w:spacing w:after="0"/>
        <w:ind w:left="360" w:firstLine="207"/>
        <w:jc w:val="center"/>
        <w:rPr>
          <w:rFonts w:ascii="Times New Roman" w:hAnsi="Times New Roman"/>
          <w:b/>
        </w:rPr>
      </w:pPr>
    </w:p>
    <w:p w14:paraId="3157BA28" w14:textId="77777777" w:rsidR="00641DD5" w:rsidRPr="00986546" w:rsidRDefault="00641DD5" w:rsidP="00641DD5">
      <w:pPr>
        <w:pStyle w:val="Akapitzlist"/>
        <w:spacing w:after="0"/>
        <w:ind w:left="360" w:firstLine="207"/>
        <w:jc w:val="center"/>
        <w:rPr>
          <w:rFonts w:ascii="Times New Roman" w:hAnsi="Times New Roman"/>
          <w:bCs/>
          <w:color w:val="000000" w:themeColor="text1"/>
        </w:rPr>
      </w:pPr>
      <w:r w:rsidRPr="00986546">
        <w:rPr>
          <w:rFonts w:ascii="Times New Roman" w:hAnsi="Times New Roman"/>
          <w:bCs/>
          <w:color w:val="000000" w:themeColor="text1"/>
        </w:rPr>
        <w:t>Producent (marka) …………………………………..…………………..……(Należy podać)</w:t>
      </w:r>
    </w:p>
    <w:p w14:paraId="0D8D5432" w14:textId="77777777" w:rsidR="00641DD5" w:rsidRPr="00986546" w:rsidRDefault="00641DD5" w:rsidP="00641DD5">
      <w:pPr>
        <w:pStyle w:val="Akapitzlist"/>
        <w:spacing w:after="0"/>
        <w:ind w:left="360" w:firstLine="207"/>
        <w:jc w:val="center"/>
        <w:rPr>
          <w:rFonts w:ascii="Times New Roman" w:hAnsi="Times New Roman"/>
          <w:bCs/>
          <w:color w:val="000000" w:themeColor="text1"/>
        </w:rPr>
      </w:pPr>
      <w:r w:rsidRPr="00986546">
        <w:rPr>
          <w:rFonts w:ascii="Times New Roman" w:hAnsi="Times New Roman"/>
          <w:bCs/>
          <w:color w:val="000000" w:themeColor="text1"/>
        </w:rPr>
        <w:t>Model ……………………………………………………..………………… (Należy podać)</w:t>
      </w:r>
    </w:p>
    <w:p w14:paraId="51F3B7FD" w14:textId="17DBC4D5" w:rsidR="005517BF" w:rsidRDefault="005517BF" w:rsidP="00641DD5">
      <w:pPr>
        <w:spacing w:after="0" w:line="276" w:lineRule="auto"/>
        <w:jc w:val="center"/>
        <w:rPr>
          <w:rFonts w:ascii="Times New Roman" w:hAnsi="Times New Roman"/>
          <w:bCs/>
          <w:color w:val="000000" w:themeColor="text1"/>
        </w:rPr>
      </w:pPr>
    </w:p>
    <w:p w14:paraId="6B0555C4" w14:textId="77777777" w:rsidR="002E1C88" w:rsidRPr="00173258" w:rsidRDefault="002E1C88" w:rsidP="00641DD5">
      <w:pPr>
        <w:spacing w:after="0" w:line="276" w:lineRule="auto"/>
        <w:jc w:val="center"/>
        <w:rPr>
          <w:rFonts w:ascii="Times New Roman" w:hAnsi="Times New Roman"/>
          <w:bCs/>
          <w:color w:val="000000" w:themeColor="text1"/>
        </w:rPr>
      </w:pPr>
    </w:p>
    <w:tbl>
      <w:tblPr>
        <w:tblW w:w="1055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34"/>
        <w:gridCol w:w="6116"/>
        <w:gridCol w:w="1654"/>
        <w:gridCol w:w="1653"/>
      </w:tblGrid>
      <w:tr w:rsidR="005517BF" w:rsidRPr="00E732B0" w14:paraId="0001123E" w14:textId="77777777" w:rsidTr="00907C65">
        <w:trPr>
          <w:trHeight w:val="567"/>
        </w:trPr>
        <w:tc>
          <w:tcPr>
            <w:tcW w:w="1134" w:type="dxa"/>
            <w:tcMar>
              <w:top w:w="0" w:type="dxa"/>
              <w:left w:w="108" w:type="dxa"/>
              <w:bottom w:w="0" w:type="dxa"/>
              <w:right w:w="108" w:type="dxa"/>
            </w:tcMar>
            <w:vAlign w:val="center"/>
          </w:tcPr>
          <w:p w14:paraId="0DE63802" w14:textId="5AAA5071" w:rsidR="005517BF" w:rsidRPr="00E732B0" w:rsidRDefault="00641DD5" w:rsidP="00173258">
            <w:pPr>
              <w:spacing w:after="0"/>
              <w:jc w:val="center"/>
              <w:rPr>
                <w:rFonts w:ascii="Times New Roman" w:hAnsi="Times New Roman"/>
                <w:b/>
                <w:bCs/>
                <w:color w:val="000000" w:themeColor="text1"/>
                <w:sz w:val="20"/>
                <w:szCs w:val="20"/>
              </w:rPr>
            </w:pPr>
            <w:r w:rsidRPr="00E732B0">
              <w:rPr>
                <w:rFonts w:ascii="Times New Roman" w:hAnsi="Times New Roman"/>
                <w:b/>
                <w:bCs/>
                <w:color w:val="000000" w:themeColor="text1"/>
                <w:sz w:val="20"/>
                <w:szCs w:val="20"/>
              </w:rPr>
              <w:t>Lp.</w:t>
            </w:r>
          </w:p>
        </w:tc>
        <w:tc>
          <w:tcPr>
            <w:tcW w:w="6116" w:type="dxa"/>
            <w:tcMar>
              <w:top w:w="0" w:type="dxa"/>
              <w:left w:w="108" w:type="dxa"/>
              <w:bottom w:w="0" w:type="dxa"/>
              <w:right w:w="108" w:type="dxa"/>
            </w:tcMar>
            <w:vAlign w:val="center"/>
          </w:tcPr>
          <w:p w14:paraId="53FF690F" w14:textId="5405AE81" w:rsidR="005517BF" w:rsidRPr="00E732B0" w:rsidRDefault="00641DD5" w:rsidP="00173258">
            <w:pPr>
              <w:spacing w:after="0"/>
              <w:jc w:val="center"/>
              <w:rPr>
                <w:rFonts w:ascii="Times New Roman" w:hAnsi="Times New Roman"/>
                <w:b/>
                <w:bCs/>
                <w:color w:val="000000" w:themeColor="text1"/>
                <w:sz w:val="20"/>
                <w:szCs w:val="20"/>
              </w:rPr>
            </w:pPr>
            <w:r w:rsidRPr="00E732B0">
              <w:rPr>
                <w:rFonts w:ascii="Times New Roman" w:hAnsi="Times New Roman"/>
                <w:b/>
                <w:bCs/>
                <w:color w:val="000000" w:themeColor="text1"/>
                <w:sz w:val="20"/>
                <w:szCs w:val="20"/>
              </w:rPr>
              <w:t>Opis parametru</w:t>
            </w:r>
          </w:p>
        </w:tc>
        <w:tc>
          <w:tcPr>
            <w:tcW w:w="1654" w:type="dxa"/>
            <w:vAlign w:val="center"/>
          </w:tcPr>
          <w:p w14:paraId="086E5778" w14:textId="77777777" w:rsidR="005517BF" w:rsidRPr="00E732B0" w:rsidRDefault="005517BF" w:rsidP="00173258">
            <w:pPr>
              <w:spacing w:after="0"/>
              <w:jc w:val="center"/>
              <w:rPr>
                <w:rFonts w:ascii="Times New Roman" w:hAnsi="Times New Roman"/>
                <w:b/>
                <w:bCs/>
                <w:color w:val="000000" w:themeColor="text1"/>
                <w:sz w:val="20"/>
                <w:szCs w:val="20"/>
              </w:rPr>
            </w:pPr>
            <w:r w:rsidRPr="00E732B0">
              <w:rPr>
                <w:rFonts w:ascii="Times New Roman" w:hAnsi="Times New Roman"/>
                <w:b/>
                <w:bCs/>
                <w:color w:val="000000" w:themeColor="text1"/>
                <w:sz w:val="20"/>
                <w:szCs w:val="20"/>
              </w:rPr>
              <w:t>Parametr wymagany</w:t>
            </w:r>
          </w:p>
        </w:tc>
        <w:tc>
          <w:tcPr>
            <w:tcW w:w="1653" w:type="dxa"/>
          </w:tcPr>
          <w:p w14:paraId="0C1E431B" w14:textId="06DB6401" w:rsidR="005517BF" w:rsidRPr="00E732B0" w:rsidRDefault="00641DD5" w:rsidP="00173258">
            <w:pPr>
              <w:spacing w:after="0"/>
              <w:jc w:val="center"/>
              <w:rPr>
                <w:rFonts w:ascii="Times New Roman" w:hAnsi="Times New Roman"/>
                <w:b/>
                <w:bCs/>
                <w:color w:val="000000" w:themeColor="text1"/>
                <w:sz w:val="20"/>
                <w:szCs w:val="20"/>
              </w:rPr>
            </w:pPr>
            <w:r w:rsidRPr="00E732B0">
              <w:rPr>
                <w:rFonts w:ascii="Times New Roman" w:hAnsi="Times New Roman"/>
                <w:b/>
                <w:bCs/>
                <w:color w:val="000000" w:themeColor="text1"/>
                <w:sz w:val="20"/>
                <w:szCs w:val="20"/>
              </w:rPr>
              <w:t>Parametr oferowany</w:t>
            </w:r>
          </w:p>
        </w:tc>
      </w:tr>
      <w:tr w:rsidR="002A1F57" w:rsidRPr="00E732B0" w14:paraId="26DDE0E4" w14:textId="77777777" w:rsidTr="00907C65">
        <w:trPr>
          <w:trHeight w:val="567"/>
        </w:trPr>
        <w:tc>
          <w:tcPr>
            <w:tcW w:w="1134" w:type="dxa"/>
            <w:tcMar>
              <w:top w:w="0" w:type="dxa"/>
              <w:left w:w="108" w:type="dxa"/>
              <w:bottom w:w="0" w:type="dxa"/>
              <w:right w:w="108" w:type="dxa"/>
            </w:tcMar>
            <w:vAlign w:val="center"/>
          </w:tcPr>
          <w:p w14:paraId="186E3A54" w14:textId="77777777" w:rsidR="002A1F57" w:rsidRPr="00E732B0" w:rsidRDefault="002A1F57" w:rsidP="00173258">
            <w:pPr>
              <w:spacing w:after="0"/>
              <w:jc w:val="center"/>
              <w:rPr>
                <w:rFonts w:ascii="Times New Roman" w:hAnsi="Times New Roman"/>
                <w:b/>
                <w:bCs/>
                <w:color w:val="000000" w:themeColor="text1"/>
                <w:sz w:val="20"/>
                <w:szCs w:val="20"/>
              </w:rPr>
            </w:pPr>
          </w:p>
        </w:tc>
        <w:tc>
          <w:tcPr>
            <w:tcW w:w="6116" w:type="dxa"/>
            <w:tcMar>
              <w:top w:w="0" w:type="dxa"/>
              <w:left w:w="108" w:type="dxa"/>
              <w:bottom w:w="0" w:type="dxa"/>
              <w:right w:w="108" w:type="dxa"/>
            </w:tcMar>
            <w:vAlign w:val="center"/>
          </w:tcPr>
          <w:p w14:paraId="57C05F70" w14:textId="095E68BA" w:rsidR="002A1F57" w:rsidRPr="00E732B0" w:rsidRDefault="002A1F57" w:rsidP="002A1F57">
            <w:pPr>
              <w:spacing w:after="0"/>
              <w:jc w:val="center"/>
              <w:rPr>
                <w:rFonts w:ascii="Times New Roman" w:hAnsi="Times New Roman"/>
                <w:b/>
                <w:bCs/>
                <w:color w:val="000000" w:themeColor="text1"/>
                <w:sz w:val="20"/>
                <w:szCs w:val="20"/>
              </w:rPr>
            </w:pPr>
            <w:r w:rsidRPr="00E732B0">
              <w:rPr>
                <w:rFonts w:ascii="Times New Roman" w:hAnsi="Times New Roman"/>
                <w:b/>
                <w:bCs/>
                <w:color w:val="000000" w:themeColor="text1"/>
                <w:sz w:val="20"/>
                <w:szCs w:val="20"/>
              </w:rPr>
              <w:t>Interfejsy, Dysk, Zasilanie:</w:t>
            </w:r>
          </w:p>
        </w:tc>
        <w:tc>
          <w:tcPr>
            <w:tcW w:w="1654" w:type="dxa"/>
            <w:vAlign w:val="center"/>
          </w:tcPr>
          <w:p w14:paraId="0A1A2B00" w14:textId="77777777" w:rsidR="002A1F57" w:rsidRPr="00E732B0" w:rsidRDefault="002A1F57" w:rsidP="00173258">
            <w:pPr>
              <w:spacing w:after="0"/>
              <w:jc w:val="center"/>
              <w:rPr>
                <w:rFonts w:ascii="Times New Roman" w:hAnsi="Times New Roman"/>
                <w:b/>
                <w:bCs/>
                <w:color w:val="000000" w:themeColor="text1"/>
                <w:sz w:val="20"/>
                <w:szCs w:val="20"/>
              </w:rPr>
            </w:pPr>
          </w:p>
        </w:tc>
        <w:tc>
          <w:tcPr>
            <w:tcW w:w="1653" w:type="dxa"/>
          </w:tcPr>
          <w:p w14:paraId="28F05447" w14:textId="77777777" w:rsidR="002A1F57" w:rsidRPr="00E732B0" w:rsidRDefault="002A1F57" w:rsidP="00173258">
            <w:pPr>
              <w:spacing w:after="0"/>
              <w:jc w:val="center"/>
              <w:rPr>
                <w:rFonts w:ascii="Times New Roman" w:hAnsi="Times New Roman"/>
                <w:b/>
                <w:bCs/>
                <w:color w:val="000000" w:themeColor="text1"/>
                <w:sz w:val="20"/>
                <w:szCs w:val="20"/>
              </w:rPr>
            </w:pPr>
          </w:p>
        </w:tc>
      </w:tr>
      <w:tr w:rsidR="005517BF" w:rsidRPr="00E732B0" w14:paraId="44AC7B48" w14:textId="77777777" w:rsidTr="00907C65">
        <w:trPr>
          <w:trHeight w:val="567"/>
        </w:trPr>
        <w:tc>
          <w:tcPr>
            <w:tcW w:w="1134" w:type="dxa"/>
            <w:tcMar>
              <w:top w:w="0" w:type="dxa"/>
              <w:left w:w="108" w:type="dxa"/>
              <w:bottom w:w="0" w:type="dxa"/>
              <w:right w:w="108" w:type="dxa"/>
            </w:tcMar>
            <w:vAlign w:val="center"/>
          </w:tcPr>
          <w:p w14:paraId="4425872D" w14:textId="77777777" w:rsidR="005517BF" w:rsidRPr="00E732B0" w:rsidRDefault="005517BF"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vAlign w:val="center"/>
          </w:tcPr>
          <w:p w14:paraId="55615264" w14:textId="77777777" w:rsidR="002B6BAB" w:rsidRPr="00E732B0" w:rsidRDefault="002B6BAB" w:rsidP="00800B2D">
            <w:pPr>
              <w:spacing w:after="0"/>
              <w:rPr>
                <w:rFonts w:ascii="Times New Roman" w:hAnsi="Times New Roman"/>
                <w:color w:val="000000" w:themeColor="text1"/>
                <w:sz w:val="20"/>
                <w:szCs w:val="20"/>
              </w:rPr>
            </w:pPr>
            <w:r w:rsidRPr="00E732B0">
              <w:rPr>
                <w:rFonts w:ascii="Times New Roman" w:hAnsi="Times New Roman"/>
                <w:color w:val="000000" w:themeColor="text1"/>
                <w:sz w:val="20"/>
                <w:szCs w:val="20"/>
              </w:rPr>
              <w:t>System musi dysponować co najmniej:</w:t>
            </w:r>
          </w:p>
          <w:p w14:paraId="11A29B9A" w14:textId="77777777" w:rsidR="002B6BAB" w:rsidRPr="00E732B0" w:rsidRDefault="002B6BAB" w:rsidP="004442B9">
            <w:pPr>
              <w:spacing w:after="0"/>
              <w:ind w:left="720"/>
              <w:rPr>
                <w:rFonts w:ascii="Times New Roman" w:hAnsi="Times New Roman"/>
                <w:color w:val="000000" w:themeColor="text1"/>
                <w:sz w:val="20"/>
                <w:szCs w:val="20"/>
              </w:rPr>
            </w:pPr>
            <w:r w:rsidRPr="00E732B0">
              <w:rPr>
                <w:rFonts w:ascii="Times New Roman" w:hAnsi="Times New Roman"/>
                <w:color w:val="000000" w:themeColor="text1"/>
                <w:sz w:val="20"/>
                <w:szCs w:val="20"/>
              </w:rPr>
              <w:t>4 portami Gigabit Ethernet RJ-45.</w:t>
            </w:r>
          </w:p>
          <w:p w14:paraId="26382230" w14:textId="77777777" w:rsidR="002B6BAB" w:rsidRPr="00E732B0" w:rsidRDefault="002B6BAB" w:rsidP="00800B2D">
            <w:pPr>
              <w:spacing w:after="0"/>
              <w:rPr>
                <w:rFonts w:ascii="Times New Roman" w:hAnsi="Times New Roman"/>
                <w:color w:val="000000" w:themeColor="text1"/>
                <w:sz w:val="20"/>
                <w:szCs w:val="20"/>
              </w:rPr>
            </w:pPr>
            <w:r w:rsidRPr="00E732B0">
              <w:rPr>
                <w:rFonts w:ascii="Times New Roman" w:hAnsi="Times New Roman"/>
                <w:color w:val="000000" w:themeColor="text1"/>
                <w:sz w:val="20"/>
                <w:szCs w:val="20"/>
              </w:rPr>
              <w:t>Rozwiązanie musi dysponować powierzchnią dyskową min. 8 TB.</w:t>
            </w:r>
          </w:p>
          <w:p w14:paraId="52844A9A" w14:textId="033802BE" w:rsidR="002B6BAB" w:rsidRPr="00E732B0" w:rsidRDefault="002B6BAB" w:rsidP="00800B2D">
            <w:pPr>
              <w:spacing w:after="0"/>
              <w:rPr>
                <w:rFonts w:ascii="Times New Roman" w:hAnsi="Times New Roman"/>
                <w:color w:val="000000" w:themeColor="text1"/>
                <w:sz w:val="20"/>
                <w:szCs w:val="20"/>
              </w:rPr>
            </w:pPr>
            <w:r w:rsidRPr="00E732B0">
              <w:rPr>
                <w:rFonts w:ascii="Times New Roman" w:hAnsi="Times New Roman"/>
                <w:color w:val="000000" w:themeColor="text1"/>
                <w:sz w:val="20"/>
                <w:szCs w:val="20"/>
              </w:rPr>
              <w:t>Z punktu widzenia bezpieczeństwa platformy, na których realizowane będą funkcje logowania muszą mieć możliwość rozbudowy o mechanizmy zabezpieczające przed utratą danych w przypadku awarii nośnika – minimum RAID 1</w:t>
            </w:r>
            <w:r w:rsidR="00A75571">
              <w:rPr>
                <w:rFonts w:ascii="Times New Roman" w:hAnsi="Times New Roman"/>
                <w:color w:val="000000" w:themeColor="text1"/>
                <w:sz w:val="20"/>
                <w:szCs w:val="20"/>
              </w:rPr>
              <w:t xml:space="preserve"> lub wyższy poziom zapewniający redundancję danych</w:t>
            </w:r>
            <w:r w:rsidR="00D478CA">
              <w:rPr>
                <w:rFonts w:ascii="Times New Roman" w:hAnsi="Times New Roman"/>
                <w:color w:val="000000" w:themeColor="text1"/>
                <w:sz w:val="20"/>
                <w:szCs w:val="20"/>
              </w:rPr>
              <w:t>.</w:t>
            </w:r>
          </w:p>
          <w:p w14:paraId="6EBF9B18" w14:textId="62EEFA5A" w:rsidR="005517BF" w:rsidRPr="00E732B0" w:rsidRDefault="002B6BAB" w:rsidP="005E2A00">
            <w:pPr>
              <w:spacing w:after="0"/>
              <w:rPr>
                <w:rFonts w:ascii="Times New Roman" w:hAnsi="Times New Roman"/>
                <w:color w:val="000000" w:themeColor="text1"/>
                <w:sz w:val="20"/>
                <w:szCs w:val="20"/>
              </w:rPr>
            </w:pPr>
            <w:r w:rsidRPr="00E732B0">
              <w:rPr>
                <w:rFonts w:ascii="Times New Roman" w:hAnsi="Times New Roman"/>
                <w:color w:val="000000" w:themeColor="text1"/>
                <w:sz w:val="20"/>
                <w:szCs w:val="20"/>
              </w:rPr>
              <w:t>System musi być wyposażony w zasilanie AC.</w:t>
            </w:r>
          </w:p>
        </w:tc>
        <w:tc>
          <w:tcPr>
            <w:tcW w:w="1654" w:type="dxa"/>
            <w:vAlign w:val="center"/>
          </w:tcPr>
          <w:p w14:paraId="47ADD5F0" w14:textId="30402E6D" w:rsidR="005517BF" w:rsidRPr="00E732B0" w:rsidRDefault="005517BF" w:rsidP="00173258">
            <w:pPr>
              <w:spacing w:after="0"/>
              <w:jc w:val="center"/>
              <w:rPr>
                <w:rFonts w:ascii="Times New Roman" w:hAnsi="Times New Roman"/>
                <w:color w:val="000000" w:themeColor="text1"/>
                <w:sz w:val="20"/>
                <w:szCs w:val="20"/>
              </w:rPr>
            </w:pPr>
            <w:r w:rsidRPr="00E732B0">
              <w:rPr>
                <w:rFonts w:ascii="Times New Roman" w:hAnsi="Times New Roman"/>
                <w:color w:val="000000" w:themeColor="text1"/>
                <w:sz w:val="20"/>
                <w:szCs w:val="20"/>
              </w:rPr>
              <w:t>Tak</w:t>
            </w:r>
            <w:r w:rsidR="002B6BAB" w:rsidRPr="00E732B0">
              <w:rPr>
                <w:rFonts w:ascii="Times New Roman" w:hAnsi="Times New Roman"/>
                <w:color w:val="000000" w:themeColor="text1"/>
                <w:sz w:val="20"/>
                <w:szCs w:val="20"/>
              </w:rPr>
              <w:t>, podać</w:t>
            </w:r>
          </w:p>
        </w:tc>
        <w:tc>
          <w:tcPr>
            <w:tcW w:w="1653" w:type="dxa"/>
          </w:tcPr>
          <w:p w14:paraId="72F53984" w14:textId="77777777" w:rsidR="005517BF" w:rsidRPr="00E732B0" w:rsidRDefault="005517BF" w:rsidP="00173258">
            <w:pPr>
              <w:spacing w:after="0"/>
              <w:jc w:val="center"/>
              <w:rPr>
                <w:rFonts w:ascii="Times New Roman" w:hAnsi="Times New Roman"/>
                <w:color w:val="000000" w:themeColor="text1"/>
                <w:sz w:val="20"/>
                <w:szCs w:val="20"/>
              </w:rPr>
            </w:pPr>
          </w:p>
        </w:tc>
      </w:tr>
      <w:tr w:rsidR="008372BA" w:rsidRPr="00E732B0" w14:paraId="59A9E21B" w14:textId="77777777" w:rsidTr="00907C65">
        <w:trPr>
          <w:trHeight w:val="567"/>
        </w:trPr>
        <w:tc>
          <w:tcPr>
            <w:tcW w:w="1134" w:type="dxa"/>
            <w:tcMar>
              <w:top w:w="0" w:type="dxa"/>
              <w:left w:w="108" w:type="dxa"/>
              <w:bottom w:w="0" w:type="dxa"/>
              <w:right w:w="108" w:type="dxa"/>
            </w:tcMar>
            <w:vAlign w:val="center"/>
          </w:tcPr>
          <w:p w14:paraId="7031D8B9" w14:textId="77777777" w:rsidR="008372BA" w:rsidRPr="00E732B0" w:rsidRDefault="008372BA" w:rsidP="008372BA">
            <w:pPr>
              <w:pStyle w:val="Akapitzlist"/>
              <w:spacing w:after="0"/>
              <w:ind w:left="927"/>
              <w:rPr>
                <w:rFonts w:ascii="Times New Roman" w:hAnsi="Times New Roman"/>
                <w:color w:val="000000" w:themeColor="text1"/>
                <w:sz w:val="20"/>
                <w:szCs w:val="20"/>
              </w:rPr>
            </w:pPr>
          </w:p>
        </w:tc>
        <w:tc>
          <w:tcPr>
            <w:tcW w:w="6116" w:type="dxa"/>
            <w:tcMar>
              <w:top w:w="0" w:type="dxa"/>
              <w:left w:w="108" w:type="dxa"/>
              <w:bottom w:w="0" w:type="dxa"/>
              <w:right w:w="108" w:type="dxa"/>
            </w:tcMar>
            <w:vAlign w:val="center"/>
          </w:tcPr>
          <w:p w14:paraId="43543083" w14:textId="12D8437F" w:rsidR="008372BA" w:rsidRPr="00E732B0" w:rsidRDefault="00437794" w:rsidP="00220201">
            <w:pPr>
              <w:spacing w:after="0"/>
              <w:ind w:left="720"/>
              <w:jc w:val="center"/>
              <w:rPr>
                <w:rFonts w:ascii="Times New Roman" w:hAnsi="Times New Roman"/>
                <w:b/>
                <w:color w:val="000000" w:themeColor="text1"/>
                <w:sz w:val="20"/>
                <w:szCs w:val="20"/>
              </w:rPr>
            </w:pPr>
            <w:r w:rsidRPr="00E732B0">
              <w:rPr>
                <w:rFonts w:ascii="Times New Roman" w:hAnsi="Times New Roman"/>
                <w:b/>
                <w:color w:val="000000" w:themeColor="text1"/>
                <w:sz w:val="20"/>
                <w:szCs w:val="20"/>
              </w:rPr>
              <w:t>Parametry wydajnościowe:</w:t>
            </w:r>
          </w:p>
        </w:tc>
        <w:tc>
          <w:tcPr>
            <w:tcW w:w="1654" w:type="dxa"/>
            <w:vAlign w:val="center"/>
          </w:tcPr>
          <w:p w14:paraId="0FD5DC72" w14:textId="77777777" w:rsidR="008372BA" w:rsidRPr="00E732B0" w:rsidRDefault="008372BA" w:rsidP="00173258">
            <w:pPr>
              <w:spacing w:after="0"/>
              <w:jc w:val="center"/>
              <w:rPr>
                <w:rFonts w:ascii="Times New Roman" w:hAnsi="Times New Roman"/>
                <w:color w:val="000000" w:themeColor="text1"/>
                <w:sz w:val="20"/>
                <w:szCs w:val="20"/>
              </w:rPr>
            </w:pPr>
          </w:p>
        </w:tc>
        <w:tc>
          <w:tcPr>
            <w:tcW w:w="1653" w:type="dxa"/>
          </w:tcPr>
          <w:p w14:paraId="1A76C680" w14:textId="77777777" w:rsidR="008372BA" w:rsidRPr="00E732B0" w:rsidRDefault="008372BA" w:rsidP="00173258">
            <w:pPr>
              <w:spacing w:after="0"/>
              <w:jc w:val="center"/>
              <w:rPr>
                <w:rFonts w:ascii="Times New Roman" w:hAnsi="Times New Roman"/>
                <w:color w:val="000000" w:themeColor="text1"/>
                <w:sz w:val="20"/>
                <w:szCs w:val="20"/>
              </w:rPr>
            </w:pPr>
          </w:p>
        </w:tc>
      </w:tr>
      <w:tr w:rsidR="005517BF" w:rsidRPr="00E732B0" w14:paraId="516D38FC" w14:textId="77777777" w:rsidTr="00907C65">
        <w:trPr>
          <w:trHeight w:val="567"/>
        </w:trPr>
        <w:tc>
          <w:tcPr>
            <w:tcW w:w="1134" w:type="dxa"/>
            <w:tcMar>
              <w:top w:w="0" w:type="dxa"/>
              <w:left w:w="108" w:type="dxa"/>
              <w:bottom w:w="0" w:type="dxa"/>
              <w:right w:w="108" w:type="dxa"/>
            </w:tcMar>
            <w:vAlign w:val="center"/>
          </w:tcPr>
          <w:p w14:paraId="28025C96" w14:textId="77777777" w:rsidR="005517BF" w:rsidRPr="00E732B0" w:rsidRDefault="005517BF"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vAlign w:val="center"/>
          </w:tcPr>
          <w:p w14:paraId="2874F6E7" w14:textId="77777777" w:rsidR="004442B9" w:rsidRPr="00E732B0" w:rsidRDefault="004442B9" w:rsidP="004442B9">
            <w:pPr>
              <w:suppressAutoHyphens w:val="0"/>
              <w:autoSpaceDN/>
              <w:spacing w:line="256" w:lineRule="auto"/>
              <w:jc w:val="both"/>
              <w:textAlignment w:val="auto"/>
              <w:rPr>
                <w:rFonts w:ascii="Times New Roman" w:eastAsiaTheme="minorHAnsi" w:hAnsi="Times New Roman"/>
                <w:sz w:val="20"/>
                <w:szCs w:val="20"/>
              </w:rPr>
            </w:pPr>
            <w:r w:rsidRPr="00E732B0">
              <w:rPr>
                <w:rFonts w:ascii="Times New Roman" w:hAnsi="Times New Roman"/>
                <w:sz w:val="20"/>
                <w:szCs w:val="20"/>
              </w:rPr>
              <w:t>System musi być w stanie przyjmować minimum 100 GB logów na dzień.</w:t>
            </w:r>
          </w:p>
          <w:p w14:paraId="2A30D682" w14:textId="77777777" w:rsidR="004442B9" w:rsidRPr="00E732B0" w:rsidRDefault="004442B9" w:rsidP="004442B9">
            <w:pPr>
              <w:suppressAutoHyphens w:val="0"/>
              <w:autoSpaceDN/>
              <w:spacing w:line="256" w:lineRule="auto"/>
              <w:jc w:val="both"/>
              <w:textAlignment w:val="auto"/>
              <w:rPr>
                <w:rFonts w:ascii="Times New Roman" w:hAnsi="Times New Roman"/>
                <w:sz w:val="20"/>
                <w:szCs w:val="20"/>
              </w:rPr>
            </w:pPr>
            <w:r w:rsidRPr="00E732B0">
              <w:rPr>
                <w:rFonts w:ascii="Times New Roman" w:hAnsi="Times New Roman"/>
                <w:sz w:val="20"/>
                <w:szCs w:val="20"/>
              </w:rPr>
              <w:t>System musi być w stanie przeanalizować minimum 2000 logów na sekundę.</w:t>
            </w:r>
          </w:p>
          <w:p w14:paraId="7DA6C1C0" w14:textId="2EA203DB" w:rsidR="005517BF" w:rsidRPr="00E732B0" w:rsidRDefault="004442B9" w:rsidP="004442B9">
            <w:pPr>
              <w:spacing w:after="0"/>
              <w:rPr>
                <w:rFonts w:ascii="Times New Roman" w:hAnsi="Times New Roman"/>
                <w:color w:val="000000" w:themeColor="text1"/>
                <w:sz w:val="20"/>
                <w:szCs w:val="20"/>
              </w:rPr>
            </w:pPr>
            <w:r w:rsidRPr="00E732B0">
              <w:rPr>
                <w:rFonts w:ascii="Times New Roman" w:hAnsi="Times New Roman"/>
                <w:sz w:val="20"/>
                <w:szCs w:val="20"/>
              </w:rPr>
              <w:t>Rozwiązanie musi umożliwiać kolekcjonowanie logów z co najmniej 180 systemów.</w:t>
            </w:r>
          </w:p>
        </w:tc>
        <w:tc>
          <w:tcPr>
            <w:tcW w:w="1654" w:type="dxa"/>
            <w:vAlign w:val="center"/>
          </w:tcPr>
          <w:p w14:paraId="0163EC19" w14:textId="426FFBA9" w:rsidR="005517BF" w:rsidRPr="00E732B0" w:rsidRDefault="00984F5C" w:rsidP="00173258">
            <w:pPr>
              <w:spacing w:after="0"/>
              <w:jc w:val="center"/>
              <w:rPr>
                <w:rFonts w:ascii="Times New Roman" w:hAnsi="Times New Roman"/>
                <w:color w:val="000000" w:themeColor="text1"/>
                <w:sz w:val="20"/>
                <w:szCs w:val="20"/>
              </w:rPr>
            </w:pPr>
            <w:r w:rsidRPr="00E732B0">
              <w:rPr>
                <w:rFonts w:ascii="Times New Roman" w:hAnsi="Times New Roman"/>
                <w:sz w:val="20"/>
                <w:szCs w:val="20"/>
              </w:rPr>
              <w:t>Tak, podać</w:t>
            </w:r>
          </w:p>
        </w:tc>
        <w:tc>
          <w:tcPr>
            <w:tcW w:w="1653" w:type="dxa"/>
          </w:tcPr>
          <w:p w14:paraId="71652C9B" w14:textId="77777777" w:rsidR="005517BF" w:rsidRPr="00E732B0" w:rsidRDefault="005517BF" w:rsidP="00173258">
            <w:pPr>
              <w:spacing w:after="0"/>
              <w:jc w:val="center"/>
              <w:rPr>
                <w:rFonts w:ascii="Times New Roman" w:hAnsi="Times New Roman"/>
                <w:color w:val="000000" w:themeColor="text1"/>
                <w:sz w:val="20"/>
                <w:szCs w:val="20"/>
              </w:rPr>
            </w:pPr>
          </w:p>
        </w:tc>
      </w:tr>
      <w:tr w:rsidR="005517BF" w:rsidRPr="00E732B0" w14:paraId="1579CF06" w14:textId="77777777" w:rsidTr="00907C65">
        <w:trPr>
          <w:trHeight w:val="567"/>
        </w:trPr>
        <w:tc>
          <w:tcPr>
            <w:tcW w:w="1134" w:type="dxa"/>
            <w:tcMar>
              <w:top w:w="0" w:type="dxa"/>
              <w:left w:w="108" w:type="dxa"/>
              <w:bottom w:w="0" w:type="dxa"/>
              <w:right w:w="108" w:type="dxa"/>
            </w:tcMar>
            <w:vAlign w:val="center"/>
          </w:tcPr>
          <w:p w14:paraId="662FF888" w14:textId="77777777" w:rsidR="005517BF" w:rsidRPr="00E732B0" w:rsidRDefault="005517BF" w:rsidP="00B749D1">
            <w:pPr>
              <w:pStyle w:val="Akapitzlist"/>
              <w:spacing w:after="0"/>
              <w:ind w:left="927"/>
              <w:rPr>
                <w:rFonts w:ascii="Times New Roman" w:hAnsi="Times New Roman"/>
                <w:color w:val="000000" w:themeColor="text1"/>
                <w:sz w:val="20"/>
                <w:szCs w:val="20"/>
              </w:rPr>
            </w:pPr>
          </w:p>
        </w:tc>
        <w:tc>
          <w:tcPr>
            <w:tcW w:w="6116" w:type="dxa"/>
            <w:tcMar>
              <w:top w:w="0" w:type="dxa"/>
              <w:left w:w="108" w:type="dxa"/>
              <w:bottom w:w="0" w:type="dxa"/>
              <w:right w:w="108" w:type="dxa"/>
            </w:tcMar>
            <w:vAlign w:val="center"/>
          </w:tcPr>
          <w:p w14:paraId="439B22B0" w14:textId="77777777" w:rsidR="00BC7ADA" w:rsidRPr="00E732B0" w:rsidRDefault="00BC7ADA" w:rsidP="00BC7ADA">
            <w:pPr>
              <w:spacing w:after="0"/>
              <w:rPr>
                <w:rFonts w:ascii="Times New Roman" w:hAnsi="Times New Roman"/>
                <w:b/>
                <w:bCs/>
                <w:color w:val="000000" w:themeColor="text1"/>
                <w:sz w:val="20"/>
                <w:szCs w:val="20"/>
              </w:rPr>
            </w:pPr>
            <w:r w:rsidRPr="00E732B0">
              <w:rPr>
                <w:rFonts w:ascii="Times New Roman" w:hAnsi="Times New Roman"/>
                <w:b/>
                <w:bCs/>
                <w:color w:val="000000" w:themeColor="text1"/>
                <w:sz w:val="20"/>
                <w:szCs w:val="20"/>
              </w:rPr>
              <w:t>W ramach centralnego systemu logowania, raportowania i korelacji muszą być realizowane co najmniej poniższe funkcje:</w:t>
            </w:r>
          </w:p>
          <w:p w14:paraId="595E6334" w14:textId="4ECF61FF" w:rsidR="005517BF" w:rsidRPr="00E732B0" w:rsidRDefault="005517BF" w:rsidP="00173258">
            <w:pPr>
              <w:spacing w:after="0"/>
              <w:jc w:val="center"/>
              <w:rPr>
                <w:rFonts w:ascii="Times New Roman" w:hAnsi="Times New Roman"/>
                <w:color w:val="000000" w:themeColor="text1"/>
                <w:sz w:val="20"/>
                <w:szCs w:val="20"/>
              </w:rPr>
            </w:pPr>
          </w:p>
        </w:tc>
        <w:tc>
          <w:tcPr>
            <w:tcW w:w="1654" w:type="dxa"/>
            <w:vAlign w:val="center"/>
          </w:tcPr>
          <w:p w14:paraId="1510AE04" w14:textId="0D342593" w:rsidR="005517BF" w:rsidRPr="00E732B0" w:rsidRDefault="005517BF" w:rsidP="00173258">
            <w:pPr>
              <w:spacing w:after="0"/>
              <w:jc w:val="center"/>
              <w:rPr>
                <w:rFonts w:ascii="Times New Roman" w:hAnsi="Times New Roman"/>
                <w:color w:val="000000" w:themeColor="text1"/>
                <w:sz w:val="20"/>
                <w:szCs w:val="20"/>
              </w:rPr>
            </w:pPr>
          </w:p>
        </w:tc>
        <w:tc>
          <w:tcPr>
            <w:tcW w:w="1653" w:type="dxa"/>
          </w:tcPr>
          <w:p w14:paraId="3BF0870D" w14:textId="77777777" w:rsidR="005517BF" w:rsidRPr="00E732B0" w:rsidRDefault="005517BF" w:rsidP="00173258">
            <w:pPr>
              <w:spacing w:after="0"/>
              <w:jc w:val="center"/>
              <w:rPr>
                <w:rFonts w:ascii="Times New Roman" w:hAnsi="Times New Roman"/>
                <w:color w:val="000000" w:themeColor="text1"/>
                <w:sz w:val="20"/>
                <w:szCs w:val="20"/>
              </w:rPr>
            </w:pPr>
          </w:p>
        </w:tc>
      </w:tr>
      <w:tr w:rsidR="005517BF" w:rsidRPr="00E732B0" w14:paraId="7E12E3DF" w14:textId="77777777" w:rsidTr="00907C65">
        <w:trPr>
          <w:trHeight w:val="567"/>
        </w:trPr>
        <w:tc>
          <w:tcPr>
            <w:tcW w:w="1134" w:type="dxa"/>
            <w:tcMar>
              <w:top w:w="0" w:type="dxa"/>
              <w:left w:w="108" w:type="dxa"/>
              <w:bottom w:w="0" w:type="dxa"/>
              <w:right w:w="108" w:type="dxa"/>
            </w:tcMar>
            <w:vAlign w:val="center"/>
          </w:tcPr>
          <w:p w14:paraId="7D07CFB9" w14:textId="77777777" w:rsidR="005517BF" w:rsidRPr="00E732B0" w:rsidRDefault="005517BF"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vAlign w:val="center"/>
          </w:tcPr>
          <w:p w14:paraId="40E8DF46" w14:textId="77777777" w:rsidR="00B749D1" w:rsidRPr="00E732B0" w:rsidRDefault="00B749D1" w:rsidP="00B749D1">
            <w:pPr>
              <w:spacing w:after="0"/>
              <w:ind w:right="-192"/>
              <w:rPr>
                <w:rFonts w:ascii="Times New Roman" w:hAnsi="Times New Roman"/>
                <w:b/>
                <w:color w:val="000000" w:themeColor="text1"/>
                <w:sz w:val="20"/>
                <w:szCs w:val="20"/>
              </w:rPr>
            </w:pPr>
            <w:r w:rsidRPr="00E732B0">
              <w:rPr>
                <w:rFonts w:ascii="Times New Roman" w:hAnsi="Times New Roman"/>
                <w:b/>
                <w:color w:val="000000" w:themeColor="text1"/>
                <w:sz w:val="20"/>
                <w:szCs w:val="20"/>
              </w:rPr>
              <w:t>Logowanie</w:t>
            </w:r>
          </w:p>
          <w:p w14:paraId="40CA546D" w14:textId="77777777" w:rsidR="00B749D1" w:rsidRPr="00E732B0" w:rsidRDefault="00B749D1" w:rsidP="00824ECE">
            <w:pPr>
              <w:numPr>
                <w:ilvl w:val="0"/>
                <w:numId w:val="29"/>
              </w:numPr>
              <w:spacing w:after="0"/>
              <w:ind w:right="-192"/>
              <w:rPr>
                <w:rFonts w:ascii="Times New Roman" w:hAnsi="Times New Roman"/>
                <w:color w:val="000000" w:themeColor="text1"/>
                <w:sz w:val="20"/>
                <w:szCs w:val="20"/>
              </w:rPr>
            </w:pPr>
            <w:r w:rsidRPr="00E732B0">
              <w:rPr>
                <w:rFonts w:ascii="Times New Roman" w:hAnsi="Times New Roman"/>
                <w:color w:val="000000" w:themeColor="text1"/>
                <w:sz w:val="20"/>
                <w:szCs w:val="20"/>
              </w:rPr>
              <w:t>Podgląd logowanych zdarzeń w czasie rzeczywistym.</w:t>
            </w:r>
          </w:p>
          <w:p w14:paraId="2D15A4D4" w14:textId="77777777" w:rsidR="00B749D1" w:rsidRPr="00E732B0" w:rsidRDefault="00B749D1" w:rsidP="00824ECE">
            <w:pPr>
              <w:numPr>
                <w:ilvl w:val="0"/>
                <w:numId w:val="29"/>
              </w:numPr>
              <w:spacing w:after="0"/>
              <w:ind w:right="-192"/>
              <w:rPr>
                <w:rFonts w:ascii="Times New Roman" w:hAnsi="Times New Roman"/>
                <w:color w:val="000000" w:themeColor="text1"/>
                <w:sz w:val="20"/>
                <w:szCs w:val="20"/>
              </w:rPr>
            </w:pPr>
            <w:r w:rsidRPr="00E732B0">
              <w:rPr>
                <w:rFonts w:ascii="Times New Roman" w:hAnsi="Times New Roman"/>
                <w:color w:val="000000" w:themeColor="text1"/>
                <w:sz w:val="20"/>
                <w:szCs w:val="20"/>
              </w:rPr>
              <w:t xml:space="preserve">Możliwość przeglądania logów historycznych z funkcją filtrowania. </w:t>
            </w:r>
          </w:p>
          <w:p w14:paraId="32611A94" w14:textId="77777777" w:rsidR="00B749D1" w:rsidRPr="00E732B0" w:rsidRDefault="00B749D1" w:rsidP="00824ECE">
            <w:pPr>
              <w:numPr>
                <w:ilvl w:val="0"/>
                <w:numId w:val="29"/>
              </w:numPr>
              <w:spacing w:after="0"/>
              <w:ind w:right="-192"/>
              <w:rPr>
                <w:rFonts w:ascii="Times New Roman" w:hAnsi="Times New Roman"/>
                <w:color w:val="000000" w:themeColor="text1"/>
                <w:sz w:val="20"/>
                <w:szCs w:val="20"/>
              </w:rPr>
            </w:pPr>
            <w:r w:rsidRPr="00E732B0">
              <w:rPr>
                <w:rFonts w:ascii="Times New Roman" w:hAnsi="Times New Roman"/>
                <w:color w:val="000000" w:themeColor="text1"/>
                <w:sz w:val="20"/>
                <w:szCs w:val="20"/>
              </w:rPr>
              <w:lastRenderedPageBreak/>
              <w:t>System musi oferować predefiniowane (lub mieć możliwość ich konfiguracji) podręczne raporty graficzne lub tekstowe obrazujące stan pracy urządzenia oraz ogólne informacje dotyczące statystyk ruchu sieciowego i zdarzeń bezpieczeństwa. Muszą one obejmować co najmniej:</w:t>
            </w:r>
          </w:p>
          <w:p w14:paraId="52457722" w14:textId="16CDDC63" w:rsidR="00B749D1" w:rsidRPr="00E732B0" w:rsidRDefault="00B749D1" w:rsidP="00B749D1">
            <w:pPr>
              <w:spacing w:after="0"/>
              <w:ind w:right="-192"/>
              <w:rPr>
                <w:rFonts w:ascii="Times New Roman" w:hAnsi="Times New Roman"/>
                <w:color w:val="000000" w:themeColor="text1"/>
                <w:sz w:val="20"/>
                <w:szCs w:val="20"/>
              </w:rPr>
            </w:pPr>
            <w:r w:rsidRPr="00E732B0">
              <w:rPr>
                <w:rFonts w:ascii="Times New Roman" w:hAnsi="Times New Roman"/>
                <w:color w:val="000000" w:themeColor="text1"/>
                <w:sz w:val="20"/>
                <w:szCs w:val="20"/>
              </w:rPr>
              <w:t>a. Listę najczęściej wykrywanych ataków.</w:t>
            </w:r>
          </w:p>
          <w:p w14:paraId="4DF8253F" w14:textId="77777777" w:rsidR="00B749D1" w:rsidRPr="00E732B0" w:rsidRDefault="00B749D1" w:rsidP="00B749D1">
            <w:pPr>
              <w:spacing w:after="0"/>
              <w:ind w:right="-192"/>
              <w:rPr>
                <w:rFonts w:ascii="Times New Roman" w:hAnsi="Times New Roman"/>
                <w:color w:val="000000" w:themeColor="text1"/>
                <w:sz w:val="20"/>
                <w:szCs w:val="20"/>
              </w:rPr>
            </w:pPr>
            <w:r w:rsidRPr="00E732B0">
              <w:rPr>
                <w:rFonts w:ascii="Times New Roman" w:hAnsi="Times New Roman"/>
                <w:color w:val="000000" w:themeColor="text1"/>
                <w:sz w:val="20"/>
                <w:szCs w:val="20"/>
              </w:rPr>
              <w:t>b. Listę najbardziej aktywnych użytkowników.</w:t>
            </w:r>
          </w:p>
          <w:p w14:paraId="43B9D02E" w14:textId="77777777" w:rsidR="00B749D1" w:rsidRPr="00E732B0" w:rsidRDefault="00B749D1" w:rsidP="00B749D1">
            <w:pPr>
              <w:spacing w:after="0"/>
              <w:ind w:right="-192"/>
              <w:rPr>
                <w:rFonts w:ascii="Times New Roman" w:hAnsi="Times New Roman"/>
                <w:color w:val="000000" w:themeColor="text1"/>
                <w:sz w:val="20"/>
                <w:szCs w:val="20"/>
              </w:rPr>
            </w:pPr>
            <w:r w:rsidRPr="00E732B0">
              <w:rPr>
                <w:rFonts w:ascii="Times New Roman" w:hAnsi="Times New Roman"/>
                <w:color w:val="000000" w:themeColor="text1"/>
                <w:sz w:val="20"/>
                <w:szCs w:val="20"/>
              </w:rPr>
              <w:t>c. Listę najczęściej wykorzystywanych aplikacji.</w:t>
            </w:r>
          </w:p>
          <w:p w14:paraId="4A745CF0" w14:textId="77777777" w:rsidR="00B749D1" w:rsidRPr="00E732B0" w:rsidRDefault="00B749D1" w:rsidP="00B749D1">
            <w:pPr>
              <w:spacing w:after="0"/>
              <w:ind w:right="-192"/>
              <w:rPr>
                <w:rFonts w:ascii="Times New Roman" w:hAnsi="Times New Roman"/>
                <w:color w:val="000000" w:themeColor="text1"/>
                <w:sz w:val="20"/>
                <w:szCs w:val="20"/>
              </w:rPr>
            </w:pPr>
            <w:r w:rsidRPr="00E732B0">
              <w:rPr>
                <w:rFonts w:ascii="Times New Roman" w:hAnsi="Times New Roman"/>
                <w:color w:val="000000" w:themeColor="text1"/>
                <w:sz w:val="20"/>
                <w:szCs w:val="20"/>
              </w:rPr>
              <w:t>d. Listę najczęściej odwiedzanych stron www.</w:t>
            </w:r>
          </w:p>
          <w:p w14:paraId="6D1E3010" w14:textId="77777777" w:rsidR="00B749D1" w:rsidRPr="00E732B0" w:rsidRDefault="00B749D1" w:rsidP="00B749D1">
            <w:pPr>
              <w:spacing w:after="0"/>
              <w:ind w:right="-192"/>
              <w:rPr>
                <w:rFonts w:ascii="Times New Roman" w:hAnsi="Times New Roman"/>
                <w:color w:val="000000" w:themeColor="text1"/>
                <w:sz w:val="20"/>
                <w:szCs w:val="20"/>
              </w:rPr>
            </w:pPr>
            <w:r w:rsidRPr="00E732B0">
              <w:rPr>
                <w:rFonts w:ascii="Times New Roman" w:hAnsi="Times New Roman"/>
                <w:color w:val="000000" w:themeColor="text1"/>
                <w:sz w:val="20"/>
                <w:szCs w:val="20"/>
              </w:rPr>
              <w:t>e. Listę krajów</w:t>
            </w:r>
            <w:del w:id="1" w:author="Marta Skonieczna-Herman" w:date="2026-02-25T11:29:00Z" w16du:dateUtc="2026-02-25T10:29:00Z">
              <w:r w:rsidRPr="00E732B0" w:rsidDel="002B0269">
                <w:rPr>
                  <w:rFonts w:ascii="Times New Roman" w:hAnsi="Times New Roman"/>
                  <w:color w:val="000000" w:themeColor="text1"/>
                  <w:sz w:val="20"/>
                  <w:szCs w:val="20"/>
                </w:rPr>
                <w:delText xml:space="preserve"> </w:delText>
              </w:r>
            </w:del>
            <w:r w:rsidRPr="00E732B0">
              <w:rPr>
                <w:rFonts w:ascii="Times New Roman" w:hAnsi="Times New Roman"/>
                <w:color w:val="000000" w:themeColor="text1"/>
                <w:sz w:val="20"/>
                <w:szCs w:val="20"/>
              </w:rPr>
              <w:t>, do których nawiązywane są połączenia.</w:t>
            </w:r>
          </w:p>
          <w:p w14:paraId="3A26BD97" w14:textId="77777777" w:rsidR="00B749D1" w:rsidRPr="00E732B0" w:rsidRDefault="00B749D1" w:rsidP="00B749D1">
            <w:pPr>
              <w:spacing w:after="0"/>
              <w:ind w:right="-192"/>
              <w:rPr>
                <w:rFonts w:ascii="Times New Roman" w:hAnsi="Times New Roman"/>
                <w:color w:val="000000" w:themeColor="text1"/>
                <w:sz w:val="20"/>
                <w:szCs w:val="20"/>
              </w:rPr>
            </w:pPr>
            <w:r w:rsidRPr="00E732B0">
              <w:rPr>
                <w:rFonts w:ascii="Times New Roman" w:hAnsi="Times New Roman"/>
                <w:color w:val="000000" w:themeColor="text1"/>
                <w:sz w:val="20"/>
                <w:szCs w:val="20"/>
              </w:rPr>
              <w:t>f. Listę najczęściej wykorzystywanych polityk Firewall.</w:t>
            </w:r>
          </w:p>
          <w:p w14:paraId="7B44135B" w14:textId="77777777" w:rsidR="00B749D1" w:rsidRPr="00E732B0" w:rsidRDefault="00B749D1" w:rsidP="00B749D1">
            <w:pPr>
              <w:spacing w:after="0"/>
              <w:ind w:right="-192"/>
              <w:rPr>
                <w:rFonts w:ascii="Times New Roman" w:hAnsi="Times New Roman"/>
                <w:color w:val="000000" w:themeColor="text1"/>
                <w:sz w:val="20"/>
                <w:szCs w:val="20"/>
              </w:rPr>
            </w:pPr>
            <w:r w:rsidRPr="00E732B0">
              <w:rPr>
                <w:rFonts w:ascii="Times New Roman" w:hAnsi="Times New Roman"/>
                <w:color w:val="000000" w:themeColor="text1"/>
                <w:sz w:val="20"/>
                <w:szCs w:val="20"/>
              </w:rPr>
              <w:t xml:space="preserve">g. Informacje o realizowanych połączeniach </w:t>
            </w:r>
            <w:proofErr w:type="spellStart"/>
            <w:r w:rsidRPr="00E732B0">
              <w:rPr>
                <w:rFonts w:ascii="Times New Roman" w:hAnsi="Times New Roman"/>
                <w:color w:val="000000" w:themeColor="text1"/>
                <w:sz w:val="20"/>
                <w:szCs w:val="20"/>
              </w:rPr>
              <w:t>IPSec</w:t>
            </w:r>
            <w:proofErr w:type="spellEnd"/>
            <w:r w:rsidRPr="00E732B0">
              <w:rPr>
                <w:rFonts w:ascii="Times New Roman" w:hAnsi="Times New Roman"/>
                <w:color w:val="000000" w:themeColor="text1"/>
                <w:sz w:val="20"/>
                <w:szCs w:val="20"/>
              </w:rPr>
              <w:t>.</w:t>
            </w:r>
          </w:p>
          <w:p w14:paraId="7DA79187" w14:textId="77777777" w:rsidR="00B749D1" w:rsidRPr="00E732B0" w:rsidRDefault="00B749D1" w:rsidP="00824ECE">
            <w:pPr>
              <w:numPr>
                <w:ilvl w:val="0"/>
                <w:numId w:val="29"/>
              </w:numPr>
              <w:spacing w:after="0"/>
              <w:ind w:right="-192"/>
              <w:rPr>
                <w:rFonts w:ascii="Times New Roman" w:hAnsi="Times New Roman"/>
                <w:color w:val="000000" w:themeColor="text1"/>
                <w:sz w:val="20"/>
                <w:szCs w:val="20"/>
              </w:rPr>
            </w:pPr>
            <w:r w:rsidRPr="00E732B0">
              <w:rPr>
                <w:rFonts w:ascii="Times New Roman" w:hAnsi="Times New Roman"/>
                <w:color w:val="000000" w:themeColor="text1"/>
                <w:sz w:val="20"/>
                <w:szCs w:val="20"/>
              </w:rPr>
              <w:t xml:space="preserve">Rozwiązanie musi posiadać możliwość przesyłania kopii logów z do innych systemów logowania i przetwarzania danych. Musi w tym zakresie zapewniać mechanizmy filtrowania dla </w:t>
            </w:r>
            <w:del w:id="2" w:author="Marta Skonieczna-Herman" w:date="2026-02-25T11:29:00Z" w16du:dateUtc="2026-02-25T10:29:00Z">
              <w:r w:rsidRPr="00E732B0" w:rsidDel="002B0269">
                <w:rPr>
                  <w:rFonts w:ascii="Times New Roman" w:hAnsi="Times New Roman"/>
                  <w:color w:val="000000" w:themeColor="text1"/>
                  <w:sz w:val="20"/>
                  <w:szCs w:val="20"/>
                </w:rPr>
                <w:delText xml:space="preserve"> </w:delText>
              </w:r>
            </w:del>
            <w:r w:rsidRPr="00E732B0">
              <w:rPr>
                <w:rFonts w:ascii="Times New Roman" w:hAnsi="Times New Roman"/>
                <w:color w:val="000000" w:themeColor="text1"/>
                <w:sz w:val="20"/>
                <w:szCs w:val="20"/>
              </w:rPr>
              <w:t>wysyłanych logów.</w:t>
            </w:r>
          </w:p>
          <w:p w14:paraId="2086D178" w14:textId="728C7FA1" w:rsidR="00B749D1" w:rsidRPr="00E732B0" w:rsidRDefault="00B749D1" w:rsidP="00824ECE">
            <w:pPr>
              <w:numPr>
                <w:ilvl w:val="0"/>
                <w:numId w:val="29"/>
              </w:numPr>
              <w:spacing w:after="0"/>
              <w:ind w:right="-192"/>
              <w:rPr>
                <w:rFonts w:ascii="Times New Roman" w:hAnsi="Times New Roman"/>
                <w:color w:val="000000" w:themeColor="text1"/>
                <w:sz w:val="20"/>
                <w:szCs w:val="20"/>
              </w:rPr>
            </w:pPr>
            <w:r w:rsidRPr="00E732B0">
              <w:rPr>
                <w:rFonts w:ascii="Times New Roman" w:hAnsi="Times New Roman"/>
                <w:color w:val="000000" w:themeColor="text1"/>
                <w:sz w:val="20"/>
                <w:szCs w:val="20"/>
              </w:rPr>
              <w:t>Komunikacja systemów bezpieczeństwa (z których przesyłane są logi) z oferowanym systemem   centralnego logowania musi być możliwa co najmniej z wykorzystaniem UDP/514</w:t>
            </w:r>
            <w:r w:rsidR="00474F08">
              <w:rPr>
                <w:rFonts w:ascii="Times New Roman" w:hAnsi="Times New Roman"/>
                <w:color w:val="000000" w:themeColor="text1"/>
                <w:sz w:val="20"/>
                <w:szCs w:val="20"/>
              </w:rPr>
              <w:t>,</w:t>
            </w:r>
            <w:r w:rsidRPr="00E732B0">
              <w:rPr>
                <w:rFonts w:ascii="Times New Roman" w:hAnsi="Times New Roman"/>
                <w:color w:val="000000" w:themeColor="text1"/>
                <w:sz w:val="20"/>
                <w:szCs w:val="20"/>
              </w:rPr>
              <w:t xml:space="preserve"> </w:t>
            </w:r>
            <w:r w:rsidRPr="00E732B0">
              <w:rPr>
                <w:rFonts w:ascii="Times New Roman" w:hAnsi="Times New Roman"/>
                <w:color w:val="000000" w:themeColor="text1"/>
                <w:sz w:val="20"/>
                <w:szCs w:val="20"/>
              </w:rPr>
              <w:t>TCP/514</w:t>
            </w:r>
            <w:r w:rsidR="00474F08">
              <w:rPr>
                <w:rFonts w:ascii="Times New Roman" w:hAnsi="Times New Roman"/>
                <w:color w:val="000000" w:themeColor="text1"/>
                <w:sz w:val="20"/>
                <w:szCs w:val="20"/>
              </w:rPr>
              <w:t xml:space="preserve"> oraz TCP/6514 (</w:t>
            </w:r>
            <w:proofErr w:type="spellStart"/>
            <w:r w:rsidR="00474F08">
              <w:rPr>
                <w:rFonts w:ascii="Times New Roman" w:hAnsi="Times New Roman"/>
                <w:color w:val="000000" w:themeColor="text1"/>
                <w:sz w:val="20"/>
                <w:szCs w:val="20"/>
              </w:rPr>
              <w:t>Syslog</w:t>
            </w:r>
            <w:proofErr w:type="spellEnd"/>
            <w:r w:rsidR="00474F08">
              <w:rPr>
                <w:rFonts w:ascii="Times New Roman" w:hAnsi="Times New Roman"/>
                <w:color w:val="000000" w:themeColor="text1"/>
                <w:sz w:val="20"/>
                <w:szCs w:val="20"/>
              </w:rPr>
              <w:t xml:space="preserve"> </w:t>
            </w:r>
            <w:proofErr w:type="spellStart"/>
            <w:r w:rsidR="00474F08">
              <w:rPr>
                <w:rFonts w:ascii="Times New Roman" w:hAnsi="Times New Roman"/>
                <w:color w:val="000000" w:themeColor="text1"/>
                <w:sz w:val="20"/>
                <w:szCs w:val="20"/>
              </w:rPr>
              <w:t>over</w:t>
            </w:r>
            <w:proofErr w:type="spellEnd"/>
            <w:r w:rsidR="00474F08">
              <w:rPr>
                <w:rFonts w:ascii="Times New Roman" w:hAnsi="Times New Roman"/>
                <w:color w:val="000000" w:themeColor="text1"/>
                <w:sz w:val="20"/>
                <w:szCs w:val="20"/>
              </w:rPr>
              <w:t xml:space="preserve"> TLS)</w:t>
            </w:r>
            <w:r w:rsidRPr="00E732B0">
              <w:rPr>
                <w:rFonts w:ascii="Times New Roman" w:hAnsi="Times New Roman"/>
                <w:color w:val="000000" w:themeColor="text1"/>
                <w:sz w:val="20"/>
                <w:szCs w:val="20"/>
              </w:rPr>
              <w:t>.</w:t>
            </w:r>
          </w:p>
          <w:p w14:paraId="2FB8F567" w14:textId="6F1EB1F2" w:rsidR="005517BF" w:rsidRPr="00E732B0" w:rsidRDefault="00B749D1" w:rsidP="00B749D1">
            <w:pPr>
              <w:spacing w:after="0"/>
              <w:ind w:right="-192"/>
              <w:rPr>
                <w:rFonts w:ascii="Times New Roman" w:hAnsi="Times New Roman"/>
                <w:color w:val="000000" w:themeColor="text1"/>
                <w:sz w:val="20"/>
                <w:szCs w:val="20"/>
              </w:rPr>
            </w:pPr>
            <w:r w:rsidRPr="00E732B0">
              <w:rPr>
                <w:rFonts w:ascii="Times New Roman" w:hAnsi="Times New Roman"/>
                <w:color w:val="000000" w:themeColor="text1"/>
                <w:sz w:val="20"/>
                <w:szCs w:val="20"/>
              </w:rPr>
              <w:t>System musi realizować cykliczny eksport logów do zewnętrznego systemu w celu ich długo czasowego składowania. Eksport logów musi być możliwy za pomocą protokołu SFTP lub na zewnętrzny zasób sieciowy</w:t>
            </w:r>
          </w:p>
        </w:tc>
        <w:tc>
          <w:tcPr>
            <w:tcW w:w="1654" w:type="dxa"/>
            <w:vAlign w:val="center"/>
          </w:tcPr>
          <w:p w14:paraId="65AB3A5F" w14:textId="738CE898" w:rsidR="005517BF" w:rsidRPr="00E732B0" w:rsidRDefault="00B749D1" w:rsidP="00173258">
            <w:pPr>
              <w:suppressAutoHyphens w:val="0"/>
              <w:spacing w:after="0"/>
              <w:jc w:val="center"/>
              <w:textAlignment w:val="auto"/>
              <w:rPr>
                <w:rFonts w:ascii="Times New Roman" w:eastAsia="Arial Narrow" w:hAnsi="Times New Roman"/>
                <w:color w:val="000000" w:themeColor="text1"/>
                <w:sz w:val="20"/>
                <w:szCs w:val="20"/>
              </w:rPr>
            </w:pPr>
            <w:r w:rsidRPr="00E732B0">
              <w:rPr>
                <w:rFonts w:ascii="Times New Roman" w:hAnsi="Times New Roman"/>
                <w:sz w:val="20"/>
                <w:szCs w:val="20"/>
              </w:rPr>
              <w:lastRenderedPageBreak/>
              <w:t>Tak</w:t>
            </w:r>
          </w:p>
        </w:tc>
        <w:tc>
          <w:tcPr>
            <w:tcW w:w="1653" w:type="dxa"/>
          </w:tcPr>
          <w:p w14:paraId="74EB3310" w14:textId="77777777" w:rsidR="005517BF" w:rsidRPr="00E732B0" w:rsidRDefault="005517BF" w:rsidP="00173258">
            <w:pPr>
              <w:spacing w:after="0"/>
              <w:jc w:val="center"/>
              <w:rPr>
                <w:rFonts w:ascii="Times New Roman" w:hAnsi="Times New Roman"/>
                <w:color w:val="000000" w:themeColor="text1"/>
                <w:sz w:val="20"/>
                <w:szCs w:val="20"/>
              </w:rPr>
            </w:pPr>
          </w:p>
        </w:tc>
      </w:tr>
      <w:tr w:rsidR="00907C65" w:rsidRPr="00E732B0" w14:paraId="52FC5B9E" w14:textId="77777777" w:rsidTr="00907C65">
        <w:trPr>
          <w:trHeight w:val="567"/>
        </w:trPr>
        <w:tc>
          <w:tcPr>
            <w:tcW w:w="1134" w:type="dxa"/>
            <w:tcMar>
              <w:top w:w="0" w:type="dxa"/>
              <w:left w:w="108" w:type="dxa"/>
              <w:bottom w:w="0" w:type="dxa"/>
              <w:right w:w="108" w:type="dxa"/>
            </w:tcMar>
            <w:vAlign w:val="center"/>
          </w:tcPr>
          <w:p w14:paraId="22B908C4" w14:textId="77777777" w:rsidR="00907C65" w:rsidRPr="00E732B0" w:rsidRDefault="00907C65"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4CDA7C63" w14:textId="77777777" w:rsidR="00197C37" w:rsidRPr="00E732B0" w:rsidRDefault="00197C37" w:rsidP="00197C37">
            <w:pPr>
              <w:spacing w:before="60" w:after="60"/>
              <w:rPr>
                <w:rFonts w:ascii="Times New Roman" w:hAnsi="Times New Roman"/>
                <w:b/>
                <w:color w:val="000000"/>
                <w:sz w:val="20"/>
                <w:szCs w:val="20"/>
              </w:rPr>
            </w:pPr>
            <w:r w:rsidRPr="00E732B0">
              <w:rPr>
                <w:rFonts w:ascii="Times New Roman" w:hAnsi="Times New Roman"/>
                <w:b/>
                <w:color w:val="000000"/>
                <w:sz w:val="20"/>
                <w:szCs w:val="20"/>
              </w:rPr>
              <w:t>Raportowanie</w:t>
            </w:r>
          </w:p>
          <w:p w14:paraId="74E2D2F4" w14:textId="77777777" w:rsidR="00197C37" w:rsidRPr="00E732B0" w:rsidRDefault="00197C37" w:rsidP="00197C37">
            <w:pPr>
              <w:spacing w:before="60" w:after="60"/>
              <w:rPr>
                <w:rFonts w:ascii="Times New Roman" w:hAnsi="Times New Roman"/>
                <w:bCs/>
                <w:color w:val="000000"/>
                <w:sz w:val="20"/>
                <w:szCs w:val="20"/>
              </w:rPr>
            </w:pPr>
            <w:r w:rsidRPr="00E732B0">
              <w:rPr>
                <w:rFonts w:ascii="Times New Roman" w:hAnsi="Times New Roman"/>
                <w:bCs/>
                <w:color w:val="000000"/>
                <w:sz w:val="20"/>
                <w:szCs w:val="20"/>
              </w:rPr>
              <w:t>W zakresie raportowania system musi zapewniać:</w:t>
            </w:r>
          </w:p>
          <w:p w14:paraId="3CC3D78C" w14:textId="77777777" w:rsidR="00197C37" w:rsidRPr="00E732B0" w:rsidRDefault="00197C37" w:rsidP="00824ECE">
            <w:pPr>
              <w:numPr>
                <w:ilvl w:val="0"/>
                <w:numId w:val="17"/>
              </w:numPr>
              <w:spacing w:before="60" w:after="60"/>
              <w:rPr>
                <w:rFonts w:ascii="Times New Roman" w:hAnsi="Times New Roman"/>
                <w:bCs/>
                <w:color w:val="000000"/>
                <w:sz w:val="20"/>
                <w:szCs w:val="20"/>
              </w:rPr>
            </w:pPr>
            <w:r w:rsidRPr="00E732B0">
              <w:rPr>
                <w:rFonts w:ascii="Times New Roman" w:hAnsi="Times New Roman"/>
                <w:bCs/>
                <w:color w:val="000000"/>
                <w:sz w:val="20"/>
                <w:szCs w:val="20"/>
              </w:rPr>
              <w:t>Generowanie raportów co najmniej w formatach: PDF, CSV.</w:t>
            </w:r>
          </w:p>
          <w:p w14:paraId="4030E7E8" w14:textId="77777777" w:rsidR="00197C37" w:rsidRPr="00E732B0" w:rsidRDefault="00197C37" w:rsidP="00824ECE">
            <w:pPr>
              <w:numPr>
                <w:ilvl w:val="0"/>
                <w:numId w:val="17"/>
              </w:numPr>
              <w:spacing w:before="60" w:after="60"/>
              <w:rPr>
                <w:rFonts w:ascii="Times New Roman" w:hAnsi="Times New Roman"/>
                <w:bCs/>
                <w:color w:val="000000"/>
                <w:sz w:val="20"/>
                <w:szCs w:val="20"/>
              </w:rPr>
            </w:pPr>
            <w:r w:rsidRPr="00E732B0">
              <w:rPr>
                <w:rFonts w:ascii="Times New Roman" w:hAnsi="Times New Roman"/>
                <w:bCs/>
                <w:color w:val="000000"/>
                <w:sz w:val="20"/>
                <w:szCs w:val="20"/>
              </w:rPr>
              <w:t>Predefiniowane zestawy raportów, dla których administrator systemu może modyfikować parametry prezentowania wyników.</w:t>
            </w:r>
          </w:p>
          <w:p w14:paraId="2F3D8527" w14:textId="77777777" w:rsidR="00197C37" w:rsidRPr="00E732B0" w:rsidRDefault="00197C37" w:rsidP="00824ECE">
            <w:pPr>
              <w:numPr>
                <w:ilvl w:val="0"/>
                <w:numId w:val="17"/>
              </w:numPr>
              <w:spacing w:before="60" w:after="60"/>
              <w:rPr>
                <w:rFonts w:ascii="Times New Roman" w:hAnsi="Times New Roman"/>
                <w:bCs/>
                <w:color w:val="000000"/>
                <w:sz w:val="20"/>
                <w:szCs w:val="20"/>
              </w:rPr>
            </w:pPr>
            <w:r w:rsidRPr="00E732B0">
              <w:rPr>
                <w:rFonts w:ascii="Times New Roman" w:hAnsi="Times New Roman"/>
                <w:bCs/>
                <w:color w:val="000000"/>
                <w:sz w:val="20"/>
                <w:szCs w:val="20"/>
              </w:rPr>
              <w:t xml:space="preserve">Funkcję definiowania własnych raportów. </w:t>
            </w:r>
          </w:p>
          <w:p w14:paraId="6629E2C9" w14:textId="77777777" w:rsidR="00197C37" w:rsidRPr="00E732B0" w:rsidRDefault="00197C37" w:rsidP="00824ECE">
            <w:pPr>
              <w:numPr>
                <w:ilvl w:val="0"/>
                <w:numId w:val="17"/>
              </w:numPr>
              <w:spacing w:before="60" w:after="60"/>
              <w:rPr>
                <w:rFonts w:ascii="Times New Roman" w:hAnsi="Times New Roman"/>
                <w:bCs/>
                <w:color w:val="000000"/>
                <w:sz w:val="20"/>
                <w:szCs w:val="20"/>
              </w:rPr>
            </w:pPr>
            <w:r w:rsidRPr="00E732B0">
              <w:rPr>
                <w:rFonts w:ascii="Times New Roman" w:hAnsi="Times New Roman"/>
                <w:bCs/>
                <w:color w:val="000000"/>
                <w:sz w:val="20"/>
                <w:szCs w:val="20"/>
              </w:rPr>
              <w:t>Możliwość spolszczenia raportów.</w:t>
            </w:r>
          </w:p>
          <w:p w14:paraId="2F921641" w14:textId="2E7381D3" w:rsidR="00907C65" w:rsidRPr="00203036" w:rsidRDefault="00197C37" w:rsidP="00B749D1">
            <w:pPr>
              <w:numPr>
                <w:ilvl w:val="0"/>
                <w:numId w:val="17"/>
              </w:numPr>
              <w:spacing w:before="60" w:after="60"/>
              <w:rPr>
                <w:rFonts w:ascii="Times New Roman" w:hAnsi="Times New Roman"/>
                <w:bCs/>
                <w:color w:val="000000"/>
                <w:sz w:val="20"/>
                <w:szCs w:val="20"/>
              </w:rPr>
            </w:pPr>
            <w:r w:rsidRPr="00E732B0">
              <w:rPr>
                <w:rFonts w:ascii="Times New Roman" w:hAnsi="Times New Roman"/>
                <w:bCs/>
                <w:color w:val="000000"/>
                <w:sz w:val="20"/>
                <w:szCs w:val="20"/>
              </w:rPr>
              <w:t xml:space="preserve">Generowanie raportów w sposób cykliczny lub na żądanie, z możliwością automatycznego przesłania wyników na </w:t>
            </w:r>
            <w:del w:id="3" w:author="Marta Skonieczna-Herman" w:date="2026-02-25T11:29:00Z" w16du:dateUtc="2026-02-25T10:29:00Z">
              <w:r w:rsidRPr="00E732B0" w:rsidDel="002B0269">
                <w:rPr>
                  <w:rFonts w:ascii="Times New Roman" w:hAnsi="Times New Roman"/>
                  <w:bCs/>
                  <w:color w:val="000000"/>
                  <w:sz w:val="20"/>
                  <w:szCs w:val="20"/>
                </w:rPr>
                <w:delText xml:space="preserve"> </w:delText>
              </w:r>
            </w:del>
            <w:r w:rsidRPr="00E732B0">
              <w:rPr>
                <w:rFonts w:ascii="Times New Roman" w:hAnsi="Times New Roman"/>
                <w:bCs/>
                <w:color w:val="000000"/>
                <w:sz w:val="20"/>
                <w:szCs w:val="20"/>
              </w:rPr>
              <w:t>określony adres lub adresy email.</w:t>
            </w:r>
          </w:p>
        </w:tc>
        <w:tc>
          <w:tcPr>
            <w:tcW w:w="1654" w:type="dxa"/>
          </w:tcPr>
          <w:p w14:paraId="126C874B" w14:textId="1E221200" w:rsidR="00907C65" w:rsidRPr="00E732B0" w:rsidRDefault="009D39C7" w:rsidP="00173258">
            <w:pPr>
              <w:jc w:val="center"/>
              <w:rPr>
                <w:rFonts w:ascii="Times New Roman" w:hAnsi="Times New Roman"/>
                <w:sz w:val="20"/>
                <w:szCs w:val="20"/>
              </w:rPr>
            </w:pPr>
            <w:r w:rsidRPr="00E732B0">
              <w:rPr>
                <w:rFonts w:ascii="Times New Roman" w:hAnsi="Times New Roman"/>
                <w:color w:val="000000" w:themeColor="text1"/>
                <w:sz w:val="20"/>
                <w:szCs w:val="20"/>
              </w:rPr>
              <w:t>T</w:t>
            </w:r>
            <w:r w:rsidR="00D57F69" w:rsidRPr="00E732B0">
              <w:rPr>
                <w:rFonts w:ascii="Times New Roman" w:hAnsi="Times New Roman"/>
                <w:color w:val="000000" w:themeColor="text1"/>
                <w:sz w:val="20"/>
                <w:szCs w:val="20"/>
              </w:rPr>
              <w:t>ak</w:t>
            </w:r>
          </w:p>
        </w:tc>
        <w:tc>
          <w:tcPr>
            <w:tcW w:w="1653" w:type="dxa"/>
          </w:tcPr>
          <w:p w14:paraId="688F0D41"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tc>
      </w:tr>
      <w:tr w:rsidR="00907C65" w:rsidRPr="00E732B0" w14:paraId="42649175" w14:textId="77777777" w:rsidTr="00907C65">
        <w:trPr>
          <w:trHeight w:val="567"/>
        </w:trPr>
        <w:tc>
          <w:tcPr>
            <w:tcW w:w="1134" w:type="dxa"/>
            <w:tcMar>
              <w:top w:w="0" w:type="dxa"/>
              <w:left w:w="108" w:type="dxa"/>
              <w:bottom w:w="0" w:type="dxa"/>
              <w:right w:w="108" w:type="dxa"/>
            </w:tcMar>
            <w:vAlign w:val="center"/>
          </w:tcPr>
          <w:p w14:paraId="3653908B" w14:textId="77777777" w:rsidR="00907C65" w:rsidRPr="00E732B0" w:rsidRDefault="00907C65"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36D2A03C" w14:textId="77777777" w:rsidR="004775C6" w:rsidRPr="00E732B0" w:rsidRDefault="004775C6" w:rsidP="004775C6">
            <w:pPr>
              <w:spacing w:before="60" w:after="60"/>
              <w:rPr>
                <w:rFonts w:ascii="Times New Roman" w:hAnsi="Times New Roman"/>
                <w:b/>
                <w:color w:val="000000"/>
                <w:sz w:val="20"/>
                <w:szCs w:val="20"/>
              </w:rPr>
            </w:pPr>
            <w:r w:rsidRPr="00E732B0">
              <w:rPr>
                <w:rFonts w:ascii="Times New Roman" w:hAnsi="Times New Roman"/>
                <w:b/>
                <w:color w:val="000000"/>
                <w:sz w:val="20"/>
                <w:szCs w:val="20"/>
              </w:rPr>
              <w:t>Korelacja logów</w:t>
            </w:r>
          </w:p>
          <w:p w14:paraId="4959E534" w14:textId="77777777" w:rsidR="004775C6" w:rsidRPr="00E732B0" w:rsidRDefault="004775C6" w:rsidP="004775C6">
            <w:pPr>
              <w:spacing w:before="60" w:after="60"/>
              <w:rPr>
                <w:rFonts w:ascii="Times New Roman" w:hAnsi="Times New Roman"/>
                <w:bCs/>
                <w:color w:val="000000"/>
                <w:sz w:val="20"/>
                <w:szCs w:val="20"/>
              </w:rPr>
            </w:pPr>
            <w:r w:rsidRPr="00E732B0">
              <w:rPr>
                <w:rFonts w:ascii="Times New Roman" w:hAnsi="Times New Roman"/>
                <w:bCs/>
                <w:color w:val="000000"/>
                <w:sz w:val="20"/>
                <w:szCs w:val="20"/>
              </w:rPr>
              <w:t>W zakresie korelacji zdarzeń system musi zapewniać:</w:t>
            </w:r>
          </w:p>
          <w:p w14:paraId="18BAD9B4" w14:textId="77777777" w:rsidR="004775C6" w:rsidRPr="00E732B0" w:rsidRDefault="004775C6" w:rsidP="00824ECE">
            <w:pPr>
              <w:numPr>
                <w:ilvl w:val="0"/>
                <w:numId w:val="11"/>
              </w:numPr>
              <w:spacing w:before="60" w:after="60"/>
              <w:rPr>
                <w:rFonts w:ascii="Times New Roman" w:hAnsi="Times New Roman"/>
                <w:bCs/>
                <w:color w:val="000000"/>
                <w:sz w:val="20"/>
                <w:szCs w:val="20"/>
              </w:rPr>
            </w:pPr>
            <w:r w:rsidRPr="00E732B0">
              <w:rPr>
                <w:rFonts w:ascii="Times New Roman" w:hAnsi="Times New Roman"/>
                <w:bCs/>
                <w:color w:val="000000"/>
                <w:sz w:val="20"/>
                <w:szCs w:val="20"/>
              </w:rPr>
              <w:t>Korelowanie logów z określeniem urządzeń, dla których ten proces ma być realizowany.</w:t>
            </w:r>
          </w:p>
          <w:p w14:paraId="533E91C0" w14:textId="77777777" w:rsidR="004775C6" w:rsidRPr="00E732B0" w:rsidRDefault="004775C6" w:rsidP="00824ECE">
            <w:pPr>
              <w:numPr>
                <w:ilvl w:val="0"/>
                <w:numId w:val="11"/>
              </w:numPr>
              <w:spacing w:before="60" w:after="60"/>
              <w:rPr>
                <w:rFonts w:ascii="Times New Roman" w:hAnsi="Times New Roman"/>
                <w:bCs/>
                <w:color w:val="000000"/>
                <w:sz w:val="20"/>
                <w:szCs w:val="20"/>
              </w:rPr>
            </w:pPr>
            <w:r w:rsidRPr="00E732B0">
              <w:rPr>
                <w:rFonts w:ascii="Times New Roman" w:hAnsi="Times New Roman"/>
                <w:bCs/>
                <w:color w:val="000000"/>
                <w:sz w:val="20"/>
                <w:szCs w:val="20"/>
              </w:rPr>
              <w:t>Konfigurację powiadomień poprzez: e-mail, SNMP w przypadku wystąpienia określonych zdarzeń sieciowych, systemowych oraz bezpieczeństwa.</w:t>
            </w:r>
          </w:p>
          <w:p w14:paraId="226A57E8" w14:textId="77777777" w:rsidR="004775C6" w:rsidRPr="00E732B0" w:rsidRDefault="004775C6" w:rsidP="00824ECE">
            <w:pPr>
              <w:numPr>
                <w:ilvl w:val="0"/>
                <w:numId w:val="11"/>
              </w:numPr>
              <w:spacing w:before="60" w:after="60"/>
              <w:rPr>
                <w:rFonts w:ascii="Times New Roman" w:hAnsi="Times New Roman"/>
                <w:bCs/>
                <w:color w:val="000000"/>
                <w:sz w:val="20"/>
                <w:szCs w:val="20"/>
              </w:rPr>
            </w:pPr>
            <w:r w:rsidRPr="00E732B0">
              <w:rPr>
                <w:rFonts w:ascii="Times New Roman" w:hAnsi="Times New Roman"/>
                <w:bCs/>
                <w:color w:val="000000"/>
                <w:sz w:val="20"/>
                <w:szCs w:val="20"/>
              </w:rPr>
              <w:t>Wybór kategorii zdarzeń, dla których tworzone będą reguły korelacyjne. System korelować zdarzenia co najmniej dla następujących kategorii zdarzeń:</w:t>
            </w:r>
          </w:p>
          <w:p w14:paraId="64BB1AFF" w14:textId="77777777" w:rsidR="004775C6" w:rsidRPr="00E732B0" w:rsidRDefault="004775C6" w:rsidP="00824ECE">
            <w:pPr>
              <w:numPr>
                <w:ilvl w:val="0"/>
                <w:numId w:val="27"/>
              </w:numPr>
              <w:spacing w:before="60" w:after="60"/>
              <w:rPr>
                <w:rFonts w:ascii="Times New Roman" w:hAnsi="Times New Roman"/>
                <w:bCs/>
                <w:color w:val="000000"/>
                <w:sz w:val="20"/>
                <w:szCs w:val="20"/>
              </w:rPr>
            </w:pPr>
            <w:proofErr w:type="spellStart"/>
            <w:r w:rsidRPr="00E732B0">
              <w:rPr>
                <w:rFonts w:ascii="Times New Roman" w:hAnsi="Times New Roman"/>
                <w:bCs/>
                <w:color w:val="000000"/>
                <w:sz w:val="20"/>
                <w:szCs w:val="20"/>
              </w:rPr>
              <w:t>Malware</w:t>
            </w:r>
            <w:proofErr w:type="spellEnd"/>
            <w:r w:rsidRPr="00E732B0">
              <w:rPr>
                <w:rFonts w:ascii="Times New Roman" w:hAnsi="Times New Roman"/>
                <w:bCs/>
                <w:color w:val="000000"/>
                <w:sz w:val="20"/>
                <w:szCs w:val="20"/>
              </w:rPr>
              <w:t>.</w:t>
            </w:r>
          </w:p>
          <w:p w14:paraId="79079FEB" w14:textId="77777777" w:rsidR="004775C6" w:rsidRPr="00E732B0" w:rsidRDefault="004775C6" w:rsidP="00824ECE">
            <w:pPr>
              <w:numPr>
                <w:ilvl w:val="0"/>
                <w:numId w:val="25"/>
              </w:numPr>
              <w:spacing w:before="60" w:after="60"/>
              <w:rPr>
                <w:rFonts w:ascii="Times New Roman" w:hAnsi="Times New Roman"/>
                <w:bCs/>
                <w:color w:val="000000"/>
                <w:sz w:val="20"/>
                <w:szCs w:val="20"/>
              </w:rPr>
            </w:pPr>
            <w:r w:rsidRPr="00E732B0">
              <w:rPr>
                <w:rFonts w:ascii="Times New Roman" w:hAnsi="Times New Roman"/>
                <w:bCs/>
                <w:color w:val="000000"/>
                <w:sz w:val="20"/>
                <w:szCs w:val="20"/>
              </w:rPr>
              <w:t>Aplikacje sieciowe.</w:t>
            </w:r>
          </w:p>
          <w:p w14:paraId="348F012B" w14:textId="77777777" w:rsidR="004775C6" w:rsidRPr="00E732B0" w:rsidRDefault="004775C6" w:rsidP="00824ECE">
            <w:pPr>
              <w:numPr>
                <w:ilvl w:val="0"/>
                <w:numId w:val="18"/>
              </w:numPr>
              <w:spacing w:before="60" w:after="60"/>
              <w:rPr>
                <w:rFonts w:ascii="Times New Roman" w:hAnsi="Times New Roman"/>
                <w:bCs/>
                <w:color w:val="000000"/>
                <w:sz w:val="20"/>
                <w:szCs w:val="20"/>
              </w:rPr>
            </w:pPr>
            <w:r w:rsidRPr="00E732B0">
              <w:rPr>
                <w:rFonts w:ascii="Times New Roman" w:hAnsi="Times New Roman"/>
                <w:bCs/>
                <w:color w:val="000000"/>
                <w:sz w:val="20"/>
                <w:szCs w:val="20"/>
              </w:rPr>
              <w:t>Email.</w:t>
            </w:r>
          </w:p>
          <w:p w14:paraId="6D2C9FC4" w14:textId="77777777" w:rsidR="004775C6" w:rsidRPr="00E732B0" w:rsidRDefault="004775C6" w:rsidP="00824ECE">
            <w:pPr>
              <w:numPr>
                <w:ilvl w:val="0"/>
                <w:numId w:val="35"/>
              </w:numPr>
              <w:spacing w:before="60" w:after="60"/>
              <w:rPr>
                <w:rFonts w:ascii="Times New Roman" w:hAnsi="Times New Roman"/>
                <w:bCs/>
                <w:color w:val="000000"/>
                <w:sz w:val="20"/>
                <w:szCs w:val="20"/>
              </w:rPr>
            </w:pPr>
            <w:r w:rsidRPr="00E732B0">
              <w:rPr>
                <w:rFonts w:ascii="Times New Roman" w:hAnsi="Times New Roman"/>
                <w:bCs/>
                <w:color w:val="000000"/>
                <w:sz w:val="20"/>
                <w:szCs w:val="20"/>
              </w:rPr>
              <w:t>IPS.</w:t>
            </w:r>
          </w:p>
          <w:p w14:paraId="63FA178A" w14:textId="77777777" w:rsidR="004775C6" w:rsidRPr="00E732B0" w:rsidRDefault="004775C6" w:rsidP="00824ECE">
            <w:pPr>
              <w:numPr>
                <w:ilvl w:val="0"/>
                <w:numId w:val="23"/>
              </w:numPr>
              <w:spacing w:before="60" w:after="60"/>
              <w:rPr>
                <w:rFonts w:ascii="Times New Roman" w:hAnsi="Times New Roman"/>
                <w:bCs/>
                <w:color w:val="000000"/>
                <w:sz w:val="20"/>
                <w:szCs w:val="20"/>
              </w:rPr>
            </w:pPr>
            <w:proofErr w:type="spellStart"/>
            <w:r w:rsidRPr="00E732B0">
              <w:rPr>
                <w:rFonts w:ascii="Times New Roman" w:hAnsi="Times New Roman"/>
                <w:bCs/>
                <w:color w:val="000000"/>
                <w:sz w:val="20"/>
                <w:szCs w:val="20"/>
              </w:rPr>
              <w:t>Traffic</w:t>
            </w:r>
            <w:proofErr w:type="spellEnd"/>
            <w:r w:rsidRPr="00E732B0">
              <w:rPr>
                <w:rFonts w:ascii="Times New Roman" w:hAnsi="Times New Roman"/>
                <w:bCs/>
                <w:color w:val="000000"/>
                <w:sz w:val="20"/>
                <w:szCs w:val="20"/>
              </w:rPr>
              <w:t>.</w:t>
            </w:r>
          </w:p>
          <w:p w14:paraId="0C65F45C" w14:textId="77777777" w:rsidR="004775C6" w:rsidRPr="00E732B0" w:rsidRDefault="004775C6" w:rsidP="00824ECE">
            <w:pPr>
              <w:numPr>
                <w:ilvl w:val="0"/>
                <w:numId w:val="12"/>
              </w:numPr>
              <w:spacing w:before="60" w:after="60"/>
              <w:rPr>
                <w:rFonts w:ascii="Times New Roman" w:hAnsi="Times New Roman"/>
                <w:bCs/>
                <w:color w:val="000000" w:themeColor="text1"/>
                <w:sz w:val="20"/>
                <w:szCs w:val="20"/>
              </w:rPr>
            </w:pPr>
            <w:r w:rsidRPr="00E732B0">
              <w:rPr>
                <w:rFonts w:ascii="Times New Roman" w:hAnsi="Times New Roman"/>
                <w:bCs/>
                <w:color w:val="000000"/>
                <w:sz w:val="20"/>
                <w:szCs w:val="20"/>
              </w:rPr>
              <w:t xml:space="preserve">Systemowe: utracone połączenie VPN, utracone </w:t>
            </w:r>
            <w:r w:rsidRPr="00E732B0">
              <w:rPr>
                <w:rFonts w:ascii="Times New Roman" w:hAnsi="Times New Roman"/>
                <w:bCs/>
                <w:color w:val="000000" w:themeColor="text1"/>
                <w:sz w:val="20"/>
                <w:szCs w:val="20"/>
              </w:rPr>
              <w:t>połączenie sieciowe.</w:t>
            </w:r>
          </w:p>
          <w:p w14:paraId="3EDCFDA9" w14:textId="443DD2B7" w:rsidR="00907C65" w:rsidRPr="00203036" w:rsidRDefault="004775C6" w:rsidP="00B749D1">
            <w:pPr>
              <w:numPr>
                <w:ilvl w:val="0"/>
                <w:numId w:val="11"/>
              </w:numPr>
              <w:spacing w:before="60" w:after="60"/>
              <w:rPr>
                <w:rFonts w:ascii="Times New Roman" w:hAnsi="Times New Roman"/>
                <w:bCs/>
                <w:color w:val="000000" w:themeColor="text1"/>
                <w:sz w:val="20"/>
                <w:szCs w:val="20"/>
              </w:rPr>
            </w:pPr>
            <w:r w:rsidRPr="00E732B0">
              <w:rPr>
                <w:rFonts w:ascii="Times New Roman" w:hAnsi="Times New Roman"/>
                <w:bCs/>
                <w:color w:val="000000" w:themeColor="text1"/>
                <w:sz w:val="20"/>
                <w:szCs w:val="20"/>
              </w:rPr>
              <w:t xml:space="preserve">Funkcję analizy logów archiwalnych względem aktualnej wiedzy producenta o zagrożeniach, w celu wykrycia </w:t>
            </w:r>
            <w:r w:rsidRPr="00E732B0">
              <w:rPr>
                <w:rFonts w:ascii="Times New Roman" w:hAnsi="Times New Roman"/>
                <w:bCs/>
                <w:color w:val="000000" w:themeColor="text1"/>
                <w:sz w:val="20"/>
                <w:szCs w:val="20"/>
              </w:rPr>
              <w:lastRenderedPageBreak/>
              <w:t xml:space="preserve">potencjalnych stacji - narażonych na zagrożenie w ostatnim czasie. </w:t>
            </w:r>
          </w:p>
        </w:tc>
        <w:tc>
          <w:tcPr>
            <w:tcW w:w="1654" w:type="dxa"/>
          </w:tcPr>
          <w:p w14:paraId="3EFC1C14" w14:textId="47543505" w:rsidR="00907C65" w:rsidRPr="00E732B0" w:rsidRDefault="00D57F69" w:rsidP="00173258">
            <w:pPr>
              <w:jc w:val="center"/>
              <w:rPr>
                <w:rFonts w:ascii="Times New Roman" w:hAnsi="Times New Roman"/>
                <w:sz w:val="20"/>
                <w:szCs w:val="20"/>
              </w:rPr>
            </w:pPr>
            <w:r w:rsidRPr="00E732B0">
              <w:rPr>
                <w:rFonts w:ascii="Times New Roman" w:hAnsi="Times New Roman"/>
                <w:color w:val="000000" w:themeColor="text1"/>
                <w:sz w:val="20"/>
                <w:szCs w:val="20"/>
              </w:rPr>
              <w:lastRenderedPageBreak/>
              <w:t>Tak</w:t>
            </w:r>
          </w:p>
        </w:tc>
        <w:tc>
          <w:tcPr>
            <w:tcW w:w="1653" w:type="dxa"/>
          </w:tcPr>
          <w:p w14:paraId="68CE0361"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tc>
      </w:tr>
      <w:tr w:rsidR="00907C65" w:rsidRPr="00E732B0" w14:paraId="68413454" w14:textId="77777777" w:rsidTr="00907C65">
        <w:trPr>
          <w:trHeight w:val="567"/>
        </w:trPr>
        <w:tc>
          <w:tcPr>
            <w:tcW w:w="1134" w:type="dxa"/>
            <w:tcMar>
              <w:top w:w="0" w:type="dxa"/>
              <w:left w:w="108" w:type="dxa"/>
              <w:bottom w:w="0" w:type="dxa"/>
              <w:right w:w="108" w:type="dxa"/>
            </w:tcMar>
            <w:vAlign w:val="center"/>
          </w:tcPr>
          <w:p w14:paraId="272CFA97" w14:textId="77777777" w:rsidR="00907C65" w:rsidRPr="00E732B0" w:rsidRDefault="00907C65"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639534E3" w14:textId="77777777" w:rsidR="00F329FC" w:rsidRPr="00E732B0" w:rsidRDefault="00F329FC" w:rsidP="00F329FC">
            <w:pPr>
              <w:spacing w:before="60" w:after="60"/>
              <w:rPr>
                <w:rFonts w:ascii="Times New Roman" w:hAnsi="Times New Roman"/>
                <w:b/>
                <w:bCs/>
                <w:color w:val="000000"/>
                <w:sz w:val="20"/>
                <w:szCs w:val="20"/>
              </w:rPr>
            </w:pPr>
            <w:r w:rsidRPr="00E732B0">
              <w:rPr>
                <w:rFonts w:ascii="Times New Roman" w:hAnsi="Times New Roman"/>
                <w:b/>
                <w:bCs/>
                <w:color w:val="000000"/>
                <w:sz w:val="20"/>
                <w:szCs w:val="20"/>
              </w:rPr>
              <w:t>Zarządzanie</w:t>
            </w:r>
          </w:p>
          <w:p w14:paraId="6E1AD568" w14:textId="48AE94EE" w:rsidR="00F329FC" w:rsidRPr="00E732B0" w:rsidRDefault="00F329FC" w:rsidP="00F329FC">
            <w:pPr>
              <w:spacing w:before="60" w:after="60"/>
              <w:rPr>
                <w:rFonts w:ascii="Times New Roman" w:hAnsi="Times New Roman"/>
                <w:bCs/>
                <w:color w:val="000000"/>
                <w:sz w:val="20"/>
                <w:szCs w:val="20"/>
              </w:rPr>
            </w:pPr>
            <w:r w:rsidRPr="00E732B0">
              <w:rPr>
                <w:rFonts w:ascii="Times New Roman" w:hAnsi="Times New Roman"/>
                <w:bCs/>
                <w:color w:val="000000"/>
                <w:sz w:val="20"/>
                <w:szCs w:val="20"/>
              </w:rPr>
              <w:t xml:space="preserve">1. System logowania i raportowania musi mieć możliwość zarządzania lokalnego z wykorzystaniem protokołów: HTTPS oraz SSH lub producent rozwiązania musi dostarczać dedykowanej konsoli zarządzania, która komunikuje się z rozwiązaniem przy wykorzystaniu szyfrowanych protokołów. </w:t>
            </w:r>
          </w:p>
          <w:p w14:paraId="1679FB08" w14:textId="77777777" w:rsidR="00F329FC" w:rsidRPr="00E732B0" w:rsidRDefault="00F329FC" w:rsidP="00F329FC">
            <w:pPr>
              <w:spacing w:before="60" w:after="60"/>
              <w:rPr>
                <w:rFonts w:ascii="Times New Roman" w:hAnsi="Times New Roman"/>
                <w:bCs/>
                <w:color w:val="000000"/>
                <w:sz w:val="20"/>
                <w:szCs w:val="20"/>
              </w:rPr>
            </w:pPr>
            <w:r w:rsidRPr="00E732B0">
              <w:rPr>
                <w:rFonts w:ascii="Times New Roman" w:hAnsi="Times New Roman"/>
                <w:bCs/>
                <w:color w:val="000000"/>
                <w:sz w:val="20"/>
                <w:szCs w:val="20"/>
              </w:rPr>
              <w:t>a. Proces uwierzytelniania administratorów musi być realizowany w oparciu o: lokalną bazę, Radius, LDAP, PKI.</w:t>
            </w:r>
          </w:p>
          <w:p w14:paraId="03963878" w14:textId="7DB6A870" w:rsidR="00907C65" w:rsidRPr="00E732B0" w:rsidRDefault="00F329FC" w:rsidP="00B749D1">
            <w:pPr>
              <w:spacing w:before="60" w:after="60"/>
              <w:rPr>
                <w:rFonts w:ascii="Times New Roman" w:hAnsi="Times New Roman"/>
                <w:bCs/>
                <w:color w:val="000000"/>
                <w:sz w:val="20"/>
                <w:szCs w:val="20"/>
              </w:rPr>
            </w:pPr>
            <w:r w:rsidRPr="00E732B0">
              <w:rPr>
                <w:rFonts w:ascii="Times New Roman" w:hAnsi="Times New Roman"/>
                <w:bCs/>
                <w:color w:val="000000"/>
                <w:sz w:val="20"/>
                <w:szCs w:val="20"/>
              </w:rPr>
              <w:t>System musi umożliwiać definiowanie co najmniej 4 administratorów z możliwością określenia praw dostępu do logowanych informacji i raportów z perspektywy poszczególnych systemów, z których przesyłane są logi.</w:t>
            </w:r>
          </w:p>
        </w:tc>
        <w:tc>
          <w:tcPr>
            <w:tcW w:w="1654" w:type="dxa"/>
          </w:tcPr>
          <w:p w14:paraId="3500FD41" w14:textId="1CF49706" w:rsidR="00907C65" w:rsidRPr="00E732B0" w:rsidRDefault="008B59D8" w:rsidP="00173258">
            <w:pPr>
              <w:jc w:val="center"/>
              <w:rPr>
                <w:rFonts w:ascii="Times New Roman" w:hAnsi="Times New Roman"/>
                <w:sz w:val="20"/>
                <w:szCs w:val="20"/>
              </w:rPr>
            </w:pPr>
            <w:r w:rsidRPr="00E732B0">
              <w:rPr>
                <w:rFonts w:ascii="Times New Roman" w:hAnsi="Times New Roman"/>
                <w:color w:val="000000" w:themeColor="text1"/>
                <w:sz w:val="20"/>
                <w:szCs w:val="20"/>
              </w:rPr>
              <w:t>Tak</w:t>
            </w:r>
          </w:p>
        </w:tc>
        <w:tc>
          <w:tcPr>
            <w:tcW w:w="1653" w:type="dxa"/>
          </w:tcPr>
          <w:p w14:paraId="02008028"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tc>
      </w:tr>
      <w:tr w:rsidR="00907C65" w:rsidRPr="00E732B0" w14:paraId="7AB30134" w14:textId="77777777" w:rsidTr="00907C65">
        <w:trPr>
          <w:trHeight w:val="567"/>
        </w:trPr>
        <w:tc>
          <w:tcPr>
            <w:tcW w:w="1134" w:type="dxa"/>
            <w:tcMar>
              <w:top w:w="0" w:type="dxa"/>
              <w:left w:w="108" w:type="dxa"/>
              <w:bottom w:w="0" w:type="dxa"/>
              <w:right w:w="108" w:type="dxa"/>
            </w:tcMar>
            <w:vAlign w:val="center"/>
          </w:tcPr>
          <w:p w14:paraId="28816465" w14:textId="77777777" w:rsidR="00907C65" w:rsidRPr="00E732B0" w:rsidRDefault="00907C65"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3E35DA14" w14:textId="77777777" w:rsidR="00B431F4" w:rsidRPr="00E732B0" w:rsidRDefault="00B431F4" w:rsidP="00B431F4">
            <w:pPr>
              <w:spacing w:before="60" w:after="60"/>
              <w:rPr>
                <w:rFonts w:ascii="Times New Roman" w:hAnsi="Times New Roman"/>
                <w:b/>
                <w:color w:val="000000"/>
                <w:sz w:val="20"/>
                <w:szCs w:val="20"/>
              </w:rPr>
            </w:pPr>
            <w:r w:rsidRPr="00E732B0">
              <w:rPr>
                <w:rFonts w:ascii="Times New Roman" w:hAnsi="Times New Roman"/>
                <w:b/>
                <w:color w:val="000000"/>
                <w:sz w:val="20"/>
                <w:szCs w:val="20"/>
              </w:rPr>
              <w:t>Serwisy i licencje</w:t>
            </w:r>
          </w:p>
          <w:p w14:paraId="32FBF6BA" w14:textId="03B5DFA5" w:rsidR="00B431F4" w:rsidRPr="00E732B0" w:rsidRDefault="00B431F4" w:rsidP="00B431F4">
            <w:pPr>
              <w:spacing w:before="60" w:after="60"/>
              <w:rPr>
                <w:rFonts w:ascii="Times New Roman" w:hAnsi="Times New Roman"/>
                <w:bCs/>
                <w:color w:val="000000"/>
                <w:sz w:val="20"/>
                <w:szCs w:val="20"/>
              </w:rPr>
            </w:pPr>
            <w:r w:rsidRPr="00E732B0">
              <w:rPr>
                <w:rFonts w:ascii="Times New Roman" w:hAnsi="Times New Roman"/>
                <w:bCs/>
                <w:color w:val="000000"/>
                <w:sz w:val="20"/>
                <w:szCs w:val="20"/>
              </w:rPr>
              <w:t>Gwarancja: System musi być objęty serwisem gwarancyjnym producenta</w:t>
            </w:r>
            <w:r w:rsidR="00474F08">
              <w:rPr>
                <w:rFonts w:ascii="Times New Roman" w:hAnsi="Times New Roman"/>
                <w:bCs/>
                <w:color w:val="000000"/>
                <w:sz w:val="20"/>
                <w:szCs w:val="20"/>
              </w:rPr>
              <w:t xml:space="preserve"> lub autoryzowanego partnera serwisowego</w:t>
            </w:r>
            <w:r w:rsidRPr="00E732B0">
              <w:rPr>
                <w:rFonts w:ascii="Times New Roman" w:hAnsi="Times New Roman"/>
                <w:bCs/>
                <w:color w:val="000000"/>
                <w:sz w:val="20"/>
                <w:szCs w:val="20"/>
              </w:rPr>
              <w:t xml:space="preserve"> przez </w:t>
            </w:r>
            <w:r w:rsidRPr="00E732B0">
              <w:rPr>
                <w:rFonts w:ascii="Times New Roman" w:hAnsi="Times New Roman"/>
                <w:b/>
                <w:color w:val="000000"/>
                <w:sz w:val="20"/>
                <w:szCs w:val="20"/>
              </w:rPr>
              <w:t>okres 60 miesięcy</w:t>
            </w:r>
            <w:r w:rsidRPr="00E732B0">
              <w:rPr>
                <w:rFonts w:ascii="Times New Roman" w:hAnsi="Times New Roman"/>
                <w:bCs/>
                <w:color w:val="000000"/>
                <w:sz w:val="20"/>
                <w:szCs w:val="20"/>
              </w:rPr>
              <w:t>, polegającym na naprawie lub wymianie urządzenia w przypadku jego wadliwości. W ramach tego serwisu producent musi zapewniać również dostęp do aktualizacji oprogramowania oraz wsparcie techniczne w trybie 24x7.</w:t>
            </w:r>
          </w:p>
          <w:p w14:paraId="367F908E" w14:textId="3B0D54E6" w:rsidR="00F07FF3" w:rsidRPr="00E732B0" w:rsidRDefault="006B0F10" w:rsidP="00B431F4">
            <w:pPr>
              <w:spacing w:before="60" w:after="60"/>
              <w:rPr>
                <w:rFonts w:ascii="Times New Roman" w:hAnsi="Times New Roman"/>
                <w:bCs/>
                <w:color w:val="000000" w:themeColor="text1"/>
                <w:sz w:val="20"/>
                <w:szCs w:val="20"/>
              </w:rPr>
            </w:pPr>
            <w:r w:rsidRPr="00E732B0">
              <w:rPr>
                <w:rFonts w:ascii="Times New Roman" w:hAnsi="Times New Roman"/>
                <w:bCs/>
                <w:color w:val="000000" w:themeColor="text1"/>
                <w:sz w:val="20"/>
                <w:szCs w:val="20"/>
              </w:rPr>
              <w:t xml:space="preserve">Z uwagi na konieczność ochrony danych </w:t>
            </w:r>
            <w:r w:rsidR="00453A7F" w:rsidRPr="00E732B0">
              <w:rPr>
                <w:rFonts w:ascii="Times New Roman" w:hAnsi="Times New Roman"/>
                <w:bCs/>
                <w:color w:val="000000" w:themeColor="text1"/>
                <w:sz w:val="20"/>
                <w:szCs w:val="20"/>
              </w:rPr>
              <w:t>–</w:t>
            </w:r>
            <w:r w:rsidRPr="00E732B0">
              <w:rPr>
                <w:rFonts w:ascii="Times New Roman" w:hAnsi="Times New Roman"/>
                <w:bCs/>
                <w:color w:val="000000" w:themeColor="text1"/>
                <w:sz w:val="20"/>
                <w:szCs w:val="20"/>
              </w:rPr>
              <w:t xml:space="preserve"> serwi</w:t>
            </w:r>
            <w:r w:rsidR="00453A7F" w:rsidRPr="00E732B0">
              <w:rPr>
                <w:rFonts w:ascii="Times New Roman" w:hAnsi="Times New Roman"/>
                <w:bCs/>
                <w:color w:val="000000" w:themeColor="text1"/>
                <w:sz w:val="20"/>
                <w:szCs w:val="20"/>
              </w:rPr>
              <w:t>s gwarancyjny powinien zapewnić brak konieczności zwrotu wadliwego urządzenia</w:t>
            </w:r>
            <w:r w:rsidR="00C653D8" w:rsidRPr="00E732B0">
              <w:rPr>
                <w:rFonts w:ascii="Times New Roman" w:hAnsi="Times New Roman"/>
                <w:bCs/>
                <w:color w:val="000000" w:themeColor="text1"/>
                <w:sz w:val="20"/>
                <w:szCs w:val="20"/>
              </w:rPr>
              <w:t xml:space="preserve"> </w:t>
            </w:r>
            <w:del w:id="4" w:author="Marta Skonieczna-Herman" w:date="2026-02-25T11:29:00Z" w16du:dateUtc="2026-02-25T10:29:00Z">
              <w:r w:rsidR="00453A7F" w:rsidRPr="00E732B0" w:rsidDel="002B0269">
                <w:rPr>
                  <w:rFonts w:ascii="Times New Roman" w:hAnsi="Times New Roman"/>
                  <w:bCs/>
                  <w:color w:val="000000" w:themeColor="text1"/>
                  <w:sz w:val="20"/>
                  <w:szCs w:val="20"/>
                </w:rPr>
                <w:delText xml:space="preserve"> </w:delText>
              </w:r>
            </w:del>
            <w:r w:rsidR="00453A7F" w:rsidRPr="00E732B0">
              <w:rPr>
                <w:rFonts w:ascii="Times New Roman" w:hAnsi="Times New Roman"/>
                <w:bCs/>
                <w:color w:val="000000" w:themeColor="text1"/>
                <w:sz w:val="20"/>
                <w:szCs w:val="20"/>
              </w:rPr>
              <w:t>do producenta</w:t>
            </w:r>
            <w:r w:rsidR="00A51A45" w:rsidRPr="00E732B0">
              <w:rPr>
                <w:rFonts w:ascii="Times New Roman" w:hAnsi="Times New Roman"/>
                <w:bCs/>
                <w:color w:val="000000" w:themeColor="text1"/>
                <w:sz w:val="20"/>
                <w:szCs w:val="20"/>
              </w:rPr>
              <w:t xml:space="preserve"> w</w:t>
            </w:r>
            <w:r w:rsidR="00DF39F4" w:rsidRPr="00E732B0">
              <w:rPr>
                <w:rFonts w:ascii="Times New Roman" w:hAnsi="Times New Roman"/>
                <w:bCs/>
                <w:color w:val="000000" w:themeColor="text1"/>
                <w:sz w:val="20"/>
                <w:szCs w:val="20"/>
              </w:rPr>
              <w:t xml:space="preserve"> </w:t>
            </w:r>
            <w:r w:rsidR="001F44FB" w:rsidRPr="00E732B0">
              <w:rPr>
                <w:rFonts w:ascii="Times New Roman" w:hAnsi="Times New Roman"/>
                <w:bCs/>
                <w:color w:val="000000" w:themeColor="text1"/>
                <w:sz w:val="20"/>
                <w:szCs w:val="20"/>
              </w:rPr>
              <w:t xml:space="preserve">przypadku uszkodzenia </w:t>
            </w:r>
            <w:r w:rsidR="00A51A45" w:rsidRPr="00E732B0">
              <w:rPr>
                <w:rFonts w:ascii="Times New Roman" w:hAnsi="Times New Roman"/>
                <w:bCs/>
                <w:color w:val="000000" w:themeColor="text1"/>
                <w:sz w:val="20"/>
                <w:szCs w:val="20"/>
              </w:rPr>
              <w:t>urządzenia.</w:t>
            </w:r>
          </w:p>
          <w:p w14:paraId="06F53410" w14:textId="7020D4C6" w:rsidR="00907C65" w:rsidRPr="00203036" w:rsidRDefault="00285540" w:rsidP="00B749D1">
            <w:pPr>
              <w:spacing w:before="60" w:after="60"/>
              <w:rPr>
                <w:rFonts w:ascii="Times New Roman" w:hAnsi="Times New Roman"/>
                <w:bCs/>
                <w:color w:val="000000" w:themeColor="text1"/>
                <w:sz w:val="20"/>
                <w:szCs w:val="20"/>
              </w:rPr>
            </w:pPr>
            <w:r w:rsidRPr="00E732B0">
              <w:rPr>
                <w:rFonts w:ascii="Times New Roman" w:hAnsi="Times New Roman"/>
                <w:color w:val="000000" w:themeColor="text1"/>
                <w:sz w:val="20"/>
                <w:szCs w:val="20"/>
              </w:rPr>
              <w:t>System musi zapewnić możliwość w</w:t>
            </w:r>
            <w:r w:rsidR="00B25230" w:rsidRPr="00E732B0">
              <w:rPr>
                <w:rFonts w:ascii="Times New Roman" w:hAnsi="Times New Roman"/>
                <w:color w:val="000000" w:themeColor="text1"/>
                <w:sz w:val="20"/>
                <w:szCs w:val="20"/>
              </w:rPr>
              <w:t>eryfikacj</w:t>
            </w:r>
            <w:r w:rsidRPr="00E732B0">
              <w:rPr>
                <w:rFonts w:ascii="Times New Roman" w:hAnsi="Times New Roman"/>
                <w:color w:val="000000" w:themeColor="text1"/>
                <w:sz w:val="20"/>
                <w:szCs w:val="20"/>
              </w:rPr>
              <w:t>i</w:t>
            </w:r>
            <w:r w:rsidR="00B25230" w:rsidRPr="00E732B0">
              <w:rPr>
                <w:rFonts w:ascii="Times New Roman" w:hAnsi="Times New Roman"/>
                <w:color w:val="000000" w:themeColor="text1"/>
                <w:sz w:val="20"/>
                <w:szCs w:val="20"/>
              </w:rPr>
              <w:t xml:space="preserve"> zgodności konfiguracji z dobrymi praktykami producenta (audyt konfiguracji i polityk urządzenia) na okres </w:t>
            </w:r>
            <w:r w:rsidRPr="00E732B0">
              <w:rPr>
                <w:rFonts w:ascii="Times New Roman" w:hAnsi="Times New Roman"/>
                <w:color w:val="000000" w:themeColor="text1"/>
                <w:sz w:val="20"/>
                <w:szCs w:val="20"/>
              </w:rPr>
              <w:t>60</w:t>
            </w:r>
            <w:r w:rsidR="00B25230" w:rsidRPr="00E732B0">
              <w:rPr>
                <w:rFonts w:ascii="Times New Roman" w:hAnsi="Times New Roman"/>
                <w:color w:val="000000" w:themeColor="text1"/>
                <w:sz w:val="20"/>
                <w:szCs w:val="20"/>
              </w:rPr>
              <w:t xml:space="preserve"> miesięcy</w:t>
            </w:r>
          </w:p>
        </w:tc>
        <w:tc>
          <w:tcPr>
            <w:tcW w:w="1654" w:type="dxa"/>
          </w:tcPr>
          <w:p w14:paraId="07DAF43A" w14:textId="7DB0176A" w:rsidR="00907C65" w:rsidRPr="00E732B0" w:rsidRDefault="008B59D8" w:rsidP="00173258">
            <w:pPr>
              <w:jc w:val="center"/>
              <w:rPr>
                <w:rFonts w:ascii="Times New Roman" w:hAnsi="Times New Roman"/>
                <w:sz w:val="20"/>
                <w:szCs w:val="20"/>
              </w:rPr>
            </w:pPr>
            <w:r w:rsidRPr="00E732B0">
              <w:rPr>
                <w:rFonts w:ascii="Times New Roman" w:hAnsi="Times New Roman"/>
                <w:color w:val="000000" w:themeColor="text1"/>
                <w:sz w:val="20"/>
                <w:szCs w:val="20"/>
              </w:rPr>
              <w:t>Tak</w:t>
            </w:r>
          </w:p>
        </w:tc>
        <w:tc>
          <w:tcPr>
            <w:tcW w:w="1653" w:type="dxa"/>
          </w:tcPr>
          <w:p w14:paraId="75D80133"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tc>
      </w:tr>
      <w:tr w:rsidR="00907C65" w:rsidRPr="00E732B0" w14:paraId="1AF45EFC" w14:textId="77777777" w:rsidTr="00907C65">
        <w:trPr>
          <w:trHeight w:val="567"/>
        </w:trPr>
        <w:tc>
          <w:tcPr>
            <w:tcW w:w="1134" w:type="dxa"/>
            <w:tcMar>
              <w:top w:w="0" w:type="dxa"/>
              <w:left w:w="108" w:type="dxa"/>
              <w:bottom w:w="0" w:type="dxa"/>
              <w:right w:w="108" w:type="dxa"/>
            </w:tcMar>
            <w:vAlign w:val="center"/>
          </w:tcPr>
          <w:p w14:paraId="40421583" w14:textId="77777777" w:rsidR="00907C65" w:rsidRPr="00E732B0" w:rsidRDefault="00907C65"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0148F6E5" w14:textId="77777777" w:rsidR="007B4971" w:rsidRPr="00947AF1" w:rsidRDefault="007B4971" w:rsidP="007B4971">
            <w:pPr>
              <w:spacing w:before="60" w:after="60"/>
              <w:rPr>
                <w:rFonts w:ascii="Times New Roman" w:hAnsi="Times New Roman"/>
                <w:b/>
                <w:color w:val="000000"/>
                <w:sz w:val="20"/>
                <w:szCs w:val="20"/>
              </w:rPr>
            </w:pPr>
            <w:r w:rsidRPr="00947AF1">
              <w:rPr>
                <w:rFonts w:ascii="Times New Roman" w:hAnsi="Times New Roman"/>
                <w:b/>
                <w:color w:val="000000"/>
                <w:sz w:val="20"/>
                <w:szCs w:val="20"/>
              </w:rPr>
              <w:t>Rozszerzone wsparcie serwisowe</w:t>
            </w:r>
          </w:p>
          <w:p w14:paraId="3E097E66" w14:textId="13094724" w:rsidR="006253D4" w:rsidRPr="006253D4" w:rsidRDefault="00D71C76" w:rsidP="006253D4">
            <w:pPr>
              <w:spacing w:before="60" w:after="60"/>
              <w:rPr>
                <w:rFonts w:ascii="Times New Roman" w:hAnsi="Times New Roman"/>
                <w:bCs/>
                <w:color w:val="000000"/>
                <w:sz w:val="20"/>
                <w:szCs w:val="20"/>
              </w:rPr>
            </w:pPr>
            <w:bookmarkStart w:id="5" w:name="_Hlk216953084"/>
            <w:r w:rsidRPr="00947AF1">
              <w:rPr>
                <w:rFonts w:ascii="Times New Roman" w:hAnsi="Times New Roman"/>
                <w:color w:val="000000" w:themeColor="text1"/>
                <w:sz w:val="20"/>
                <w:szCs w:val="20"/>
              </w:rPr>
              <w:t xml:space="preserve">Rozwiązanie </w:t>
            </w:r>
            <w:del w:id="6" w:author="Marta Skonieczna-Herman" w:date="2026-02-25T11:29:00Z" w16du:dateUtc="2026-02-25T10:29:00Z">
              <w:r w:rsidRPr="00947AF1" w:rsidDel="002B0269">
                <w:rPr>
                  <w:rFonts w:ascii="Times New Roman" w:hAnsi="Times New Roman"/>
                  <w:color w:val="000000" w:themeColor="text1"/>
                  <w:sz w:val="20"/>
                  <w:szCs w:val="20"/>
                </w:rPr>
                <w:delText xml:space="preserve"> </w:delText>
              </w:r>
            </w:del>
            <w:r w:rsidR="00A64A95" w:rsidRPr="00947AF1">
              <w:rPr>
                <w:rFonts w:ascii="Times New Roman" w:hAnsi="Times New Roman"/>
                <w:color w:val="000000" w:themeColor="text1"/>
                <w:sz w:val="20"/>
                <w:szCs w:val="20"/>
              </w:rPr>
              <w:t xml:space="preserve">odpowiedzialne za </w:t>
            </w:r>
            <w:r w:rsidRPr="00947AF1">
              <w:rPr>
                <w:rFonts w:ascii="Times New Roman" w:hAnsi="Times New Roman"/>
                <w:color w:val="000000" w:themeColor="text1"/>
                <w:sz w:val="20"/>
                <w:szCs w:val="20"/>
              </w:rPr>
              <w:t>centraln</w:t>
            </w:r>
            <w:r w:rsidR="00A64A95" w:rsidRPr="00947AF1">
              <w:rPr>
                <w:rFonts w:ascii="Times New Roman" w:hAnsi="Times New Roman"/>
                <w:color w:val="000000" w:themeColor="text1"/>
                <w:sz w:val="20"/>
                <w:szCs w:val="20"/>
              </w:rPr>
              <w:t>y</w:t>
            </w:r>
            <w:r w:rsidRPr="00947AF1">
              <w:rPr>
                <w:rFonts w:ascii="Times New Roman" w:hAnsi="Times New Roman"/>
                <w:color w:val="000000" w:themeColor="text1"/>
                <w:sz w:val="20"/>
                <w:szCs w:val="20"/>
              </w:rPr>
              <w:t xml:space="preserve"> system</w:t>
            </w:r>
            <w:r w:rsidR="00A64A95" w:rsidRPr="00947AF1">
              <w:rPr>
                <w:rFonts w:ascii="Times New Roman" w:hAnsi="Times New Roman"/>
                <w:color w:val="000000" w:themeColor="text1"/>
                <w:sz w:val="20"/>
                <w:szCs w:val="20"/>
              </w:rPr>
              <w:t xml:space="preserve"> </w:t>
            </w:r>
            <w:del w:id="7" w:author="Marta Skonieczna-Herman" w:date="2026-02-25T11:29:00Z" w16du:dateUtc="2026-02-25T10:29:00Z">
              <w:r w:rsidRPr="00947AF1" w:rsidDel="002B0269">
                <w:rPr>
                  <w:rFonts w:ascii="Times New Roman" w:hAnsi="Times New Roman"/>
                  <w:color w:val="000000" w:themeColor="text1"/>
                  <w:sz w:val="20"/>
                  <w:szCs w:val="20"/>
                </w:rPr>
                <w:delText xml:space="preserve"> </w:delText>
              </w:r>
            </w:del>
            <w:r w:rsidRPr="00947AF1">
              <w:rPr>
                <w:rFonts w:ascii="Times New Roman" w:hAnsi="Times New Roman"/>
                <w:color w:val="000000" w:themeColor="text1"/>
                <w:sz w:val="20"/>
                <w:szCs w:val="20"/>
              </w:rPr>
              <w:t>logowania, raportowania i korelacji</w:t>
            </w:r>
            <w:r w:rsidRPr="00947AF1">
              <w:rPr>
                <w:rFonts w:ascii="Times New Roman" w:hAnsi="Times New Roman"/>
                <w:color w:val="000000"/>
                <w:sz w:val="20"/>
                <w:szCs w:val="20"/>
              </w:rPr>
              <w:t xml:space="preserve"> </w:t>
            </w:r>
            <w:r w:rsidR="006253D4" w:rsidRPr="00947AF1">
              <w:rPr>
                <w:rFonts w:ascii="Times New Roman" w:hAnsi="Times New Roman"/>
                <w:color w:val="000000"/>
                <w:sz w:val="20"/>
                <w:szCs w:val="20"/>
              </w:rPr>
              <w:t>System</w:t>
            </w:r>
            <w:r w:rsidR="006253D4" w:rsidRPr="006253D4">
              <w:rPr>
                <w:rFonts w:ascii="Times New Roman" w:hAnsi="Times New Roman"/>
                <w:bCs/>
                <w:color w:val="000000"/>
                <w:sz w:val="20"/>
                <w:szCs w:val="20"/>
              </w:rPr>
              <w:t xml:space="preserve"> musi być objęty rozszerzonym wsparciem technicznym gwarantującym udostępnienie oraz dostarczenie sprzętu zastępczego na czas naprawy sprzętu w ciągu 8 godzin od momentu potwierdzenia zasadności zgłoszenia, realizowanym przez producenta rozwiązania lub autoryzowanego </w:t>
            </w:r>
            <w:r w:rsidR="00474F08">
              <w:rPr>
                <w:rFonts w:ascii="Times New Roman" w:hAnsi="Times New Roman"/>
                <w:bCs/>
                <w:color w:val="000000"/>
                <w:sz w:val="20"/>
                <w:szCs w:val="20"/>
              </w:rPr>
              <w:t xml:space="preserve">partnera serwisowego </w:t>
            </w:r>
            <w:r w:rsidR="006253D4" w:rsidRPr="006253D4">
              <w:rPr>
                <w:rFonts w:ascii="Times New Roman" w:hAnsi="Times New Roman"/>
                <w:bCs/>
                <w:color w:val="000000"/>
                <w:sz w:val="20"/>
                <w:szCs w:val="20"/>
              </w:rPr>
              <w:t xml:space="preserve"> przez okres </w:t>
            </w:r>
            <w:r w:rsidR="006253D4" w:rsidRPr="00947AF1">
              <w:rPr>
                <w:rFonts w:ascii="Times New Roman" w:hAnsi="Times New Roman"/>
                <w:b/>
                <w:color w:val="000000"/>
                <w:sz w:val="20"/>
                <w:szCs w:val="20"/>
              </w:rPr>
              <w:t>60 miesięcy.</w:t>
            </w:r>
          </w:p>
          <w:p w14:paraId="0D42E18E" w14:textId="6447815D" w:rsidR="006253D4" w:rsidRPr="006253D4" w:rsidRDefault="006253D4" w:rsidP="006253D4">
            <w:pPr>
              <w:spacing w:before="60" w:after="60"/>
              <w:rPr>
                <w:rFonts w:ascii="Times New Roman" w:hAnsi="Times New Roman"/>
                <w:bCs/>
                <w:color w:val="000000"/>
                <w:sz w:val="20"/>
                <w:szCs w:val="20"/>
              </w:rPr>
            </w:pPr>
            <w:r w:rsidRPr="006253D4">
              <w:rPr>
                <w:rFonts w:ascii="Times New Roman" w:hAnsi="Times New Roman"/>
                <w:bCs/>
                <w:color w:val="000000"/>
                <w:sz w:val="20"/>
                <w:szCs w:val="20"/>
              </w:rPr>
              <w:t xml:space="preserve">Dla zapewnienia wysokiego poziomu usług podmiot serwisujący musi posiadać certyfikat ISO 9001 </w:t>
            </w:r>
            <w:r w:rsidR="00474F08" w:rsidRPr="00474F08">
              <w:rPr>
                <w:rFonts w:ascii="Times New Roman" w:hAnsi="Times New Roman"/>
                <w:bCs/>
                <w:color w:val="000000"/>
                <w:sz w:val="20"/>
                <w:szCs w:val="20"/>
              </w:rPr>
              <w:t>lub równoważny system zarządzania jakością</w:t>
            </w:r>
            <w:r w:rsidR="00474F08">
              <w:rPr>
                <w:rFonts w:ascii="Times New Roman" w:hAnsi="Times New Roman"/>
                <w:bCs/>
                <w:color w:val="000000"/>
                <w:sz w:val="20"/>
                <w:szCs w:val="20"/>
              </w:rPr>
              <w:t xml:space="preserve"> </w:t>
            </w:r>
            <w:r w:rsidRPr="006253D4">
              <w:rPr>
                <w:rFonts w:ascii="Times New Roman" w:hAnsi="Times New Roman"/>
                <w:bCs/>
                <w:color w:val="000000"/>
                <w:sz w:val="20"/>
                <w:szCs w:val="20"/>
              </w:rPr>
              <w:t xml:space="preserve">w zakresie świadczenia usług serwisowych. Zgłoszenia serwisowe będą przyjmowane w języku polskim w trybie 24x7 przez dedykowany serwisowy moduł internetowy oraz infolinię w języku polskim 24x7. Czas reakcji winien być nie dłuższy niż 1 godzina – reakcja w postaci połączenia telefonicznego lub odpowiedzi w portalu serwisowym. </w:t>
            </w:r>
          </w:p>
          <w:p w14:paraId="59D3B789" w14:textId="77777777" w:rsidR="006253D4" w:rsidRPr="006253D4" w:rsidRDefault="006253D4" w:rsidP="006253D4">
            <w:pPr>
              <w:spacing w:before="60" w:after="60"/>
              <w:rPr>
                <w:rFonts w:ascii="Times New Roman" w:hAnsi="Times New Roman"/>
                <w:bCs/>
                <w:color w:val="000000"/>
                <w:sz w:val="20"/>
                <w:szCs w:val="20"/>
              </w:rPr>
            </w:pPr>
            <w:r w:rsidRPr="006253D4">
              <w:rPr>
                <w:rFonts w:ascii="Times New Roman" w:hAnsi="Times New Roman"/>
                <w:bCs/>
                <w:color w:val="000000"/>
                <w:sz w:val="20"/>
                <w:szCs w:val="20"/>
              </w:rPr>
              <w:t>Oferent winien przedłożyć dokumenty:</w:t>
            </w:r>
          </w:p>
          <w:p w14:paraId="2A34F064" w14:textId="65FAE919" w:rsidR="006253D4" w:rsidRPr="006253D4" w:rsidRDefault="006253D4" w:rsidP="006253D4">
            <w:pPr>
              <w:spacing w:before="60" w:after="60"/>
              <w:rPr>
                <w:rFonts w:ascii="Times New Roman" w:hAnsi="Times New Roman"/>
                <w:bCs/>
                <w:color w:val="000000"/>
                <w:sz w:val="20"/>
                <w:szCs w:val="20"/>
              </w:rPr>
            </w:pPr>
            <w:r w:rsidRPr="006253D4">
              <w:rPr>
                <w:rFonts w:ascii="Times New Roman" w:hAnsi="Times New Roman"/>
                <w:bCs/>
                <w:color w:val="000000"/>
                <w:sz w:val="20"/>
                <w:szCs w:val="20"/>
              </w:rPr>
              <w:t>•</w:t>
            </w:r>
            <w:r w:rsidRPr="006253D4">
              <w:rPr>
                <w:rFonts w:ascii="Times New Roman" w:hAnsi="Times New Roman"/>
                <w:bCs/>
                <w:color w:val="000000"/>
                <w:sz w:val="20"/>
                <w:szCs w:val="20"/>
              </w:rPr>
              <w:tab/>
              <w:t xml:space="preserve">Oświadczanie Producenta lub Autoryzowanego </w:t>
            </w:r>
            <w:r w:rsidR="00474F08">
              <w:rPr>
                <w:rFonts w:ascii="Times New Roman" w:hAnsi="Times New Roman"/>
                <w:bCs/>
                <w:color w:val="000000"/>
                <w:sz w:val="20"/>
                <w:szCs w:val="20"/>
              </w:rPr>
              <w:t>Partnera</w:t>
            </w:r>
            <w:r w:rsidR="00474F08" w:rsidRPr="006253D4">
              <w:rPr>
                <w:rFonts w:ascii="Times New Roman" w:hAnsi="Times New Roman"/>
                <w:bCs/>
                <w:color w:val="000000"/>
                <w:sz w:val="20"/>
                <w:szCs w:val="20"/>
              </w:rPr>
              <w:t xml:space="preserve"> </w:t>
            </w:r>
            <w:r w:rsidRPr="006253D4">
              <w:rPr>
                <w:rFonts w:ascii="Times New Roman" w:hAnsi="Times New Roman"/>
                <w:bCs/>
                <w:color w:val="000000"/>
                <w:sz w:val="20"/>
                <w:szCs w:val="20"/>
              </w:rPr>
              <w:t xml:space="preserve">świadczącego wsparcie techniczne </w:t>
            </w:r>
            <w:del w:id="8" w:author="Marta Skonieczna-Herman" w:date="2026-02-25T11:30:00Z" w16du:dateUtc="2026-02-25T10:30:00Z">
              <w:r w:rsidRPr="006253D4" w:rsidDel="002B0269">
                <w:rPr>
                  <w:rFonts w:ascii="Times New Roman" w:hAnsi="Times New Roman"/>
                  <w:bCs/>
                  <w:color w:val="000000"/>
                  <w:sz w:val="20"/>
                  <w:szCs w:val="20"/>
                </w:rPr>
                <w:delText xml:space="preserve"> </w:delText>
              </w:r>
            </w:del>
            <w:r w:rsidRPr="006253D4">
              <w:rPr>
                <w:rFonts w:ascii="Times New Roman" w:hAnsi="Times New Roman"/>
                <w:bCs/>
                <w:color w:val="000000"/>
                <w:sz w:val="20"/>
                <w:szCs w:val="20"/>
              </w:rPr>
              <w:t>o gotowości świadczenia na rzecz Zamawiającego wymaganego serwisu (zawierające: adres strony internetowej serwisu i numer infolinii telefonicznej).</w:t>
            </w:r>
          </w:p>
          <w:p w14:paraId="4240128A" w14:textId="6B814909" w:rsidR="00907C65" w:rsidRPr="00E732B0" w:rsidRDefault="006253D4" w:rsidP="006253D4">
            <w:pPr>
              <w:spacing w:before="60" w:after="60"/>
              <w:rPr>
                <w:rFonts w:ascii="Times New Roman" w:hAnsi="Times New Roman"/>
                <w:b/>
                <w:color w:val="000000"/>
                <w:sz w:val="20"/>
                <w:szCs w:val="20"/>
              </w:rPr>
            </w:pPr>
            <w:r w:rsidRPr="006253D4">
              <w:rPr>
                <w:rFonts w:ascii="Times New Roman" w:hAnsi="Times New Roman"/>
                <w:bCs/>
                <w:color w:val="000000"/>
                <w:sz w:val="20"/>
                <w:szCs w:val="20"/>
              </w:rPr>
              <w:t>•</w:t>
            </w:r>
            <w:r w:rsidRPr="006253D4">
              <w:rPr>
                <w:rFonts w:ascii="Times New Roman" w:hAnsi="Times New Roman"/>
                <w:bCs/>
                <w:color w:val="000000"/>
                <w:sz w:val="20"/>
                <w:szCs w:val="20"/>
              </w:rPr>
              <w:tab/>
              <w:t xml:space="preserve">Certyfikat ISO 9001 </w:t>
            </w:r>
            <w:r w:rsidR="00474F08" w:rsidRPr="00474F08">
              <w:rPr>
                <w:rFonts w:ascii="Times New Roman" w:hAnsi="Times New Roman"/>
                <w:bCs/>
                <w:color w:val="000000"/>
                <w:sz w:val="20"/>
                <w:szCs w:val="20"/>
              </w:rPr>
              <w:t>lub równoważny system zarządzania jakością</w:t>
            </w:r>
            <w:r w:rsidR="00474F08">
              <w:rPr>
                <w:rFonts w:ascii="Times New Roman" w:hAnsi="Times New Roman"/>
                <w:bCs/>
                <w:color w:val="000000"/>
                <w:sz w:val="20"/>
                <w:szCs w:val="20"/>
              </w:rPr>
              <w:t xml:space="preserve"> </w:t>
            </w:r>
            <w:r w:rsidRPr="006253D4">
              <w:rPr>
                <w:rFonts w:ascii="Times New Roman" w:hAnsi="Times New Roman"/>
                <w:bCs/>
                <w:color w:val="000000"/>
                <w:sz w:val="20"/>
                <w:szCs w:val="20"/>
              </w:rPr>
              <w:t>podmiotu serwisującego.</w:t>
            </w:r>
            <w:bookmarkEnd w:id="5"/>
          </w:p>
        </w:tc>
        <w:tc>
          <w:tcPr>
            <w:tcW w:w="1654" w:type="dxa"/>
          </w:tcPr>
          <w:p w14:paraId="2F140AB5" w14:textId="744364C6" w:rsidR="00907C65" w:rsidRPr="00E732B0" w:rsidRDefault="008B59D8" w:rsidP="00173258">
            <w:pPr>
              <w:jc w:val="center"/>
              <w:rPr>
                <w:rFonts w:ascii="Times New Roman" w:hAnsi="Times New Roman"/>
                <w:sz w:val="20"/>
                <w:szCs w:val="20"/>
              </w:rPr>
            </w:pPr>
            <w:r w:rsidRPr="00E732B0">
              <w:rPr>
                <w:rFonts w:ascii="Times New Roman" w:hAnsi="Times New Roman"/>
                <w:color w:val="000000" w:themeColor="text1"/>
                <w:sz w:val="20"/>
                <w:szCs w:val="20"/>
              </w:rPr>
              <w:t>Tak</w:t>
            </w:r>
          </w:p>
        </w:tc>
        <w:tc>
          <w:tcPr>
            <w:tcW w:w="1653" w:type="dxa"/>
          </w:tcPr>
          <w:p w14:paraId="2EEB7BAD"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tc>
      </w:tr>
      <w:tr w:rsidR="00907C65" w:rsidRPr="00E732B0" w14:paraId="54B0F84A" w14:textId="77777777" w:rsidTr="00907C65">
        <w:trPr>
          <w:trHeight w:val="567"/>
        </w:trPr>
        <w:tc>
          <w:tcPr>
            <w:tcW w:w="1134" w:type="dxa"/>
            <w:tcMar>
              <w:top w:w="0" w:type="dxa"/>
              <w:left w:w="108" w:type="dxa"/>
              <w:bottom w:w="0" w:type="dxa"/>
              <w:right w:w="108" w:type="dxa"/>
            </w:tcMar>
            <w:vAlign w:val="center"/>
          </w:tcPr>
          <w:p w14:paraId="2BECB9CC" w14:textId="77777777" w:rsidR="00907C65" w:rsidRPr="00E732B0" w:rsidRDefault="00907C65" w:rsidP="00A362DE">
            <w:pPr>
              <w:pStyle w:val="Akapitzlist"/>
              <w:spacing w:after="0"/>
              <w:ind w:left="927"/>
              <w:rPr>
                <w:rFonts w:ascii="Times New Roman" w:hAnsi="Times New Roman"/>
                <w:color w:val="000000" w:themeColor="text1"/>
                <w:sz w:val="20"/>
                <w:szCs w:val="20"/>
              </w:rPr>
            </w:pPr>
          </w:p>
        </w:tc>
        <w:tc>
          <w:tcPr>
            <w:tcW w:w="6116" w:type="dxa"/>
            <w:tcMar>
              <w:top w:w="0" w:type="dxa"/>
              <w:left w:w="108" w:type="dxa"/>
              <w:bottom w:w="0" w:type="dxa"/>
              <w:right w:w="108" w:type="dxa"/>
            </w:tcMar>
          </w:tcPr>
          <w:p w14:paraId="5E79293A" w14:textId="0B93B2E5" w:rsidR="007D27D7" w:rsidRPr="00E732B0" w:rsidRDefault="00C74898" w:rsidP="007D27D7">
            <w:pPr>
              <w:spacing w:before="60" w:after="60"/>
              <w:rPr>
                <w:rFonts w:ascii="Times New Roman" w:hAnsi="Times New Roman"/>
                <w:b/>
                <w:color w:val="000000"/>
                <w:sz w:val="20"/>
                <w:szCs w:val="20"/>
              </w:rPr>
            </w:pPr>
            <w:r w:rsidRPr="00E732B0">
              <w:rPr>
                <w:rFonts w:ascii="Times New Roman" w:hAnsi="Times New Roman"/>
                <w:b/>
                <w:color w:val="000000"/>
                <w:sz w:val="20"/>
                <w:szCs w:val="20"/>
              </w:rPr>
              <w:t>Rozwiązanie zapewniają</w:t>
            </w:r>
            <w:r w:rsidR="00AE763D" w:rsidRPr="00E732B0">
              <w:rPr>
                <w:rFonts w:ascii="Times New Roman" w:hAnsi="Times New Roman"/>
                <w:b/>
                <w:color w:val="000000"/>
                <w:sz w:val="20"/>
                <w:szCs w:val="20"/>
              </w:rPr>
              <w:t xml:space="preserve">ce </w:t>
            </w:r>
            <w:r w:rsidR="004B5536" w:rsidRPr="00E732B0">
              <w:rPr>
                <w:rFonts w:ascii="Times New Roman" w:hAnsi="Times New Roman"/>
                <w:b/>
                <w:color w:val="000000"/>
                <w:sz w:val="20"/>
                <w:szCs w:val="20"/>
              </w:rPr>
              <w:t>d</w:t>
            </w:r>
            <w:r w:rsidR="007D27D7" w:rsidRPr="00E732B0">
              <w:rPr>
                <w:rFonts w:ascii="Times New Roman" w:hAnsi="Times New Roman"/>
                <w:b/>
                <w:color w:val="000000"/>
                <w:sz w:val="20"/>
                <w:szCs w:val="20"/>
              </w:rPr>
              <w:t>ostarczanie informacji</w:t>
            </w:r>
            <w:r w:rsidRPr="00E732B0">
              <w:rPr>
                <w:rFonts w:ascii="Times New Roman" w:hAnsi="Times New Roman"/>
                <w:b/>
                <w:color w:val="000000"/>
                <w:sz w:val="20"/>
                <w:szCs w:val="20"/>
              </w:rPr>
              <w:t>:</w:t>
            </w:r>
          </w:p>
          <w:p w14:paraId="33A08F31" w14:textId="0F5E7CDF" w:rsidR="00907C65" w:rsidRPr="00E732B0" w:rsidRDefault="00C74898" w:rsidP="00B749D1">
            <w:pPr>
              <w:spacing w:before="60" w:after="60"/>
              <w:rPr>
                <w:rFonts w:ascii="Times New Roman" w:hAnsi="Times New Roman"/>
                <w:bCs/>
                <w:color w:val="000000"/>
                <w:sz w:val="20"/>
                <w:szCs w:val="20"/>
              </w:rPr>
            </w:pPr>
            <w:r w:rsidRPr="00E732B0">
              <w:rPr>
                <w:rFonts w:ascii="Times New Roman" w:hAnsi="Times New Roman"/>
                <w:bCs/>
                <w:color w:val="000000"/>
                <w:sz w:val="20"/>
                <w:szCs w:val="20"/>
              </w:rPr>
              <w:t xml:space="preserve">System zapewniający prawidłowe zbieranie informacji o ruchu powinien zostać dostarczony w postaci klastra urządzeń pracujących w trybie </w:t>
            </w:r>
            <w:r w:rsidRPr="00E732B0">
              <w:rPr>
                <w:rFonts w:ascii="Times New Roman" w:hAnsi="Times New Roman"/>
                <w:bCs/>
                <w:color w:val="000000"/>
                <w:sz w:val="20"/>
                <w:szCs w:val="20"/>
              </w:rPr>
              <w:lastRenderedPageBreak/>
              <w:t>Active-</w:t>
            </w:r>
            <w:proofErr w:type="spellStart"/>
            <w:r w:rsidRPr="00E732B0">
              <w:rPr>
                <w:rFonts w:ascii="Times New Roman" w:hAnsi="Times New Roman"/>
                <w:bCs/>
                <w:color w:val="000000"/>
                <w:sz w:val="20"/>
                <w:szCs w:val="20"/>
              </w:rPr>
              <w:t>passive</w:t>
            </w:r>
            <w:proofErr w:type="spellEnd"/>
            <w:r w:rsidRPr="00E732B0">
              <w:rPr>
                <w:rFonts w:ascii="Times New Roman" w:hAnsi="Times New Roman"/>
                <w:bCs/>
                <w:color w:val="000000"/>
                <w:sz w:val="20"/>
                <w:szCs w:val="20"/>
              </w:rPr>
              <w:t>. Każde z urządzeń powinno spełniać następujące wymagania:</w:t>
            </w:r>
          </w:p>
        </w:tc>
        <w:tc>
          <w:tcPr>
            <w:tcW w:w="1654" w:type="dxa"/>
          </w:tcPr>
          <w:p w14:paraId="31A21A9A" w14:textId="02A84EC0" w:rsidR="00907C65" w:rsidRPr="00E732B0" w:rsidRDefault="008D4A7D" w:rsidP="00173258">
            <w:pPr>
              <w:spacing w:before="60" w:after="60"/>
              <w:jc w:val="center"/>
              <w:rPr>
                <w:rFonts w:ascii="Times New Roman" w:hAnsi="Times New Roman"/>
                <w:sz w:val="20"/>
                <w:szCs w:val="20"/>
              </w:rPr>
            </w:pPr>
            <w:r w:rsidRPr="00E732B0">
              <w:rPr>
                <w:rFonts w:ascii="Times New Roman" w:hAnsi="Times New Roman"/>
                <w:color w:val="000000"/>
                <w:sz w:val="20"/>
                <w:szCs w:val="20"/>
              </w:rPr>
              <w:lastRenderedPageBreak/>
              <w:t>Tak</w:t>
            </w:r>
          </w:p>
        </w:tc>
        <w:tc>
          <w:tcPr>
            <w:tcW w:w="1653" w:type="dxa"/>
          </w:tcPr>
          <w:p w14:paraId="32E34A95"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tc>
      </w:tr>
      <w:tr w:rsidR="00907C65" w:rsidRPr="00E732B0" w14:paraId="4157472A" w14:textId="77777777" w:rsidTr="00907C65">
        <w:trPr>
          <w:trHeight w:val="567"/>
        </w:trPr>
        <w:tc>
          <w:tcPr>
            <w:tcW w:w="1134" w:type="dxa"/>
            <w:tcMar>
              <w:top w:w="0" w:type="dxa"/>
              <w:left w:w="108" w:type="dxa"/>
              <w:bottom w:w="0" w:type="dxa"/>
              <w:right w:w="108" w:type="dxa"/>
            </w:tcMar>
            <w:vAlign w:val="center"/>
          </w:tcPr>
          <w:p w14:paraId="243217A2" w14:textId="77777777" w:rsidR="00907C65" w:rsidRPr="00E732B0" w:rsidRDefault="00907C65"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3C74B9A9" w14:textId="77777777" w:rsidR="00362C70" w:rsidRPr="00E732B0" w:rsidRDefault="00362C70" w:rsidP="00362C70">
            <w:pPr>
              <w:spacing w:before="60" w:after="60"/>
              <w:rPr>
                <w:rFonts w:ascii="Times New Roman" w:hAnsi="Times New Roman"/>
                <w:b/>
                <w:bCs/>
                <w:color w:val="000000"/>
                <w:sz w:val="20"/>
                <w:szCs w:val="20"/>
              </w:rPr>
            </w:pPr>
            <w:r w:rsidRPr="00E732B0">
              <w:rPr>
                <w:rFonts w:ascii="Times New Roman" w:hAnsi="Times New Roman"/>
                <w:b/>
                <w:bCs/>
                <w:color w:val="000000"/>
                <w:sz w:val="20"/>
                <w:szCs w:val="20"/>
              </w:rPr>
              <w:t>Interfejsy, Dysk, Zasilanie:</w:t>
            </w:r>
          </w:p>
          <w:p w14:paraId="044DFE4A" w14:textId="77777777" w:rsidR="00E35E10" w:rsidRPr="00E732B0" w:rsidRDefault="00E35E10" w:rsidP="00824ECE">
            <w:pPr>
              <w:numPr>
                <w:ilvl w:val="0"/>
                <w:numId w:val="13"/>
              </w:numPr>
              <w:spacing w:before="60" w:after="60"/>
              <w:rPr>
                <w:rFonts w:ascii="Times New Roman" w:hAnsi="Times New Roman"/>
                <w:color w:val="000000"/>
                <w:sz w:val="20"/>
                <w:szCs w:val="20"/>
              </w:rPr>
            </w:pPr>
            <w:r w:rsidRPr="00E732B0">
              <w:rPr>
                <w:rFonts w:ascii="Times New Roman" w:hAnsi="Times New Roman"/>
                <w:color w:val="000000"/>
                <w:sz w:val="20"/>
                <w:szCs w:val="20"/>
              </w:rPr>
              <w:t xml:space="preserve">System - dysponuje co najmniej poniższą liczbą i rodzajem interfejsów: </w:t>
            </w:r>
          </w:p>
          <w:p w14:paraId="3F211BBF" w14:textId="77777777" w:rsidR="00E35E10" w:rsidRPr="00E732B0" w:rsidRDefault="00E35E10" w:rsidP="00824ECE">
            <w:pPr>
              <w:numPr>
                <w:ilvl w:val="0"/>
                <w:numId w:val="4"/>
              </w:numPr>
              <w:spacing w:before="60" w:after="60"/>
              <w:rPr>
                <w:rFonts w:ascii="Times New Roman" w:hAnsi="Times New Roman"/>
                <w:color w:val="000000"/>
                <w:sz w:val="20"/>
                <w:szCs w:val="20"/>
              </w:rPr>
            </w:pPr>
            <w:r w:rsidRPr="00E732B0">
              <w:rPr>
                <w:rFonts w:ascii="Times New Roman" w:hAnsi="Times New Roman"/>
                <w:color w:val="000000"/>
                <w:sz w:val="20"/>
                <w:szCs w:val="20"/>
              </w:rPr>
              <w:t>10 portami Gigabit Ethernet RJ-45.</w:t>
            </w:r>
          </w:p>
          <w:p w14:paraId="7432576F" w14:textId="77777777" w:rsidR="00E35E10" w:rsidRPr="00E732B0" w:rsidRDefault="00E35E10" w:rsidP="00824ECE">
            <w:pPr>
              <w:numPr>
                <w:ilvl w:val="0"/>
                <w:numId w:val="21"/>
              </w:numPr>
              <w:spacing w:before="60" w:after="60"/>
              <w:rPr>
                <w:rFonts w:ascii="Times New Roman" w:hAnsi="Times New Roman"/>
                <w:color w:val="000000"/>
                <w:sz w:val="20"/>
                <w:szCs w:val="20"/>
              </w:rPr>
            </w:pPr>
            <w:r w:rsidRPr="00E732B0">
              <w:rPr>
                <w:rFonts w:ascii="Times New Roman" w:hAnsi="Times New Roman"/>
                <w:color w:val="000000"/>
                <w:sz w:val="20"/>
                <w:szCs w:val="20"/>
              </w:rPr>
              <w:t xml:space="preserve">8 gniazdami SFP 1 </w:t>
            </w:r>
            <w:proofErr w:type="spellStart"/>
            <w:r w:rsidRPr="00E732B0">
              <w:rPr>
                <w:rFonts w:ascii="Times New Roman" w:hAnsi="Times New Roman"/>
                <w:color w:val="000000"/>
                <w:sz w:val="20"/>
                <w:szCs w:val="20"/>
              </w:rPr>
              <w:t>Gbps</w:t>
            </w:r>
            <w:proofErr w:type="spellEnd"/>
            <w:r w:rsidRPr="00E732B0">
              <w:rPr>
                <w:rFonts w:ascii="Times New Roman" w:hAnsi="Times New Roman"/>
                <w:color w:val="000000"/>
                <w:sz w:val="20"/>
                <w:szCs w:val="20"/>
              </w:rPr>
              <w:t>.</w:t>
            </w:r>
          </w:p>
          <w:p w14:paraId="4A51307D" w14:textId="77777777" w:rsidR="00E35E10" w:rsidRPr="00E732B0" w:rsidRDefault="00E35E10" w:rsidP="00824ECE">
            <w:pPr>
              <w:numPr>
                <w:ilvl w:val="0"/>
                <w:numId w:val="3"/>
              </w:numPr>
              <w:spacing w:before="60" w:after="60"/>
              <w:rPr>
                <w:rFonts w:ascii="Times New Roman" w:hAnsi="Times New Roman"/>
                <w:color w:val="000000"/>
                <w:sz w:val="20"/>
                <w:szCs w:val="20"/>
              </w:rPr>
            </w:pPr>
            <w:r w:rsidRPr="00E732B0">
              <w:rPr>
                <w:rFonts w:ascii="Times New Roman" w:hAnsi="Times New Roman"/>
                <w:color w:val="000000"/>
                <w:sz w:val="20"/>
                <w:szCs w:val="20"/>
              </w:rPr>
              <w:t xml:space="preserve">4 gniazdami SFP+ 10 </w:t>
            </w:r>
            <w:proofErr w:type="spellStart"/>
            <w:r w:rsidRPr="00E732B0">
              <w:rPr>
                <w:rFonts w:ascii="Times New Roman" w:hAnsi="Times New Roman"/>
                <w:color w:val="000000"/>
                <w:sz w:val="20"/>
                <w:szCs w:val="20"/>
              </w:rPr>
              <w:t>Gbps</w:t>
            </w:r>
            <w:proofErr w:type="spellEnd"/>
            <w:r w:rsidRPr="00E732B0">
              <w:rPr>
                <w:rFonts w:ascii="Times New Roman" w:hAnsi="Times New Roman"/>
                <w:color w:val="000000"/>
                <w:sz w:val="20"/>
                <w:szCs w:val="20"/>
              </w:rPr>
              <w:t>.</w:t>
            </w:r>
          </w:p>
          <w:p w14:paraId="27BE0C4B" w14:textId="77777777" w:rsidR="00E35E10" w:rsidRPr="00E732B0" w:rsidRDefault="00E35E10" w:rsidP="00824ECE">
            <w:pPr>
              <w:numPr>
                <w:ilvl w:val="0"/>
                <w:numId w:val="13"/>
              </w:numPr>
              <w:spacing w:before="60" w:after="60"/>
              <w:rPr>
                <w:rFonts w:ascii="Times New Roman" w:hAnsi="Times New Roman"/>
                <w:color w:val="000000"/>
                <w:sz w:val="20"/>
                <w:szCs w:val="20"/>
              </w:rPr>
            </w:pPr>
            <w:r w:rsidRPr="00E732B0">
              <w:rPr>
                <w:rFonts w:ascii="Times New Roman" w:hAnsi="Times New Roman"/>
                <w:color w:val="000000"/>
                <w:sz w:val="20"/>
                <w:szCs w:val="20"/>
              </w:rPr>
              <w:t>System - posiada wbudowany port konsoli szeregowej oraz gniazdo USB umożliwiające instalację oprogramowania z klucza USB.</w:t>
            </w:r>
          </w:p>
          <w:p w14:paraId="40EA6DC4" w14:textId="77777777" w:rsidR="00E35E10" w:rsidRPr="00E732B0" w:rsidRDefault="00E35E10" w:rsidP="00824ECE">
            <w:pPr>
              <w:numPr>
                <w:ilvl w:val="0"/>
                <w:numId w:val="13"/>
              </w:numPr>
              <w:spacing w:before="60" w:after="60"/>
              <w:rPr>
                <w:rFonts w:ascii="Times New Roman" w:hAnsi="Times New Roman"/>
                <w:color w:val="000000"/>
                <w:sz w:val="20"/>
                <w:szCs w:val="20"/>
              </w:rPr>
            </w:pPr>
            <w:r w:rsidRPr="00E732B0">
              <w:rPr>
                <w:rFonts w:ascii="Times New Roman" w:hAnsi="Times New Roman"/>
                <w:color w:val="000000"/>
                <w:sz w:val="20"/>
                <w:szCs w:val="20"/>
              </w:rPr>
              <w:t xml:space="preserve">System - pozwala skonfigurować co najmniej 200 interfejsów wirtualnych, definiowanych jako </w:t>
            </w:r>
            <w:proofErr w:type="spellStart"/>
            <w:r w:rsidRPr="00E732B0">
              <w:rPr>
                <w:rFonts w:ascii="Times New Roman" w:hAnsi="Times New Roman"/>
                <w:color w:val="000000"/>
                <w:sz w:val="20"/>
                <w:szCs w:val="20"/>
              </w:rPr>
              <w:t>VLAN’y</w:t>
            </w:r>
            <w:proofErr w:type="spellEnd"/>
            <w:r w:rsidRPr="00E732B0">
              <w:rPr>
                <w:rFonts w:ascii="Times New Roman" w:hAnsi="Times New Roman"/>
                <w:color w:val="000000"/>
                <w:sz w:val="20"/>
                <w:szCs w:val="20"/>
              </w:rPr>
              <w:t xml:space="preserve"> w oparciu o standard 802.1Q.</w:t>
            </w:r>
          </w:p>
          <w:p w14:paraId="7E662B50" w14:textId="77777777" w:rsidR="00907C65" w:rsidRPr="00E732B0" w:rsidRDefault="00E35E10" w:rsidP="00824ECE">
            <w:pPr>
              <w:numPr>
                <w:ilvl w:val="0"/>
                <w:numId w:val="13"/>
              </w:numPr>
              <w:spacing w:before="60" w:after="60"/>
              <w:rPr>
                <w:rFonts w:ascii="Times New Roman" w:hAnsi="Times New Roman"/>
                <w:color w:val="000000"/>
                <w:sz w:val="20"/>
                <w:szCs w:val="20"/>
              </w:rPr>
            </w:pPr>
            <w:r w:rsidRPr="00E732B0">
              <w:rPr>
                <w:rFonts w:ascii="Times New Roman" w:hAnsi="Times New Roman"/>
                <w:color w:val="000000"/>
                <w:sz w:val="20"/>
                <w:szCs w:val="20"/>
              </w:rPr>
              <w:t>System jest wyposażony w zasilanie AC.</w:t>
            </w:r>
          </w:p>
          <w:p w14:paraId="30C17925" w14:textId="63AAF911" w:rsidR="00A74D96" w:rsidRPr="00E732B0" w:rsidRDefault="00A74D96" w:rsidP="00824ECE">
            <w:pPr>
              <w:numPr>
                <w:ilvl w:val="0"/>
                <w:numId w:val="13"/>
              </w:numPr>
              <w:spacing w:before="60" w:after="60"/>
              <w:rPr>
                <w:rFonts w:ascii="Times New Roman" w:hAnsi="Times New Roman"/>
                <w:color w:val="000000"/>
                <w:sz w:val="20"/>
                <w:szCs w:val="20"/>
              </w:rPr>
            </w:pPr>
            <w:r w:rsidRPr="00E732B0">
              <w:rPr>
                <w:rFonts w:ascii="Times New Roman" w:hAnsi="Times New Roman"/>
                <w:color w:val="000000"/>
                <w:sz w:val="20"/>
                <w:szCs w:val="20"/>
              </w:rPr>
              <w:t>Wyposażenie dodatkowe</w:t>
            </w:r>
            <w:r w:rsidR="00365F5C" w:rsidRPr="00E732B0">
              <w:rPr>
                <w:rFonts w:ascii="Times New Roman" w:hAnsi="Times New Roman"/>
                <w:color w:val="000000"/>
                <w:sz w:val="20"/>
                <w:szCs w:val="20"/>
              </w:rPr>
              <w:t>:</w:t>
            </w:r>
            <w:r w:rsidRPr="00E732B0">
              <w:rPr>
                <w:rFonts w:ascii="Times New Roman" w:hAnsi="Times New Roman"/>
                <w:color w:val="000000"/>
                <w:sz w:val="20"/>
                <w:szCs w:val="20"/>
              </w:rPr>
              <w:t xml:space="preserve"> </w:t>
            </w:r>
            <w:r w:rsidR="006A39FF" w:rsidRPr="00E732B0">
              <w:rPr>
                <w:rFonts w:ascii="Times New Roman" w:hAnsi="Times New Roman"/>
                <w:color w:val="000000"/>
                <w:sz w:val="20"/>
                <w:szCs w:val="20"/>
              </w:rPr>
              <w:t>8 sztuk</w:t>
            </w:r>
            <w:r w:rsidR="00365F5C" w:rsidRPr="00E732B0">
              <w:rPr>
                <w:rFonts w:ascii="Times New Roman" w:hAnsi="Times New Roman"/>
                <w:color w:val="000000"/>
                <w:sz w:val="20"/>
                <w:szCs w:val="20"/>
              </w:rPr>
              <w:t xml:space="preserve"> moduł</w:t>
            </w:r>
            <w:r w:rsidR="006A39FF" w:rsidRPr="00E732B0">
              <w:rPr>
                <w:rFonts w:ascii="Times New Roman" w:hAnsi="Times New Roman"/>
                <w:color w:val="000000"/>
                <w:sz w:val="20"/>
                <w:szCs w:val="20"/>
              </w:rPr>
              <w:t>ów</w:t>
            </w:r>
            <w:r w:rsidR="00365F5C" w:rsidRPr="00E732B0">
              <w:rPr>
                <w:rFonts w:ascii="Times New Roman" w:hAnsi="Times New Roman"/>
                <w:color w:val="000000"/>
                <w:sz w:val="20"/>
                <w:szCs w:val="20"/>
              </w:rPr>
              <w:t xml:space="preserve"> – </w:t>
            </w:r>
            <w:proofErr w:type="spellStart"/>
            <w:r w:rsidR="00365F5C" w:rsidRPr="00E732B0">
              <w:rPr>
                <w:rFonts w:ascii="Times New Roman" w:hAnsi="Times New Roman"/>
                <w:color w:val="000000"/>
                <w:sz w:val="20"/>
                <w:szCs w:val="20"/>
              </w:rPr>
              <w:t>transceiver</w:t>
            </w:r>
            <w:r w:rsidR="006A39FF" w:rsidRPr="00E732B0">
              <w:rPr>
                <w:rFonts w:ascii="Times New Roman" w:hAnsi="Times New Roman"/>
                <w:color w:val="000000"/>
                <w:sz w:val="20"/>
                <w:szCs w:val="20"/>
              </w:rPr>
              <w:t>ów</w:t>
            </w:r>
            <w:proofErr w:type="spellEnd"/>
            <w:r w:rsidR="00365F5C" w:rsidRPr="00E732B0">
              <w:rPr>
                <w:rFonts w:ascii="Times New Roman" w:hAnsi="Times New Roman"/>
                <w:color w:val="000000"/>
                <w:sz w:val="20"/>
                <w:szCs w:val="20"/>
              </w:rPr>
              <w:t xml:space="preserve"> </w:t>
            </w:r>
            <w:r w:rsidRPr="00E732B0">
              <w:rPr>
                <w:rFonts w:ascii="Times New Roman" w:hAnsi="Times New Roman"/>
                <w:color w:val="000000"/>
                <w:sz w:val="20"/>
                <w:szCs w:val="20"/>
              </w:rPr>
              <w:t>10GE SFP+,</w:t>
            </w:r>
            <w:r w:rsidR="008160E6" w:rsidRPr="00E732B0">
              <w:rPr>
                <w:rFonts w:ascii="Times New Roman" w:hAnsi="Times New Roman"/>
                <w:color w:val="000000"/>
                <w:sz w:val="20"/>
                <w:szCs w:val="20"/>
              </w:rPr>
              <w:t xml:space="preserve"> (SR </w:t>
            </w:r>
            <w:r w:rsidRPr="00E732B0">
              <w:rPr>
                <w:rFonts w:ascii="Times New Roman" w:hAnsi="Times New Roman"/>
                <w:color w:val="000000"/>
                <w:sz w:val="20"/>
                <w:szCs w:val="20"/>
              </w:rPr>
              <w:t xml:space="preserve">10 GE SFP+ </w:t>
            </w:r>
            <w:proofErr w:type="spellStart"/>
            <w:r w:rsidRPr="00E732B0">
              <w:rPr>
                <w:rFonts w:ascii="Times New Roman" w:hAnsi="Times New Roman"/>
                <w:color w:val="000000"/>
                <w:sz w:val="20"/>
                <w:szCs w:val="20"/>
              </w:rPr>
              <w:t>transceiver</w:t>
            </w:r>
            <w:proofErr w:type="spellEnd"/>
            <w:r w:rsidRPr="00E732B0">
              <w:rPr>
                <w:rFonts w:ascii="Times New Roman" w:hAnsi="Times New Roman"/>
                <w:color w:val="000000"/>
                <w:sz w:val="20"/>
                <w:szCs w:val="20"/>
              </w:rPr>
              <w:t xml:space="preserve"> module, </w:t>
            </w:r>
            <w:proofErr w:type="spellStart"/>
            <w:r w:rsidRPr="00E732B0">
              <w:rPr>
                <w:rFonts w:ascii="Times New Roman" w:hAnsi="Times New Roman"/>
                <w:color w:val="000000"/>
                <w:sz w:val="20"/>
                <w:szCs w:val="20"/>
              </w:rPr>
              <w:t>short</w:t>
            </w:r>
            <w:proofErr w:type="spellEnd"/>
            <w:r w:rsidRPr="00E732B0">
              <w:rPr>
                <w:rFonts w:ascii="Times New Roman" w:hAnsi="Times New Roman"/>
                <w:color w:val="000000"/>
                <w:sz w:val="20"/>
                <w:szCs w:val="20"/>
              </w:rPr>
              <w:t xml:space="preserve"> </w:t>
            </w:r>
            <w:proofErr w:type="spellStart"/>
            <w:r w:rsidRPr="00E732B0">
              <w:rPr>
                <w:rFonts w:ascii="Times New Roman" w:hAnsi="Times New Roman"/>
                <w:color w:val="000000"/>
                <w:sz w:val="20"/>
                <w:szCs w:val="20"/>
              </w:rPr>
              <w:t>range</w:t>
            </w:r>
            <w:proofErr w:type="spellEnd"/>
            <w:r w:rsidRPr="00E732B0">
              <w:rPr>
                <w:rFonts w:ascii="Times New Roman" w:hAnsi="Times New Roman"/>
                <w:color w:val="000000"/>
                <w:sz w:val="20"/>
                <w:szCs w:val="20"/>
              </w:rPr>
              <w:t xml:space="preserve"> 300m, LC </w:t>
            </w:r>
            <w:proofErr w:type="spellStart"/>
            <w:r w:rsidRPr="00E732B0">
              <w:rPr>
                <w:rFonts w:ascii="Times New Roman" w:hAnsi="Times New Roman"/>
                <w:color w:val="000000"/>
                <w:sz w:val="20"/>
                <w:szCs w:val="20"/>
              </w:rPr>
              <w:t>connector</w:t>
            </w:r>
            <w:proofErr w:type="spellEnd"/>
            <w:r w:rsidRPr="00E732B0">
              <w:rPr>
                <w:rFonts w:ascii="Times New Roman" w:hAnsi="Times New Roman"/>
                <w:color w:val="000000"/>
                <w:sz w:val="20"/>
                <w:szCs w:val="20"/>
              </w:rPr>
              <w:t>, MMF, 850nm, 0°C to 70°C</w:t>
            </w:r>
            <w:r w:rsidR="00523A64" w:rsidRPr="00E732B0">
              <w:rPr>
                <w:rFonts w:ascii="Times New Roman" w:hAnsi="Times New Roman"/>
                <w:color w:val="000000"/>
                <w:sz w:val="20"/>
                <w:szCs w:val="20"/>
              </w:rPr>
              <w:t>)</w:t>
            </w:r>
          </w:p>
        </w:tc>
        <w:tc>
          <w:tcPr>
            <w:tcW w:w="1654" w:type="dxa"/>
          </w:tcPr>
          <w:p w14:paraId="09514B60" w14:textId="76ABDD7C" w:rsidR="00907C65" w:rsidRPr="00E732B0" w:rsidRDefault="009D39C7" w:rsidP="00173258">
            <w:pPr>
              <w:spacing w:before="60" w:after="60"/>
              <w:jc w:val="center"/>
              <w:rPr>
                <w:rFonts w:ascii="Times New Roman" w:hAnsi="Times New Roman"/>
                <w:color w:val="000000"/>
                <w:sz w:val="20"/>
                <w:szCs w:val="20"/>
              </w:rPr>
            </w:pPr>
            <w:r w:rsidRPr="00E732B0">
              <w:rPr>
                <w:rFonts w:ascii="Times New Roman" w:hAnsi="Times New Roman"/>
                <w:color w:val="000000"/>
                <w:sz w:val="20"/>
                <w:szCs w:val="20"/>
              </w:rPr>
              <w:t>Tak, podać</w:t>
            </w:r>
          </w:p>
        </w:tc>
        <w:tc>
          <w:tcPr>
            <w:tcW w:w="1653" w:type="dxa"/>
          </w:tcPr>
          <w:p w14:paraId="0EC54791"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tc>
      </w:tr>
      <w:tr w:rsidR="00907C65" w:rsidRPr="00E732B0" w14:paraId="0B4C417D" w14:textId="77777777" w:rsidTr="00907C65">
        <w:trPr>
          <w:trHeight w:val="567"/>
        </w:trPr>
        <w:tc>
          <w:tcPr>
            <w:tcW w:w="1134" w:type="dxa"/>
            <w:tcMar>
              <w:top w:w="0" w:type="dxa"/>
              <w:left w:w="108" w:type="dxa"/>
              <w:bottom w:w="0" w:type="dxa"/>
              <w:right w:w="108" w:type="dxa"/>
            </w:tcMar>
            <w:vAlign w:val="center"/>
          </w:tcPr>
          <w:p w14:paraId="4C51E6A8" w14:textId="77777777" w:rsidR="00907C65" w:rsidRPr="00E732B0" w:rsidRDefault="00907C65"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0671F382" w14:textId="77777777" w:rsidR="00D03CF9" w:rsidRPr="00E732B0" w:rsidRDefault="00D03CF9" w:rsidP="00D03CF9">
            <w:pPr>
              <w:spacing w:before="60" w:after="60"/>
              <w:rPr>
                <w:rFonts w:ascii="Times New Roman" w:hAnsi="Times New Roman"/>
                <w:b/>
                <w:bCs/>
                <w:sz w:val="20"/>
                <w:szCs w:val="20"/>
              </w:rPr>
            </w:pPr>
            <w:r w:rsidRPr="00E732B0">
              <w:rPr>
                <w:rFonts w:ascii="Times New Roman" w:hAnsi="Times New Roman"/>
                <w:b/>
                <w:bCs/>
                <w:sz w:val="20"/>
                <w:szCs w:val="20"/>
              </w:rPr>
              <w:t>Parametry wydajnościowe:</w:t>
            </w:r>
          </w:p>
          <w:p w14:paraId="5C977999" w14:textId="4D71BED3" w:rsidR="00D03CF9" w:rsidRPr="00E732B0" w:rsidRDefault="00D03CF9" w:rsidP="00897196">
            <w:pPr>
              <w:numPr>
                <w:ilvl w:val="0"/>
                <w:numId w:val="2"/>
              </w:numPr>
              <w:spacing w:before="60" w:after="60"/>
              <w:rPr>
                <w:rFonts w:ascii="Times New Roman" w:hAnsi="Times New Roman"/>
                <w:bCs/>
                <w:sz w:val="20"/>
                <w:szCs w:val="20"/>
              </w:rPr>
            </w:pPr>
            <w:r w:rsidRPr="00E732B0">
              <w:rPr>
                <w:rFonts w:ascii="Times New Roman" w:hAnsi="Times New Roman"/>
                <w:bCs/>
                <w:sz w:val="20"/>
                <w:szCs w:val="20"/>
              </w:rPr>
              <w:t>Obsługa nie mniej niż 3 mln jednoczesnych połączeń oraz 130 tys. nowych połączeń na sekundę.</w:t>
            </w:r>
          </w:p>
          <w:p w14:paraId="3A20C557" w14:textId="77777777" w:rsidR="00D03CF9" w:rsidRPr="00E732B0" w:rsidRDefault="00D03CF9" w:rsidP="00897196">
            <w:pPr>
              <w:numPr>
                <w:ilvl w:val="0"/>
                <w:numId w:val="2"/>
              </w:numPr>
              <w:spacing w:before="60" w:after="60"/>
              <w:rPr>
                <w:rFonts w:ascii="Times New Roman" w:hAnsi="Times New Roman"/>
                <w:bCs/>
                <w:sz w:val="20"/>
                <w:szCs w:val="20"/>
              </w:rPr>
            </w:pPr>
            <w:r w:rsidRPr="00E732B0">
              <w:rPr>
                <w:rFonts w:ascii="Times New Roman" w:hAnsi="Times New Roman"/>
                <w:bCs/>
                <w:sz w:val="20"/>
                <w:szCs w:val="20"/>
              </w:rPr>
              <w:t xml:space="preserve">Przepustowość -: nie mniej niż 38 </w:t>
            </w:r>
            <w:proofErr w:type="spellStart"/>
            <w:r w:rsidRPr="00E732B0">
              <w:rPr>
                <w:rFonts w:ascii="Times New Roman" w:hAnsi="Times New Roman"/>
                <w:bCs/>
                <w:sz w:val="20"/>
                <w:szCs w:val="20"/>
              </w:rPr>
              <w:t>Gbps</w:t>
            </w:r>
            <w:proofErr w:type="spellEnd"/>
            <w:r w:rsidRPr="00E732B0">
              <w:rPr>
                <w:rFonts w:ascii="Times New Roman" w:hAnsi="Times New Roman"/>
                <w:bCs/>
                <w:sz w:val="20"/>
                <w:szCs w:val="20"/>
              </w:rPr>
              <w:t xml:space="preserve"> dla pakietów 512 B.</w:t>
            </w:r>
          </w:p>
          <w:p w14:paraId="17F372AA" w14:textId="5D25CF19" w:rsidR="00D03CF9" w:rsidRPr="00E732B0" w:rsidRDefault="00D03CF9" w:rsidP="008A36EA">
            <w:pPr>
              <w:numPr>
                <w:ilvl w:val="0"/>
                <w:numId w:val="2"/>
              </w:numPr>
              <w:spacing w:before="60" w:after="60"/>
              <w:rPr>
                <w:rFonts w:ascii="Times New Roman" w:hAnsi="Times New Roman"/>
                <w:bCs/>
                <w:sz w:val="20"/>
                <w:szCs w:val="20"/>
              </w:rPr>
            </w:pPr>
            <w:r w:rsidRPr="00E732B0">
              <w:rPr>
                <w:rFonts w:ascii="Times New Roman" w:hAnsi="Times New Roman"/>
                <w:bCs/>
                <w:sz w:val="20"/>
                <w:szCs w:val="20"/>
              </w:rPr>
              <w:t xml:space="preserve">Przepustowość -z włączoną funkcją Kontroli Aplikacji: nie mniej niż 6.5 </w:t>
            </w:r>
            <w:proofErr w:type="spellStart"/>
            <w:r w:rsidRPr="00E732B0">
              <w:rPr>
                <w:rFonts w:ascii="Times New Roman" w:hAnsi="Times New Roman"/>
                <w:bCs/>
                <w:sz w:val="20"/>
                <w:szCs w:val="20"/>
              </w:rPr>
              <w:t>Gbps</w:t>
            </w:r>
            <w:proofErr w:type="spellEnd"/>
            <w:r w:rsidRPr="00E732B0">
              <w:rPr>
                <w:rFonts w:ascii="Times New Roman" w:hAnsi="Times New Roman"/>
                <w:bCs/>
                <w:sz w:val="20"/>
                <w:szCs w:val="20"/>
              </w:rPr>
              <w:t>.</w:t>
            </w:r>
          </w:p>
          <w:p w14:paraId="718291D6" w14:textId="150255C2" w:rsidR="00D03CF9" w:rsidRPr="00E732B0" w:rsidRDefault="00D03CF9" w:rsidP="00897196">
            <w:pPr>
              <w:numPr>
                <w:ilvl w:val="0"/>
                <w:numId w:val="2"/>
              </w:numPr>
              <w:spacing w:before="60" w:after="60"/>
              <w:rPr>
                <w:rFonts w:ascii="Times New Roman" w:hAnsi="Times New Roman"/>
                <w:bCs/>
                <w:sz w:val="20"/>
                <w:szCs w:val="20"/>
              </w:rPr>
            </w:pPr>
            <w:r w:rsidRPr="00E732B0">
              <w:rPr>
                <w:rFonts w:ascii="Times New Roman" w:hAnsi="Times New Roman"/>
                <w:bCs/>
                <w:sz w:val="20"/>
                <w:szCs w:val="20"/>
              </w:rPr>
              <w:t xml:space="preserve">Wydajność skanowania ruchu w celu ochrony przed atakami (zarówno </w:t>
            </w:r>
            <w:proofErr w:type="spellStart"/>
            <w:r w:rsidRPr="00E732B0">
              <w:rPr>
                <w:rFonts w:ascii="Times New Roman" w:hAnsi="Times New Roman"/>
                <w:bCs/>
                <w:sz w:val="20"/>
                <w:szCs w:val="20"/>
              </w:rPr>
              <w:t>client</w:t>
            </w:r>
            <w:proofErr w:type="spellEnd"/>
            <w:r w:rsidRPr="00E732B0">
              <w:rPr>
                <w:rFonts w:ascii="Times New Roman" w:hAnsi="Times New Roman"/>
                <w:bCs/>
                <w:sz w:val="20"/>
                <w:szCs w:val="20"/>
              </w:rPr>
              <w:t xml:space="preserve"> </w:t>
            </w:r>
            <w:proofErr w:type="spellStart"/>
            <w:r w:rsidRPr="00E732B0">
              <w:rPr>
                <w:rFonts w:ascii="Times New Roman" w:hAnsi="Times New Roman"/>
                <w:bCs/>
                <w:sz w:val="20"/>
                <w:szCs w:val="20"/>
              </w:rPr>
              <w:t>side</w:t>
            </w:r>
            <w:proofErr w:type="spellEnd"/>
            <w:r w:rsidRPr="00E732B0">
              <w:rPr>
                <w:rFonts w:ascii="Times New Roman" w:hAnsi="Times New Roman"/>
                <w:bCs/>
                <w:sz w:val="20"/>
                <w:szCs w:val="20"/>
              </w:rPr>
              <w:t xml:space="preserve"> jak i </w:t>
            </w:r>
            <w:proofErr w:type="spellStart"/>
            <w:r w:rsidRPr="00E732B0">
              <w:rPr>
                <w:rFonts w:ascii="Times New Roman" w:hAnsi="Times New Roman"/>
                <w:bCs/>
                <w:sz w:val="20"/>
                <w:szCs w:val="20"/>
              </w:rPr>
              <w:t>server</w:t>
            </w:r>
            <w:proofErr w:type="spellEnd"/>
            <w:r w:rsidRPr="00E732B0">
              <w:rPr>
                <w:rFonts w:ascii="Times New Roman" w:hAnsi="Times New Roman"/>
                <w:bCs/>
                <w:sz w:val="20"/>
                <w:szCs w:val="20"/>
              </w:rPr>
              <w:t xml:space="preserve"> </w:t>
            </w:r>
            <w:proofErr w:type="spellStart"/>
            <w:r w:rsidRPr="00E732B0">
              <w:rPr>
                <w:rFonts w:ascii="Times New Roman" w:hAnsi="Times New Roman"/>
                <w:bCs/>
                <w:sz w:val="20"/>
                <w:szCs w:val="20"/>
              </w:rPr>
              <w:t>side</w:t>
            </w:r>
            <w:proofErr w:type="spellEnd"/>
            <w:r w:rsidRPr="00E732B0">
              <w:rPr>
                <w:rFonts w:ascii="Times New Roman" w:hAnsi="Times New Roman"/>
                <w:bCs/>
                <w:sz w:val="20"/>
                <w:szCs w:val="20"/>
              </w:rPr>
              <w:t xml:space="preserve"> w ramach modułu IPS) dla ruchu o charakterystyce typowej dla środowiska przedsiębiorstw (np.: Enterprise </w:t>
            </w:r>
            <w:proofErr w:type="spellStart"/>
            <w:r w:rsidRPr="00E732B0">
              <w:rPr>
                <w:rFonts w:ascii="Times New Roman" w:hAnsi="Times New Roman"/>
                <w:bCs/>
                <w:sz w:val="20"/>
                <w:szCs w:val="20"/>
              </w:rPr>
              <w:t>Traffic</w:t>
            </w:r>
            <w:proofErr w:type="spellEnd"/>
            <w:r w:rsidRPr="00E732B0">
              <w:rPr>
                <w:rFonts w:ascii="Times New Roman" w:hAnsi="Times New Roman"/>
                <w:bCs/>
                <w:sz w:val="20"/>
                <w:szCs w:val="20"/>
              </w:rPr>
              <w:t xml:space="preserve"> Mix, Enterprise </w:t>
            </w:r>
            <w:proofErr w:type="spellStart"/>
            <w:r w:rsidRPr="00E732B0">
              <w:rPr>
                <w:rFonts w:ascii="Times New Roman" w:hAnsi="Times New Roman"/>
                <w:bCs/>
                <w:sz w:val="20"/>
                <w:szCs w:val="20"/>
              </w:rPr>
              <w:t>Testing</w:t>
            </w:r>
            <w:proofErr w:type="spellEnd"/>
            <w:r w:rsidRPr="00E732B0">
              <w:rPr>
                <w:rFonts w:ascii="Times New Roman" w:hAnsi="Times New Roman"/>
                <w:bCs/>
                <w:sz w:val="20"/>
                <w:szCs w:val="20"/>
              </w:rPr>
              <w:t xml:space="preserve"> </w:t>
            </w:r>
            <w:proofErr w:type="spellStart"/>
            <w:r w:rsidRPr="00E732B0">
              <w:rPr>
                <w:rFonts w:ascii="Times New Roman" w:hAnsi="Times New Roman"/>
                <w:bCs/>
                <w:sz w:val="20"/>
                <w:szCs w:val="20"/>
              </w:rPr>
              <w:t>Conditions</w:t>
            </w:r>
            <w:proofErr w:type="spellEnd"/>
            <w:r w:rsidRPr="00E732B0">
              <w:rPr>
                <w:rFonts w:ascii="Times New Roman" w:hAnsi="Times New Roman"/>
                <w:bCs/>
                <w:sz w:val="20"/>
                <w:szCs w:val="20"/>
              </w:rPr>
              <w:t xml:space="preserve">)- minimum 5 </w:t>
            </w:r>
            <w:proofErr w:type="spellStart"/>
            <w:r w:rsidRPr="00E732B0">
              <w:rPr>
                <w:rFonts w:ascii="Times New Roman" w:hAnsi="Times New Roman"/>
                <w:bCs/>
                <w:sz w:val="20"/>
                <w:szCs w:val="20"/>
              </w:rPr>
              <w:t>Gbps</w:t>
            </w:r>
            <w:proofErr w:type="spellEnd"/>
            <w:r w:rsidRPr="00E732B0">
              <w:rPr>
                <w:rFonts w:ascii="Times New Roman" w:hAnsi="Times New Roman"/>
                <w:bCs/>
                <w:sz w:val="20"/>
                <w:szCs w:val="20"/>
              </w:rPr>
              <w:t>.</w:t>
            </w:r>
          </w:p>
          <w:p w14:paraId="3921B3C8" w14:textId="77777777" w:rsidR="00D03CF9" w:rsidRPr="00E732B0" w:rsidRDefault="00D03CF9" w:rsidP="00897196">
            <w:pPr>
              <w:numPr>
                <w:ilvl w:val="0"/>
                <w:numId w:val="2"/>
              </w:numPr>
              <w:spacing w:before="60" w:after="60"/>
              <w:rPr>
                <w:rFonts w:ascii="Times New Roman" w:hAnsi="Times New Roman"/>
                <w:bCs/>
                <w:sz w:val="20"/>
                <w:szCs w:val="20"/>
              </w:rPr>
            </w:pPr>
            <w:r w:rsidRPr="00E732B0">
              <w:rPr>
                <w:rFonts w:ascii="Times New Roman" w:hAnsi="Times New Roman"/>
                <w:bCs/>
                <w:sz w:val="20"/>
                <w:szCs w:val="20"/>
              </w:rPr>
              <w:t xml:space="preserve">Wydajność skanowania ruchu o charakterystyce typowej dla środowiska przedsiębiorstw (np.: Enterprise </w:t>
            </w:r>
            <w:proofErr w:type="spellStart"/>
            <w:r w:rsidRPr="00E732B0">
              <w:rPr>
                <w:rFonts w:ascii="Times New Roman" w:hAnsi="Times New Roman"/>
                <w:bCs/>
                <w:sz w:val="20"/>
                <w:szCs w:val="20"/>
              </w:rPr>
              <w:t>Traffic</w:t>
            </w:r>
            <w:proofErr w:type="spellEnd"/>
            <w:r w:rsidRPr="00E732B0">
              <w:rPr>
                <w:rFonts w:ascii="Times New Roman" w:hAnsi="Times New Roman"/>
                <w:bCs/>
                <w:sz w:val="20"/>
                <w:szCs w:val="20"/>
              </w:rPr>
              <w:t xml:space="preserve"> Mix, Enterprise </w:t>
            </w:r>
            <w:proofErr w:type="spellStart"/>
            <w:r w:rsidRPr="00E732B0">
              <w:rPr>
                <w:rFonts w:ascii="Times New Roman" w:hAnsi="Times New Roman"/>
                <w:bCs/>
                <w:sz w:val="20"/>
                <w:szCs w:val="20"/>
              </w:rPr>
              <w:t>Testing</w:t>
            </w:r>
            <w:proofErr w:type="spellEnd"/>
            <w:r w:rsidRPr="00E732B0">
              <w:rPr>
                <w:rFonts w:ascii="Times New Roman" w:hAnsi="Times New Roman"/>
                <w:bCs/>
                <w:sz w:val="20"/>
                <w:szCs w:val="20"/>
              </w:rPr>
              <w:t xml:space="preserve"> </w:t>
            </w:r>
            <w:proofErr w:type="spellStart"/>
            <w:r w:rsidRPr="00E732B0">
              <w:rPr>
                <w:rFonts w:ascii="Times New Roman" w:hAnsi="Times New Roman"/>
                <w:bCs/>
                <w:sz w:val="20"/>
                <w:szCs w:val="20"/>
              </w:rPr>
              <w:t>Conditions</w:t>
            </w:r>
            <w:proofErr w:type="spellEnd"/>
            <w:r w:rsidRPr="00E732B0">
              <w:rPr>
                <w:rFonts w:ascii="Times New Roman" w:hAnsi="Times New Roman"/>
                <w:bCs/>
                <w:sz w:val="20"/>
                <w:szCs w:val="20"/>
              </w:rPr>
              <w:t xml:space="preserve">) z włączonymi funkcjami: IPS, Application Control, Antywirus - minimum 2.5 </w:t>
            </w:r>
            <w:proofErr w:type="spellStart"/>
            <w:r w:rsidRPr="00E732B0">
              <w:rPr>
                <w:rFonts w:ascii="Times New Roman" w:hAnsi="Times New Roman"/>
                <w:bCs/>
                <w:sz w:val="20"/>
                <w:szCs w:val="20"/>
              </w:rPr>
              <w:t>Gbps</w:t>
            </w:r>
            <w:proofErr w:type="spellEnd"/>
            <w:r w:rsidRPr="00E732B0">
              <w:rPr>
                <w:rFonts w:ascii="Times New Roman" w:hAnsi="Times New Roman"/>
                <w:bCs/>
                <w:sz w:val="20"/>
                <w:szCs w:val="20"/>
              </w:rPr>
              <w:t>.</w:t>
            </w:r>
          </w:p>
          <w:p w14:paraId="7D0A910C" w14:textId="5CFACF01" w:rsidR="00907C65" w:rsidRPr="00E732B0" w:rsidRDefault="00D03CF9" w:rsidP="00D03CF9">
            <w:pPr>
              <w:spacing w:before="60" w:after="60"/>
              <w:rPr>
                <w:rFonts w:ascii="Times New Roman" w:hAnsi="Times New Roman"/>
                <w:bCs/>
                <w:sz w:val="20"/>
                <w:szCs w:val="20"/>
              </w:rPr>
            </w:pPr>
            <w:r w:rsidRPr="00E732B0">
              <w:rPr>
                <w:rFonts w:ascii="Times New Roman" w:hAnsi="Times New Roman"/>
                <w:bCs/>
                <w:sz w:val="20"/>
                <w:szCs w:val="20"/>
              </w:rPr>
              <w:t xml:space="preserve">Wydajność systemu w zakresie inspekcji komunikacji szyfrowanej SSL dla ruchu http – minimum 3 </w:t>
            </w:r>
            <w:proofErr w:type="spellStart"/>
            <w:r w:rsidRPr="00E732B0">
              <w:rPr>
                <w:rFonts w:ascii="Times New Roman" w:hAnsi="Times New Roman"/>
                <w:bCs/>
                <w:sz w:val="20"/>
                <w:szCs w:val="20"/>
              </w:rPr>
              <w:t>Gbps</w:t>
            </w:r>
            <w:proofErr w:type="spellEnd"/>
            <w:r w:rsidRPr="00E732B0">
              <w:rPr>
                <w:rFonts w:ascii="Times New Roman" w:hAnsi="Times New Roman"/>
                <w:bCs/>
                <w:sz w:val="20"/>
                <w:szCs w:val="20"/>
              </w:rPr>
              <w:t>.</w:t>
            </w:r>
          </w:p>
        </w:tc>
        <w:tc>
          <w:tcPr>
            <w:tcW w:w="1654" w:type="dxa"/>
          </w:tcPr>
          <w:p w14:paraId="196B6748" w14:textId="6D417D04" w:rsidR="00907C65" w:rsidRPr="00E732B0" w:rsidRDefault="008B59D8" w:rsidP="00173258">
            <w:pPr>
              <w:spacing w:before="60" w:after="60"/>
              <w:jc w:val="center"/>
              <w:rPr>
                <w:rFonts w:ascii="Times New Roman" w:hAnsi="Times New Roman"/>
                <w:color w:val="000000"/>
                <w:sz w:val="20"/>
                <w:szCs w:val="20"/>
              </w:rPr>
            </w:pPr>
            <w:r w:rsidRPr="00E732B0">
              <w:rPr>
                <w:rFonts w:ascii="Times New Roman" w:hAnsi="Times New Roman"/>
                <w:color w:val="000000"/>
                <w:sz w:val="20"/>
                <w:szCs w:val="20"/>
              </w:rPr>
              <w:t>Tak</w:t>
            </w:r>
          </w:p>
        </w:tc>
        <w:tc>
          <w:tcPr>
            <w:tcW w:w="1653" w:type="dxa"/>
          </w:tcPr>
          <w:p w14:paraId="4865FA9D"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tc>
      </w:tr>
      <w:tr w:rsidR="00907C65" w:rsidRPr="00E732B0" w14:paraId="62688522" w14:textId="77777777" w:rsidTr="00907C65">
        <w:trPr>
          <w:trHeight w:val="567"/>
        </w:trPr>
        <w:tc>
          <w:tcPr>
            <w:tcW w:w="1134" w:type="dxa"/>
            <w:tcMar>
              <w:top w:w="0" w:type="dxa"/>
              <w:left w:w="108" w:type="dxa"/>
              <w:bottom w:w="0" w:type="dxa"/>
              <w:right w:w="108" w:type="dxa"/>
            </w:tcMar>
            <w:vAlign w:val="center"/>
          </w:tcPr>
          <w:p w14:paraId="077913D5" w14:textId="77777777" w:rsidR="00907C65" w:rsidRPr="00E732B0" w:rsidRDefault="00907C65"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11B30DAC" w14:textId="77777777" w:rsidR="00820FEC" w:rsidRPr="00E732B0" w:rsidRDefault="00820FEC" w:rsidP="00820FEC">
            <w:pPr>
              <w:spacing w:before="60" w:after="60"/>
              <w:rPr>
                <w:rFonts w:ascii="Times New Roman" w:hAnsi="Times New Roman"/>
                <w:b/>
                <w:bCs/>
                <w:color w:val="000000"/>
                <w:sz w:val="20"/>
                <w:szCs w:val="20"/>
              </w:rPr>
            </w:pPr>
            <w:r w:rsidRPr="00E732B0">
              <w:rPr>
                <w:rFonts w:ascii="Times New Roman" w:hAnsi="Times New Roman"/>
                <w:b/>
                <w:bCs/>
                <w:color w:val="000000"/>
                <w:sz w:val="20"/>
                <w:szCs w:val="20"/>
              </w:rPr>
              <w:t>Funkcje Systemu Bezpieczeństwa:</w:t>
            </w:r>
          </w:p>
          <w:p w14:paraId="1D20331D" w14:textId="77777777" w:rsidR="00820FEC" w:rsidRPr="00E732B0" w:rsidRDefault="00820FEC" w:rsidP="00820FEC">
            <w:pPr>
              <w:spacing w:before="60" w:after="60"/>
              <w:rPr>
                <w:rFonts w:ascii="Times New Roman" w:hAnsi="Times New Roman"/>
                <w:color w:val="000000"/>
                <w:sz w:val="20"/>
                <w:szCs w:val="20"/>
              </w:rPr>
            </w:pPr>
            <w:r w:rsidRPr="00E732B0">
              <w:rPr>
                <w:rFonts w:ascii="Times New Roman" w:hAnsi="Times New Roman"/>
                <w:color w:val="000000"/>
                <w:sz w:val="20"/>
                <w:szCs w:val="20"/>
              </w:rPr>
              <w:t>W ramach systemu ochrony są realizowane wszystkie poniższe funkcje. Mogą one być zrealizowane w postaci osobnych, komercyjnych platform sprzętowych lub programowych:</w:t>
            </w:r>
          </w:p>
          <w:p w14:paraId="775598C7" w14:textId="77777777" w:rsidR="00820FEC" w:rsidRPr="00E732B0" w:rsidRDefault="00820FEC" w:rsidP="00824ECE">
            <w:pPr>
              <w:numPr>
                <w:ilvl w:val="0"/>
                <w:numId w:val="37"/>
              </w:numPr>
              <w:spacing w:before="60" w:after="60"/>
              <w:rPr>
                <w:rFonts w:ascii="Times New Roman" w:hAnsi="Times New Roman"/>
                <w:color w:val="000000"/>
                <w:sz w:val="20"/>
                <w:szCs w:val="20"/>
              </w:rPr>
            </w:pPr>
            <w:r w:rsidRPr="00E732B0">
              <w:rPr>
                <w:rFonts w:ascii="Times New Roman" w:hAnsi="Times New Roman"/>
                <w:color w:val="000000" w:themeColor="text1"/>
                <w:sz w:val="20"/>
                <w:szCs w:val="20"/>
              </w:rPr>
              <w:t xml:space="preserve">Kontrola dostępu - zapora ogniowa klasy </w:t>
            </w:r>
            <w:proofErr w:type="spellStart"/>
            <w:r w:rsidRPr="00E732B0">
              <w:rPr>
                <w:rFonts w:ascii="Times New Roman" w:hAnsi="Times New Roman"/>
                <w:color w:val="000000" w:themeColor="text1"/>
                <w:sz w:val="20"/>
                <w:szCs w:val="20"/>
              </w:rPr>
              <w:t>Stateful</w:t>
            </w:r>
            <w:proofErr w:type="spellEnd"/>
            <w:r w:rsidRPr="00E732B0">
              <w:rPr>
                <w:rFonts w:ascii="Times New Roman" w:hAnsi="Times New Roman"/>
                <w:color w:val="000000" w:themeColor="text1"/>
                <w:sz w:val="20"/>
                <w:szCs w:val="20"/>
              </w:rPr>
              <w:t xml:space="preserve"> </w:t>
            </w:r>
            <w:proofErr w:type="spellStart"/>
            <w:r w:rsidRPr="00E732B0">
              <w:rPr>
                <w:rFonts w:ascii="Times New Roman" w:hAnsi="Times New Roman"/>
                <w:color w:val="000000" w:themeColor="text1"/>
                <w:sz w:val="20"/>
                <w:szCs w:val="20"/>
              </w:rPr>
              <w:t>Inspection</w:t>
            </w:r>
            <w:proofErr w:type="spellEnd"/>
            <w:r w:rsidRPr="00E732B0">
              <w:rPr>
                <w:rFonts w:ascii="Times New Roman" w:hAnsi="Times New Roman"/>
                <w:color w:val="000000" w:themeColor="text1"/>
                <w:sz w:val="20"/>
                <w:szCs w:val="20"/>
              </w:rPr>
              <w:t>.</w:t>
            </w:r>
          </w:p>
          <w:p w14:paraId="29D301CE" w14:textId="77777777" w:rsidR="00820FEC" w:rsidRPr="00E732B0" w:rsidRDefault="00820FEC" w:rsidP="00824ECE">
            <w:pPr>
              <w:numPr>
                <w:ilvl w:val="0"/>
                <w:numId w:val="37"/>
              </w:numPr>
              <w:spacing w:before="60" w:after="60"/>
              <w:rPr>
                <w:rFonts w:ascii="Times New Roman" w:hAnsi="Times New Roman"/>
                <w:color w:val="000000"/>
                <w:sz w:val="20"/>
                <w:szCs w:val="20"/>
              </w:rPr>
            </w:pPr>
            <w:r w:rsidRPr="00E732B0">
              <w:rPr>
                <w:rFonts w:ascii="Times New Roman" w:hAnsi="Times New Roman"/>
                <w:color w:val="000000" w:themeColor="text1"/>
                <w:sz w:val="20"/>
                <w:szCs w:val="20"/>
              </w:rPr>
              <w:t>Kontrola Aplikacji.</w:t>
            </w:r>
          </w:p>
          <w:p w14:paraId="1EF90AE3" w14:textId="77777777" w:rsidR="00820FEC" w:rsidRPr="00E732B0" w:rsidRDefault="00820FEC" w:rsidP="00824ECE">
            <w:pPr>
              <w:numPr>
                <w:ilvl w:val="0"/>
                <w:numId w:val="37"/>
              </w:numPr>
              <w:spacing w:before="60" w:after="60"/>
              <w:rPr>
                <w:rFonts w:ascii="Times New Roman" w:hAnsi="Times New Roman"/>
                <w:color w:val="000000"/>
                <w:sz w:val="20"/>
                <w:szCs w:val="20"/>
              </w:rPr>
            </w:pPr>
            <w:r w:rsidRPr="00E732B0">
              <w:rPr>
                <w:rFonts w:ascii="Times New Roman" w:hAnsi="Times New Roman"/>
                <w:color w:val="000000" w:themeColor="text1"/>
                <w:sz w:val="20"/>
                <w:szCs w:val="20"/>
              </w:rPr>
              <w:t xml:space="preserve">Poufność transmisji danych - połączenia szyfrowane </w:t>
            </w:r>
            <w:proofErr w:type="spellStart"/>
            <w:r w:rsidRPr="00E732B0">
              <w:rPr>
                <w:rFonts w:ascii="Times New Roman" w:hAnsi="Times New Roman"/>
                <w:color w:val="000000" w:themeColor="text1"/>
                <w:sz w:val="20"/>
                <w:szCs w:val="20"/>
              </w:rPr>
              <w:t>IPSec</w:t>
            </w:r>
            <w:proofErr w:type="spellEnd"/>
            <w:r w:rsidRPr="00E732B0">
              <w:rPr>
                <w:rFonts w:ascii="Times New Roman" w:hAnsi="Times New Roman"/>
                <w:color w:val="000000" w:themeColor="text1"/>
                <w:sz w:val="20"/>
                <w:szCs w:val="20"/>
              </w:rPr>
              <w:t xml:space="preserve"> VPN.</w:t>
            </w:r>
          </w:p>
          <w:p w14:paraId="53237224" w14:textId="77777777" w:rsidR="00820FEC" w:rsidRPr="00E732B0" w:rsidRDefault="00820FEC" w:rsidP="00824ECE">
            <w:pPr>
              <w:numPr>
                <w:ilvl w:val="0"/>
                <w:numId w:val="37"/>
              </w:numPr>
              <w:spacing w:before="60" w:after="60"/>
              <w:rPr>
                <w:rFonts w:ascii="Times New Roman" w:hAnsi="Times New Roman"/>
                <w:color w:val="000000"/>
                <w:sz w:val="20"/>
                <w:szCs w:val="20"/>
              </w:rPr>
            </w:pPr>
            <w:r w:rsidRPr="00E732B0">
              <w:rPr>
                <w:rFonts w:ascii="Times New Roman" w:hAnsi="Times New Roman"/>
                <w:color w:val="000000" w:themeColor="text1"/>
                <w:sz w:val="20"/>
                <w:szCs w:val="20"/>
              </w:rPr>
              <w:t xml:space="preserve">Ochrona przed </w:t>
            </w:r>
            <w:proofErr w:type="spellStart"/>
            <w:r w:rsidRPr="00E732B0">
              <w:rPr>
                <w:rFonts w:ascii="Times New Roman" w:hAnsi="Times New Roman"/>
                <w:color w:val="000000" w:themeColor="text1"/>
                <w:sz w:val="20"/>
                <w:szCs w:val="20"/>
              </w:rPr>
              <w:t>malware</w:t>
            </w:r>
            <w:proofErr w:type="spellEnd"/>
            <w:r w:rsidRPr="00E732B0">
              <w:rPr>
                <w:rFonts w:ascii="Times New Roman" w:hAnsi="Times New Roman"/>
                <w:color w:val="000000" w:themeColor="text1"/>
                <w:sz w:val="20"/>
                <w:szCs w:val="20"/>
              </w:rPr>
              <w:t>.</w:t>
            </w:r>
          </w:p>
          <w:p w14:paraId="11DEBA74" w14:textId="77777777" w:rsidR="00820FEC" w:rsidRPr="00E732B0" w:rsidRDefault="00820FEC" w:rsidP="00824ECE">
            <w:pPr>
              <w:numPr>
                <w:ilvl w:val="0"/>
                <w:numId w:val="37"/>
              </w:numPr>
              <w:spacing w:before="60" w:after="60"/>
              <w:rPr>
                <w:rFonts w:ascii="Times New Roman" w:hAnsi="Times New Roman"/>
                <w:color w:val="000000"/>
                <w:sz w:val="20"/>
                <w:szCs w:val="20"/>
              </w:rPr>
            </w:pPr>
            <w:r w:rsidRPr="00E732B0">
              <w:rPr>
                <w:rFonts w:ascii="Times New Roman" w:hAnsi="Times New Roman"/>
                <w:color w:val="000000" w:themeColor="text1"/>
                <w:sz w:val="20"/>
                <w:szCs w:val="20"/>
              </w:rPr>
              <w:t xml:space="preserve">Ochrona przed atakami - </w:t>
            </w:r>
            <w:proofErr w:type="spellStart"/>
            <w:r w:rsidRPr="00E732B0">
              <w:rPr>
                <w:rFonts w:ascii="Times New Roman" w:hAnsi="Times New Roman"/>
                <w:color w:val="000000" w:themeColor="text1"/>
                <w:sz w:val="20"/>
                <w:szCs w:val="20"/>
              </w:rPr>
              <w:t>Intrusion</w:t>
            </w:r>
            <w:proofErr w:type="spellEnd"/>
            <w:r w:rsidRPr="00E732B0">
              <w:rPr>
                <w:rFonts w:ascii="Times New Roman" w:hAnsi="Times New Roman"/>
                <w:color w:val="000000" w:themeColor="text1"/>
                <w:sz w:val="20"/>
                <w:szCs w:val="20"/>
              </w:rPr>
              <w:t xml:space="preserve"> </w:t>
            </w:r>
            <w:proofErr w:type="spellStart"/>
            <w:r w:rsidRPr="00E732B0">
              <w:rPr>
                <w:rFonts w:ascii="Times New Roman" w:hAnsi="Times New Roman"/>
                <w:color w:val="000000" w:themeColor="text1"/>
                <w:sz w:val="20"/>
                <w:szCs w:val="20"/>
              </w:rPr>
              <w:t>Prevention</w:t>
            </w:r>
            <w:proofErr w:type="spellEnd"/>
            <w:r w:rsidRPr="00E732B0">
              <w:rPr>
                <w:rFonts w:ascii="Times New Roman" w:hAnsi="Times New Roman"/>
                <w:color w:val="000000" w:themeColor="text1"/>
                <w:sz w:val="20"/>
                <w:szCs w:val="20"/>
              </w:rPr>
              <w:t xml:space="preserve"> System.</w:t>
            </w:r>
          </w:p>
          <w:p w14:paraId="28A3B2C8" w14:textId="77777777" w:rsidR="00820FEC" w:rsidRPr="00E732B0" w:rsidRDefault="00820FEC" w:rsidP="00824ECE">
            <w:pPr>
              <w:numPr>
                <w:ilvl w:val="0"/>
                <w:numId w:val="37"/>
              </w:numPr>
              <w:spacing w:before="60" w:after="60"/>
              <w:rPr>
                <w:rFonts w:ascii="Times New Roman" w:hAnsi="Times New Roman"/>
                <w:color w:val="000000"/>
                <w:sz w:val="20"/>
                <w:szCs w:val="20"/>
              </w:rPr>
            </w:pPr>
            <w:r w:rsidRPr="00E732B0">
              <w:rPr>
                <w:rFonts w:ascii="Times New Roman" w:hAnsi="Times New Roman"/>
                <w:color w:val="000000" w:themeColor="text1"/>
                <w:sz w:val="20"/>
                <w:szCs w:val="20"/>
              </w:rPr>
              <w:t>Kontrola stron WWW.</w:t>
            </w:r>
          </w:p>
          <w:p w14:paraId="2B0E76CD" w14:textId="77777777" w:rsidR="00820FEC" w:rsidRPr="00E732B0" w:rsidRDefault="00820FEC" w:rsidP="00824ECE">
            <w:pPr>
              <w:numPr>
                <w:ilvl w:val="0"/>
                <w:numId w:val="37"/>
              </w:numPr>
              <w:spacing w:before="60" w:after="60"/>
              <w:rPr>
                <w:rFonts w:ascii="Times New Roman" w:hAnsi="Times New Roman"/>
                <w:color w:val="000000"/>
                <w:sz w:val="20"/>
                <w:szCs w:val="20"/>
              </w:rPr>
            </w:pPr>
            <w:r w:rsidRPr="00E732B0">
              <w:rPr>
                <w:rFonts w:ascii="Times New Roman" w:hAnsi="Times New Roman"/>
                <w:color w:val="000000" w:themeColor="text1"/>
                <w:sz w:val="20"/>
                <w:szCs w:val="20"/>
              </w:rPr>
              <w:t xml:space="preserve">Kontrola zawartości poczty – </w:t>
            </w:r>
            <w:proofErr w:type="spellStart"/>
            <w:r w:rsidRPr="00E732B0">
              <w:rPr>
                <w:rFonts w:ascii="Times New Roman" w:hAnsi="Times New Roman"/>
                <w:color w:val="000000" w:themeColor="text1"/>
                <w:sz w:val="20"/>
                <w:szCs w:val="20"/>
              </w:rPr>
              <w:t>Antyspam</w:t>
            </w:r>
            <w:proofErr w:type="spellEnd"/>
            <w:r w:rsidRPr="00E732B0">
              <w:rPr>
                <w:rFonts w:ascii="Times New Roman" w:hAnsi="Times New Roman"/>
                <w:color w:val="000000" w:themeColor="text1"/>
                <w:sz w:val="20"/>
                <w:szCs w:val="20"/>
              </w:rPr>
              <w:t xml:space="preserve"> dla protokołów SMTP.</w:t>
            </w:r>
          </w:p>
          <w:p w14:paraId="64F06FA3" w14:textId="77777777" w:rsidR="00820FEC" w:rsidRPr="00E732B0" w:rsidRDefault="00820FEC" w:rsidP="00824ECE">
            <w:pPr>
              <w:numPr>
                <w:ilvl w:val="0"/>
                <w:numId w:val="37"/>
              </w:numPr>
              <w:spacing w:before="60" w:after="60"/>
              <w:rPr>
                <w:rFonts w:ascii="Times New Roman" w:hAnsi="Times New Roman"/>
                <w:color w:val="000000"/>
                <w:sz w:val="20"/>
                <w:szCs w:val="20"/>
              </w:rPr>
            </w:pPr>
            <w:r w:rsidRPr="00E732B0">
              <w:rPr>
                <w:rFonts w:ascii="Times New Roman" w:hAnsi="Times New Roman"/>
                <w:color w:val="000000" w:themeColor="text1"/>
                <w:sz w:val="20"/>
                <w:szCs w:val="20"/>
              </w:rPr>
              <w:t>Zarządzanie pasmem (</w:t>
            </w:r>
            <w:proofErr w:type="spellStart"/>
            <w:r w:rsidRPr="00E732B0">
              <w:rPr>
                <w:rFonts w:ascii="Times New Roman" w:hAnsi="Times New Roman"/>
                <w:color w:val="000000" w:themeColor="text1"/>
                <w:sz w:val="20"/>
                <w:szCs w:val="20"/>
              </w:rPr>
              <w:t>QoS</w:t>
            </w:r>
            <w:proofErr w:type="spellEnd"/>
            <w:r w:rsidRPr="00E732B0">
              <w:rPr>
                <w:rFonts w:ascii="Times New Roman" w:hAnsi="Times New Roman"/>
                <w:color w:val="000000" w:themeColor="text1"/>
                <w:sz w:val="20"/>
                <w:szCs w:val="20"/>
              </w:rPr>
              <w:t xml:space="preserve">, </w:t>
            </w:r>
            <w:proofErr w:type="spellStart"/>
            <w:r w:rsidRPr="00E732B0">
              <w:rPr>
                <w:rFonts w:ascii="Times New Roman" w:hAnsi="Times New Roman"/>
                <w:color w:val="000000" w:themeColor="text1"/>
                <w:sz w:val="20"/>
                <w:szCs w:val="20"/>
              </w:rPr>
              <w:t>Traffic</w:t>
            </w:r>
            <w:proofErr w:type="spellEnd"/>
            <w:r w:rsidRPr="00E732B0">
              <w:rPr>
                <w:rFonts w:ascii="Times New Roman" w:hAnsi="Times New Roman"/>
                <w:color w:val="000000" w:themeColor="text1"/>
                <w:sz w:val="20"/>
                <w:szCs w:val="20"/>
              </w:rPr>
              <w:t xml:space="preserve"> </w:t>
            </w:r>
            <w:proofErr w:type="spellStart"/>
            <w:r w:rsidRPr="00E732B0">
              <w:rPr>
                <w:rFonts w:ascii="Times New Roman" w:hAnsi="Times New Roman"/>
                <w:color w:val="000000" w:themeColor="text1"/>
                <w:sz w:val="20"/>
                <w:szCs w:val="20"/>
              </w:rPr>
              <w:t>shaping</w:t>
            </w:r>
            <w:proofErr w:type="spellEnd"/>
            <w:r w:rsidRPr="00E732B0">
              <w:rPr>
                <w:rFonts w:ascii="Times New Roman" w:hAnsi="Times New Roman"/>
                <w:color w:val="000000" w:themeColor="text1"/>
                <w:sz w:val="20"/>
                <w:szCs w:val="20"/>
              </w:rPr>
              <w:t>).</w:t>
            </w:r>
          </w:p>
          <w:p w14:paraId="76F79FE5" w14:textId="77777777" w:rsidR="00820FEC" w:rsidRPr="00E732B0" w:rsidRDefault="00820FEC" w:rsidP="00824ECE">
            <w:pPr>
              <w:numPr>
                <w:ilvl w:val="0"/>
                <w:numId w:val="37"/>
              </w:numPr>
              <w:spacing w:before="60" w:after="60"/>
              <w:rPr>
                <w:rFonts w:ascii="Times New Roman" w:hAnsi="Times New Roman"/>
                <w:color w:val="000000"/>
                <w:sz w:val="20"/>
                <w:szCs w:val="20"/>
              </w:rPr>
            </w:pPr>
            <w:r w:rsidRPr="00E732B0">
              <w:rPr>
                <w:rFonts w:ascii="Times New Roman" w:hAnsi="Times New Roman"/>
                <w:color w:val="000000" w:themeColor="text1"/>
                <w:sz w:val="20"/>
                <w:szCs w:val="20"/>
              </w:rPr>
              <w:t>Mechanizmy ochrony przed wyciekiem poufnej informacji (DLP).</w:t>
            </w:r>
          </w:p>
          <w:p w14:paraId="3A2BCA83" w14:textId="65CD46B0" w:rsidR="7F894A3A" w:rsidRPr="00E732B0" w:rsidRDefault="7F894A3A" w:rsidP="00824ECE">
            <w:pPr>
              <w:numPr>
                <w:ilvl w:val="0"/>
                <w:numId w:val="37"/>
              </w:numPr>
              <w:spacing w:before="60" w:after="60"/>
              <w:rPr>
                <w:rFonts w:ascii="Times New Roman" w:hAnsi="Times New Roman"/>
                <w:color w:val="000000" w:themeColor="text1"/>
                <w:sz w:val="20"/>
                <w:szCs w:val="20"/>
              </w:rPr>
            </w:pPr>
            <w:r w:rsidRPr="00E732B0">
              <w:rPr>
                <w:rFonts w:ascii="Times New Roman" w:hAnsi="Times New Roman"/>
                <w:color w:val="000000" w:themeColor="text1"/>
                <w:sz w:val="20"/>
                <w:szCs w:val="20"/>
              </w:rPr>
              <w:lastRenderedPageBreak/>
              <w:t xml:space="preserve">Dwuskładnikowe uwierzytelnianie z wykorzystaniem </w:t>
            </w:r>
            <w:proofErr w:type="spellStart"/>
            <w:r w:rsidRPr="00E732B0">
              <w:rPr>
                <w:rFonts w:ascii="Times New Roman" w:hAnsi="Times New Roman"/>
                <w:color w:val="000000" w:themeColor="text1"/>
                <w:sz w:val="20"/>
                <w:szCs w:val="20"/>
              </w:rPr>
              <w:t>tokenów</w:t>
            </w:r>
            <w:proofErr w:type="spellEnd"/>
            <w:r w:rsidRPr="00E732B0">
              <w:rPr>
                <w:rFonts w:ascii="Times New Roman" w:hAnsi="Times New Roman"/>
                <w:color w:val="000000" w:themeColor="text1"/>
                <w:sz w:val="20"/>
                <w:szCs w:val="20"/>
              </w:rPr>
              <w:t xml:space="preserve"> sprzętowych lub programowych. Konieczne są co najmniej 2 </w:t>
            </w:r>
            <w:proofErr w:type="spellStart"/>
            <w:r w:rsidRPr="00E732B0">
              <w:rPr>
                <w:rFonts w:ascii="Times New Roman" w:hAnsi="Times New Roman"/>
                <w:color w:val="000000" w:themeColor="text1"/>
                <w:sz w:val="20"/>
                <w:szCs w:val="20"/>
              </w:rPr>
              <w:t>tokeny</w:t>
            </w:r>
            <w:proofErr w:type="spellEnd"/>
            <w:r w:rsidRPr="00E732B0">
              <w:rPr>
                <w:rFonts w:ascii="Times New Roman" w:hAnsi="Times New Roman"/>
                <w:color w:val="000000" w:themeColor="text1"/>
                <w:sz w:val="20"/>
                <w:szCs w:val="20"/>
              </w:rPr>
              <w:t xml:space="preserve"> sprzętowe lub programowe, które będą zastosowane do </w:t>
            </w:r>
            <w:r w:rsidR="002B0269" w:rsidRPr="00E732B0">
              <w:rPr>
                <w:rFonts w:ascii="Times New Roman" w:hAnsi="Times New Roman"/>
                <w:color w:val="000000" w:themeColor="text1"/>
                <w:sz w:val="20"/>
                <w:szCs w:val="20"/>
              </w:rPr>
              <w:t>dwuskładnikowego</w:t>
            </w:r>
            <w:r w:rsidRPr="00E732B0">
              <w:rPr>
                <w:rFonts w:ascii="Times New Roman" w:hAnsi="Times New Roman"/>
                <w:color w:val="000000" w:themeColor="text1"/>
                <w:sz w:val="20"/>
                <w:szCs w:val="20"/>
              </w:rPr>
              <w:t xml:space="preserve"> </w:t>
            </w:r>
            <w:r w:rsidRPr="00E732B0">
              <w:rPr>
                <w:rFonts w:ascii="Times New Roman" w:hAnsi="Times New Roman"/>
                <w:color w:val="000000" w:themeColor="text1"/>
                <w:sz w:val="20"/>
                <w:szCs w:val="20"/>
              </w:rPr>
              <w:t xml:space="preserve">uwierzytelnienia administratorów </w:t>
            </w:r>
          </w:p>
          <w:p w14:paraId="5ADF1B56" w14:textId="77777777" w:rsidR="00820FEC" w:rsidRPr="00E732B0" w:rsidRDefault="00820FEC" w:rsidP="00824ECE">
            <w:pPr>
              <w:numPr>
                <w:ilvl w:val="0"/>
                <w:numId w:val="37"/>
              </w:numPr>
              <w:spacing w:before="60" w:after="60"/>
              <w:rPr>
                <w:rFonts w:ascii="Times New Roman" w:hAnsi="Times New Roman"/>
                <w:color w:val="000000"/>
                <w:sz w:val="20"/>
                <w:szCs w:val="20"/>
              </w:rPr>
            </w:pPr>
            <w:r w:rsidRPr="00E732B0">
              <w:rPr>
                <w:rFonts w:ascii="Times New Roman" w:hAnsi="Times New Roman"/>
                <w:color w:val="000000" w:themeColor="text1"/>
                <w:sz w:val="20"/>
                <w:szCs w:val="20"/>
              </w:rPr>
              <w:t>Inspekcja (minimum: IPS) ruchu szyfrowanego protokołem SSL/TLS, minimum dla następujących typów ruchu: HTTP (w tym HTTP/2), SMTP, FTP, POP3.</w:t>
            </w:r>
          </w:p>
          <w:p w14:paraId="3C289DB1" w14:textId="77777777" w:rsidR="00820FEC" w:rsidRPr="00E732B0" w:rsidRDefault="00820FEC" w:rsidP="00824ECE">
            <w:pPr>
              <w:numPr>
                <w:ilvl w:val="0"/>
                <w:numId w:val="37"/>
              </w:numPr>
              <w:spacing w:before="60" w:after="60"/>
              <w:rPr>
                <w:rFonts w:ascii="Times New Roman" w:hAnsi="Times New Roman"/>
                <w:color w:val="000000"/>
                <w:sz w:val="20"/>
                <w:szCs w:val="20"/>
              </w:rPr>
            </w:pPr>
            <w:r w:rsidRPr="00E732B0">
              <w:rPr>
                <w:rFonts w:ascii="Times New Roman" w:hAnsi="Times New Roman"/>
                <w:color w:val="000000" w:themeColor="text1"/>
                <w:sz w:val="20"/>
                <w:szCs w:val="20"/>
              </w:rPr>
              <w:t>Możliwość filtrowania zapytań DNS w ruchu przechodzącym przez system.</w:t>
            </w:r>
          </w:p>
          <w:p w14:paraId="4AFA876E" w14:textId="07C952A9" w:rsidR="00907C65" w:rsidRPr="00E732B0" w:rsidRDefault="00820FEC" w:rsidP="00824ECE">
            <w:pPr>
              <w:numPr>
                <w:ilvl w:val="0"/>
                <w:numId w:val="37"/>
              </w:numPr>
              <w:spacing w:before="60" w:after="60"/>
              <w:rPr>
                <w:rFonts w:ascii="Times New Roman" w:hAnsi="Times New Roman"/>
                <w:color w:val="000000"/>
                <w:sz w:val="20"/>
                <w:szCs w:val="20"/>
              </w:rPr>
            </w:pPr>
            <w:r w:rsidRPr="00E732B0">
              <w:rPr>
                <w:rFonts w:ascii="Times New Roman" w:hAnsi="Times New Roman"/>
                <w:color w:val="000000" w:themeColor="text1"/>
                <w:sz w:val="20"/>
                <w:szCs w:val="20"/>
              </w:rPr>
              <w:t>Rozwiązanie posiada wbudowane mechanizmy automatyzacji polegające na wykonaniu określonej sekwencji akcji (takich jak zmiana konfiguracji, wysłanie powiadomień do administratora) po wystąpieniu wybranego zdarzenia (np. naruszenie polityki bezpieczeństwa).</w:t>
            </w:r>
          </w:p>
        </w:tc>
        <w:tc>
          <w:tcPr>
            <w:tcW w:w="1654" w:type="dxa"/>
          </w:tcPr>
          <w:p w14:paraId="082A5185" w14:textId="0681A04D" w:rsidR="00907C65" w:rsidRPr="00E732B0" w:rsidRDefault="008B59D8" w:rsidP="00173258">
            <w:pPr>
              <w:spacing w:before="60" w:after="60"/>
              <w:jc w:val="center"/>
              <w:rPr>
                <w:rFonts w:ascii="Times New Roman" w:hAnsi="Times New Roman"/>
                <w:color w:val="000000"/>
                <w:sz w:val="20"/>
                <w:szCs w:val="20"/>
              </w:rPr>
            </w:pPr>
            <w:r w:rsidRPr="00E732B0">
              <w:rPr>
                <w:rFonts w:ascii="Times New Roman" w:hAnsi="Times New Roman"/>
                <w:color w:val="000000"/>
                <w:sz w:val="20"/>
                <w:szCs w:val="20"/>
              </w:rPr>
              <w:lastRenderedPageBreak/>
              <w:t>Tak</w:t>
            </w:r>
          </w:p>
        </w:tc>
        <w:tc>
          <w:tcPr>
            <w:tcW w:w="1653" w:type="dxa"/>
          </w:tcPr>
          <w:p w14:paraId="5A860487"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tc>
      </w:tr>
      <w:tr w:rsidR="00907C65" w:rsidRPr="00E732B0" w14:paraId="044B94EA" w14:textId="77777777" w:rsidTr="00907C65">
        <w:trPr>
          <w:trHeight w:val="567"/>
        </w:trPr>
        <w:tc>
          <w:tcPr>
            <w:tcW w:w="1134" w:type="dxa"/>
            <w:tcMar>
              <w:top w:w="0" w:type="dxa"/>
              <w:left w:w="108" w:type="dxa"/>
              <w:bottom w:w="0" w:type="dxa"/>
              <w:right w:w="108" w:type="dxa"/>
            </w:tcMar>
            <w:vAlign w:val="center"/>
          </w:tcPr>
          <w:p w14:paraId="5EC85E3D" w14:textId="77777777" w:rsidR="00907C65" w:rsidRPr="00E732B0" w:rsidRDefault="00907C65"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0CFFAC4D" w14:textId="1FB29340" w:rsidR="001015AB" w:rsidRPr="00E732B0" w:rsidRDefault="001015AB" w:rsidP="001015AB">
            <w:pPr>
              <w:spacing w:before="60" w:after="60"/>
              <w:rPr>
                <w:rFonts w:ascii="Times New Roman" w:hAnsi="Times New Roman"/>
                <w:b/>
                <w:bCs/>
                <w:sz w:val="20"/>
                <w:szCs w:val="20"/>
              </w:rPr>
            </w:pPr>
            <w:r w:rsidRPr="00E732B0">
              <w:rPr>
                <w:rFonts w:ascii="Times New Roman" w:hAnsi="Times New Roman"/>
                <w:b/>
                <w:bCs/>
                <w:sz w:val="20"/>
                <w:szCs w:val="20"/>
              </w:rPr>
              <w:t>Polityki</w:t>
            </w:r>
          </w:p>
          <w:p w14:paraId="4781AFDC" w14:textId="77777777" w:rsidR="001015AB" w:rsidRPr="00E732B0" w:rsidRDefault="001015AB" w:rsidP="00824ECE">
            <w:pPr>
              <w:numPr>
                <w:ilvl w:val="0"/>
                <w:numId w:val="34"/>
              </w:numPr>
              <w:spacing w:before="60" w:after="60"/>
              <w:rPr>
                <w:rFonts w:ascii="Times New Roman" w:hAnsi="Times New Roman"/>
                <w:bCs/>
                <w:sz w:val="20"/>
                <w:szCs w:val="20"/>
              </w:rPr>
            </w:pPr>
            <w:r w:rsidRPr="00E732B0">
              <w:rPr>
                <w:rFonts w:ascii="Times New Roman" w:hAnsi="Times New Roman"/>
                <w:bCs/>
                <w:sz w:val="20"/>
                <w:szCs w:val="20"/>
              </w:rPr>
              <w:t>Polityka – ochrony -l uwzględnia: adresy IP, użytkowników, protokoły, usługi sieciowe, aplikacje lub zbiory aplikacji, reakcje zabezpieczeń, rejestrowanie zdarzeń.</w:t>
            </w:r>
          </w:p>
          <w:p w14:paraId="55445300" w14:textId="77777777" w:rsidR="001015AB" w:rsidRPr="00E732B0" w:rsidRDefault="001015AB" w:rsidP="00824ECE">
            <w:pPr>
              <w:numPr>
                <w:ilvl w:val="0"/>
                <w:numId w:val="34"/>
              </w:numPr>
              <w:spacing w:before="60" w:after="60"/>
              <w:rPr>
                <w:rFonts w:ascii="Times New Roman" w:hAnsi="Times New Roman"/>
                <w:bCs/>
                <w:sz w:val="20"/>
                <w:szCs w:val="20"/>
              </w:rPr>
            </w:pPr>
            <w:r w:rsidRPr="00E732B0">
              <w:rPr>
                <w:rFonts w:ascii="Times New Roman" w:hAnsi="Times New Roman"/>
                <w:bCs/>
                <w:sz w:val="20"/>
                <w:szCs w:val="20"/>
              </w:rPr>
              <w:t>System realizuje translację adresów NAT: źródłowego i docelowego, translację PAT oraz:</w:t>
            </w:r>
          </w:p>
          <w:p w14:paraId="39311D2A" w14:textId="77777777" w:rsidR="001015AB" w:rsidRPr="00E732B0" w:rsidRDefault="001015AB" w:rsidP="00824ECE">
            <w:pPr>
              <w:numPr>
                <w:ilvl w:val="0"/>
                <w:numId w:val="28"/>
              </w:numPr>
              <w:spacing w:before="60" w:after="60"/>
              <w:rPr>
                <w:rFonts w:ascii="Times New Roman" w:hAnsi="Times New Roman"/>
                <w:bCs/>
                <w:sz w:val="20"/>
                <w:szCs w:val="20"/>
              </w:rPr>
            </w:pPr>
            <w:r w:rsidRPr="00E732B0">
              <w:rPr>
                <w:rFonts w:ascii="Times New Roman" w:hAnsi="Times New Roman"/>
                <w:bCs/>
                <w:sz w:val="20"/>
                <w:szCs w:val="20"/>
              </w:rPr>
              <w:t>Translację jeden do jeden oraz jeden do wielu.</w:t>
            </w:r>
          </w:p>
          <w:p w14:paraId="2C3898E5" w14:textId="70D6BEF0" w:rsidR="001015AB" w:rsidRPr="00E732B0" w:rsidRDefault="001015AB" w:rsidP="00824ECE">
            <w:pPr>
              <w:numPr>
                <w:ilvl w:val="0"/>
                <w:numId w:val="20"/>
              </w:numPr>
              <w:spacing w:before="60" w:after="60"/>
              <w:rPr>
                <w:rFonts w:ascii="Times New Roman" w:hAnsi="Times New Roman"/>
                <w:bCs/>
                <w:sz w:val="20"/>
                <w:szCs w:val="20"/>
                <w:lang w:val="en-US"/>
              </w:rPr>
            </w:pPr>
            <w:proofErr w:type="spellStart"/>
            <w:r w:rsidRPr="00E732B0">
              <w:rPr>
                <w:rFonts w:ascii="Times New Roman" w:hAnsi="Times New Roman"/>
                <w:bCs/>
                <w:sz w:val="20"/>
                <w:szCs w:val="20"/>
                <w:lang w:val="en-US"/>
              </w:rPr>
              <w:t>Dedykowany</w:t>
            </w:r>
            <w:proofErr w:type="spellEnd"/>
            <w:r w:rsidRPr="00E732B0">
              <w:rPr>
                <w:rFonts w:ascii="Times New Roman" w:hAnsi="Times New Roman"/>
                <w:bCs/>
                <w:sz w:val="20"/>
                <w:szCs w:val="20"/>
                <w:lang w:val="en-US"/>
              </w:rPr>
              <w:t xml:space="preserve"> ALG (Application</w:t>
            </w:r>
            <w:ins w:id="9" w:author="Marta Skonieczna-Herman" w:date="2026-02-25T11:30:00Z" w16du:dateUtc="2026-02-25T10:30:00Z">
              <w:r w:rsidR="002B0269">
                <w:rPr>
                  <w:rFonts w:ascii="Times New Roman" w:hAnsi="Times New Roman"/>
                  <w:bCs/>
                  <w:sz w:val="20"/>
                  <w:szCs w:val="20"/>
                  <w:lang w:val="en-US"/>
                </w:rPr>
                <w:t xml:space="preserve"> </w:t>
              </w:r>
            </w:ins>
            <w:del w:id="10" w:author="Marta Skonieczna-Herman" w:date="2026-02-25T11:30:00Z" w16du:dateUtc="2026-02-25T10:30:00Z">
              <w:r w:rsidRPr="00E732B0" w:rsidDel="002B0269">
                <w:rPr>
                  <w:rFonts w:ascii="Times New Roman" w:hAnsi="Times New Roman"/>
                  <w:bCs/>
                  <w:sz w:val="20"/>
                  <w:szCs w:val="20"/>
                  <w:lang w:val="en-US"/>
                </w:rPr>
                <w:delText xml:space="preserve"> </w:delText>
              </w:r>
            </w:del>
            <w:r w:rsidRPr="00E732B0">
              <w:rPr>
                <w:rFonts w:ascii="Times New Roman" w:hAnsi="Times New Roman"/>
                <w:bCs/>
                <w:sz w:val="20"/>
                <w:szCs w:val="20"/>
                <w:lang w:val="en-US"/>
              </w:rPr>
              <w:t xml:space="preserve">Level Gateway) </w:t>
            </w:r>
            <w:proofErr w:type="spellStart"/>
            <w:r w:rsidRPr="00E732B0">
              <w:rPr>
                <w:rFonts w:ascii="Times New Roman" w:hAnsi="Times New Roman"/>
                <w:bCs/>
                <w:sz w:val="20"/>
                <w:szCs w:val="20"/>
                <w:lang w:val="en-US"/>
              </w:rPr>
              <w:t>dla</w:t>
            </w:r>
            <w:proofErr w:type="spellEnd"/>
            <w:r w:rsidRPr="00E732B0">
              <w:rPr>
                <w:rFonts w:ascii="Times New Roman" w:hAnsi="Times New Roman"/>
                <w:bCs/>
                <w:sz w:val="20"/>
                <w:szCs w:val="20"/>
                <w:lang w:val="en-US"/>
              </w:rPr>
              <w:t xml:space="preserve"> </w:t>
            </w:r>
            <w:proofErr w:type="spellStart"/>
            <w:r w:rsidRPr="00E732B0">
              <w:rPr>
                <w:rFonts w:ascii="Times New Roman" w:hAnsi="Times New Roman"/>
                <w:bCs/>
                <w:sz w:val="20"/>
                <w:szCs w:val="20"/>
                <w:lang w:val="en-US"/>
              </w:rPr>
              <w:t>protokołu</w:t>
            </w:r>
            <w:proofErr w:type="spellEnd"/>
            <w:r w:rsidRPr="00E732B0">
              <w:rPr>
                <w:rFonts w:ascii="Times New Roman" w:hAnsi="Times New Roman"/>
                <w:bCs/>
                <w:sz w:val="20"/>
                <w:szCs w:val="20"/>
                <w:lang w:val="en-US"/>
              </w:rPr>
              <w:t xml:space="preserve"> SIP. </w:t>
            </w:r>
          </w:p>
          <w:p w14:paraId="124E4B5B" w14:textId="77777777" w:rsidR="001015AB" w:rsidRPr="00E732B0" w:rsidRDefault="001015AB" w:rsidP="00824ECE">
            <w:pPr>
              <w:numPr>
                <w:ilvl w:val="0"/>
                <w:numId w:val="34"/>
              </w:numPr>
              <w:spacing w:before="60" w:after="60"/>
              <w:rPr>
                <w:rFonts w:ascii="Times New Roman" w:hAnsi="Times New Roman"/>
                <w:bCs/>
                <w:sz w:val="20"/>
                <w:szCs w:val="20"/>
              </w:rPr>
            </w:pPr>
            <w:r w:rsidRPr="00E732B0">
              <w:rPr>
                <w:rFonts w:ascii="Times New Roman" w:hAnsi="Times New Roman"/>
                <w:bCs/>
                <w:sz w:val="20"/>
                <w:szCs w:val="20"/>
              </w:rPr>
              <w:t>W ramach systemu istnieje możliwość tworzenia wydzielonych stref bezpieczeństwa np. DMZ, LAN, WAN.</w:t>
            </w:r>
          </w:p>
          <w:p w14:paraId="60ADA472" w14:textId="77777777" w:rsidR="001015AB" w:rsidRPr="00E732B0" w:rsidRDefault="001015AB" w:rsidP="00824ECE">
            <w:pPr>
              <w:numPr>
                <w:ilvl w:val="0"/>
                <w:numId w:val="34"/>
              </w:numPr>
              <w:spacing w:before="60" w:after="60"/>
              <w:rPr>
                <w:rFonts w:ascii="Times New Roman" w:hAnsi="Times New Roman"/>
                <w:bCs/>
                <w:sz w:val="20"/>
                <w:szCs w:val="20"/>
              </w:rPr>
            </w:pPr>
            <w:r w:rsidRPr="00E732B0">
              <w:rPr>
                <w:rFonts w:ascii="Times New Roman" w:hAnsi="Times New Roman"/>
                <w:bCs/>
                <w:sz w:val="20"/>
                <w:szCs w:val="20"/>
              </w:rPr>
              <w:t>Możliwość wykorzystania w polityce bezpieczeństwa zewnętrznych repozytoriów zawierających: adresy URL, adresy IP.</w:t>
            </w:r>
          </w:p>
          <w:p w14:paraId="008A80B6" w14:textId="77777777" w:rsidR="001015AB" w:rsidRPr="00E732B0" w:rsidRDefault="001015AB" w:rsidP="00824ECE">
            <w:pPr>
              <w:numPr>
                <w:ilvl w:val="0"/>
                <w:numId w:val="34"/>
              </w:numPr>
              <w:spacing w:before="60" w:after="60"/>
              <w:rPr>
                <w:rFonts w:ascii="Times New Roman" w:hAnsi="Times New Roman"/>
                <w:bCs/>
                <w:sz w:val="20"/>
                <w:szCs w:val="20"/>
              </w:rPr>
            </w:pPr>
            <w:r w:rsidRPr="00E732B0">
              <w:rPr>
                <w:rFonts w:ascii="Times New Roman" w:hAnsi="Times New Roman"/>
                <w:bCs/>
                <w:sz w:val="20"/>
                <w:szCs w:val="20"/>
              </w:rPr>
              <w:t>Polityka -ochrony umożliwia filtrowanie ruchu w zależności od kraju, do którego przypisane są adresy IP źródłowe lub docelowe.</w:t>
            </w:r>
          </w:p>
          <w:p w14:paraId="5C786AAE" w14:textId="77777777" w:rsidR="001015AB" w:rsidRPr="00E732B0" w:rsidRDefault="001015AB" w:rsidP="00824ECE">
            <w:pPr>
              <w:numPr>
                <w:ilvl w:val="0"/>
                <w:numId w:val="34"/>
              </w:numPr>
              <w:spacing w:before="60" w:after="60"/>
              <w:rPr>
                <w:rFonts w:ascii="Times New Roman" w:hAnsi="Times New Roman"/>
                <w:bCs/>
                <w:sz w:val="20"/>
                <w:szCs w:val="20"/>
              </w:rPr>
            </w:pPr>
            <w:r w:rsidRPr="00E732B0">
              <w:rPr>
                <w:rFonts w:ascii="Times New Roman" w:hAnsi="Times New Roman"/>
                <w:bCs/>
                <w:sz w:val="20"/>
                <w:szCs w:val="20"/>
              </w:rPr>
              <w:t>Możliwość ustawienia przedziału czasu, w którym dana reguła w politykach - jest aktywna.</w:t>
            </w:r>
          </w:p>
          <w:p w14:paraId="12A187A1" w14:textId="77777777" w:rsidR="001015AB" w:rsidRPr="00E732B0" w:rsidRDefault="001015AB" w:rsidP="00824ECE">
            <w:pPr>
              <w:numPr>
                <w:ilvl w:val="0"/>
                <w:numId w:val="34"/>
              </w:numPr>
              <w:spacing w:before="60" w:after="60"/>
              <w:rPr>
                <w:rFonts w:ascii="Times New Roman" w:hAnsi="Times New Roman"/>
                <w:bCs/>
                <w:sz w:val="20"/>
                <w:szCs w:val="20"/>
              </w:rPr>
            </w:pPr>
            <w:r w:rsidRPr="00E732B0">
              <w:rPr>
                <w:rFonts w:ascii="Times New Roman" w:hAnsi="Times New Roman"/>
                <w:bCs/>
                <w:sz w:val="20"/>
                <w:szCs w:val="20"/>
              </w:rPr>
              <w:t>Element systemu -integruje się z następującymi rozwiązaniami SDN w celu dynamicznego pobierania informacji o zainstalowanych maszynach wirtualnych po to, aby użyć ich przy budowaniu polityk kontroli dostępu.</w:t>
            </w:r>
          </w:p>
          <w:p w14:paraId="59DCF870" w14:textId="77777777" w:rsidR="001015AB" w:rsidRPr="00E732B0" w:rsidRDefault="001015AB" w:rsidP="00824ECE">
            <w:pPr>
              <w:numPr>
                <w:ilvl w:val="0"/>
                <w:numId w:val="6"/>
              </w:numPr>
              <w:spacing w:before="60" w:after="60"/>
              <w:rPr>
                <w:rFonts w:ascii="Times New Roman" w:hAnsi="Times New Roman"/>
                <w:bCs/>
                <w:sz w:val="20"/>
                <w:szCs w:val="20"/>
              </w:rPr>
            </w:pPr>
            <w:r w:rsidRPr="00E732B0">
              <w:rPr>
                <w:rFonts w:ascii="Times New Roman" w:hAnsi="Times New Roman"/>
                <w:bCs/>
                <w:sz w:val="20"/>
                <w:szCs w:val="20"/>
              </w:rPr>
              <w:t>Amazon Web Services (AWS).</w:t>
            </w:r>
          </w:p>
          <w:p w14:paraId="0D33CF6F" w14:textId="77777777" w:rsidR="001015AB" w:rsidRPr="00E732B0" w:rsidRDefault="001015AB" w:rsidP="00897196">
            <w:pPr>
              <w:numPr>
                <w:ilvl w:val="0"/>
                <w:numId w:val="1"/>
              </w:numPr>
              <w:spacing w:before="60" w:after="60"/>
              <w:rPr>
                <w:rFonts w:ascii="Times New Roman" w:hAnsi="Times New Roman"/>
                <w:bCs/>
                <w:sz w:val="20"/>
                <w:szCs w:val="20"/>
              </w:rPr>
            </w:pPr>
            <w:r w:rsidRPr="00E732B0">
              <w:rPr>
                <w:rFonts w:ascii="Times New Roman" w:hAnsi="Times New Roman"/>
                <w:bCs/>
                <w:sz w:val="20"/>
                <w:szCs w:val="20"/>
              </w:rPr>
              <w:t xml:space="preserve">Microsoft </w:t>
            </w:r>
            <w:proofErr w:type="spellStart"/>
            <w:r w:rsidRPr="00E732B0">
              <w:rPr>
                <w:rFonts w:ascii="Times New Roman" w:hAnsi="Times New Roman"/>
                <w:bCs/>
                <w:sz w:val="20"/>
                <w:szCs w:val="20"/>
              </w:rPr>
              <w:t>Azure</w:t>
            </w:r>
            <w:proofErr w:type="spellEnd"/>
            <w:r w:rsidRPr="00E732B0">
              <w:rPr>
                <w:rFonts w:ascii="Times New Roman" w:hAnsi="Times New Roman"/>
                <w:bCs/>
                <w:sz w:val="20"/>
                <w:szCs w:val="20"/>
              </w:rPr>
              <w:t>.</w:t>
            </w:r>
          </w:p>
          <w:p w14:paraId="17A99AA3" w14:textId="77777777" w:rsidR="001015AB" w:rsidRPr="00E732B0" w:rsidRDefault="001015AB" w:rsidP="00824ECE">
            <w:pPr>
              <w:numPr>
                <w:ilvl w:val="0"/>
                <w:numId w:val="5"/>
              </w:numPr>
              <w:spacing w:before="60" w:after="60"/>
              <w:rPr>
                <w:rFonts w:ascii="Times New Roman" w:hAnsi="Times New Roman"/>
                <w:bCs/>
                <w:sz w:val="20"/>
                <w:szCs w:val="20"/>
              </w:rPr>
            </w:pPr>
            <w:r w:rsidRPr="00E732B0">
              <w:rPr>
                <w:rFonts w:ascii="Times New Roman" w:hAnsi="Times New Roman"/>
                <w:bCs/>
                <w:sz w:val="20"/>
                <w:szCs w:val="20"/>
              </w:rPr>
              <w:t>Cisco ACI.</w:t>
            </w:r>
          </w:p>
          <w:p w14:paraId="609E135D" w14:textId="77777777" w:rsidR="001015AB" w:rsidRPr="00E732B0" w:rsidRDefault="001015AB" w:rsidP="00824ECE">
            <w:pPr>
              <w:numPr>
                <w:ilvl w:val="0"/>
                <w:numId w:val="15"/>
              </w:numPr>
              <w:spacing w:before="60" w:after="60"/>
              <w:rPr>
                <w:rFonts w:ascii="Times New Roman" w:hAnsi="Times New Roman"/>
                <w:bCs/>
                <w:sz w:val="20"/>
                <w:szCs w:val="20"/>
              </w:rPr>
            </w:pPr>
            <w:r w:rsidRPr="00E732B0">
              <w:rPr>
                <w:rFonts w:ascii="Times New Roman" w:hAnsi="Times New Roman"/>
                <w:bCs/>
                <w:sz w:val="20"/>
                <w:szCs w:val="20"/>
              </w:rPr>
              <w:t xml:space="preserve">Google </w:t>
            </w:r>
            <w:proofErr w:type="spellStart"/>
            <w:r w:rsidRPr="00E732B0">
              <w:rPr>
                <w:rFonts w:ascii="Times New Roman" w:hAnsi="Times New Roman"/>
                <w:bCs/>
                <w:sz w:val="20"/>
                <w:szCs w:val="20"/>
              </w:rPr>
              <w:t>Cloud</w:t>
            </w:r>
            <w:proofErr w:type="spellEnd"/>
            <w:r w:rsidRPr="00E732B0">
              <w:rPr>
                <w:rFonts w:ascii="Times New Roman" w:hAnsi="Times New Roman"/>
                <w:bCs/>
                <w:sz w:val="20"/>
                <w:szCs w:val="20"/>
              </w:rPr>
              <w:t xml:space="preserve"> Platform (GCP).</w:t>
            </w:r>
          </w:p>
          <w:p w14:paraId="2B59C0CF" w14:textId="77777777" w:rsidR="001015AB" w:rsidRPr="00E732B0" w:rsidRDefault="001015AB" w:rsidP="00824ECE">
            <w:pPr>
              <w:numPr>
                <w:ilvl w:val="0"/>
                <w:numId w:val="32"/>
              </w:numPr>
              <w:spacing w:before="60" w:after="60"/>
              <w:rPr>
                <w:rFonts w:ascii="Times New Roman" w:hAnsi="Times New Roman"/>
                <w:bCs/>
                <w:sz w:val="20"/>
                <w:szCs w:val="20"/>
              </w:rPr>
            </w:pPr>
            <w:proofErr w:type="spellStart"/>
            <w:r w:rsidRPr="00E732B0">
              <w:rPr>
                <w:rFonts w:ascii="Times New Roman" w:hAnsi="Times New Roman"/>
                <w:bCs/>
                <w:sz w:val="20"/>
                <w:szCs w:val="20"/>
              </w:rPr>
              <w:t>OpenStack</w:t>
            </w:r>
            <w:proofErr w:type="spellEnd"/>
            <w:r w:rsidRPr="00E732B0">
              <w:rPr>
                <w:rFonts w:ascii="Times New Roman" w:hAnsi="Times New Roman"/>
                <w:bCs/>
                <w:sz w:val="20"/>
                <w:szCs w:val="20"/>
              </w:rPr>
              <w:t>.</w:t>
            </w:r>
          </w:p>
          <w:p w14:paraId="1CDF53EB" w14:textId="77777777" w:rsidR="001015AB" w:rsidRPr="00E732B0" w:rsidRDefault="001015AB" w:rsidP="00824ECE">
            <w:pPr>
              <w:numPr>
                <w:ilvl w:val="0"/>
                <w:numId w:val="30"/>
              </w:numPr>
              <w:spacing w:before="60" w:after="60"/>
              <w:rPr>
                <w:rFonts w:ascii="Times New Roman" w:hAnsi="Times New Roman"/>
                <w:bCs/>
                <w:sz w:val="20"/>
                <w:szCs w:val="20"/>
              </w:rPr>
            </w:pPr>
            <w:proofErr w:type="spellStart"/>
            <w:r w:rsidRPr="00E732B0">
              <w:rPr>
                <w:rFonts w:ascii="Times New Roman" w:hAnsi="Times New Roman"/>
                <w:bCs/>
                <w:sz w:val="20"/>
                <w:szCs w:val="20"/>
              </w:rPr>
              <w:t>VMware</w:t>
            </w:r>
            <w:proofErr w:type="spellEnd"/>
            <w:r w:rsidRPr="00E732B0">
              <w:rPr>
                <w:rFonts w:ascii="Times New Roman" w:hAnsi="Times New Roman"/>
                <w:bCs/>
                <w:sz w:val="20"/>
                <w:szCs w:val="20"/>
              </w:rPr>
              <w:t xml:space="preserve"> NSX.</w:t>
            </w:r>
          </w:p>
          <w:p w14:paraId="47D431C9" w14:textId="1C0592D9" w:rsidR="00907C65" w:rsidRPr="00E732B0" w:rsidRDefault="001015AB" w:rsidP="00824ECE">
            <w:pPr>
              <w:numPr>
                <w:ilvl w:val="0"/>
                <w:numId w:val="30"/>
              </w:numPr>
              <w:spacing w:before="60" w:after="60"/>
              <w:rPr>
                <w:rFonts w:ascii="Times New Roman" w:hAnsi="Times New Roman"/>
                <w:bCs/>
                <w:sz w:val="20"/>
                <w:szCs w:val="20"/>
              </w:rPr>
            </w:pPr>
            <w:proofErr w:type="spellStart"/>
            <w:r w:rsidRPr="00E732B0">
              <w:rPr>
                <w:rFonts w:ascii="Times New Roman" w:hAnsi="Times New Roman"/>
                <w:bCs/>
                <w:sz w:val="20"/>
                <w:szCs w:val="20"/>
              </w:rPr>
              <w:t>Kubernetes</w:t>
            </w:r>
            <w:proofErr w:type="spellEnd"/>
            <w:r w:rsidRPr="00E732B0">
              <w:rPr>
                <w:rFonts w:ascii="Times New Roman" w:hAnsi="Times New Roman"/>
                <w:bCs/>
                <w:sz w:val="20"/>
                <w:szCs w:val="20"/>
              </w:rPr>
              <w:t>.</w:t>
            </w:r>
          </w:p>
        </w:tc>
        <w:tc>
          <w:tcPr>
            <w:tcW w:w="1654" w:type="dxa"/>
          </w:tcPr>
          <w:p w14:paraId="3286CDE1" w14:textId="4D4350B0" w:rsidR="00907C65" w:rsidRPr="00E732B0" w:rsidRDefault="00337D82" w:rsidP="00173258">
            <w:pPr>
              <w:spacing w:before="60" w:after="60"/>
              <w:jc w:val="center"/>
              <w:rPr>
                <w:rFonts w:ascii="Times New Roman" w:hAnsi="Times New Roman"/>
                <w:color w:val="000000"/>
                <w:sz w:val="20"/>
                <w:szCs w:val="20"/>
              </w:rPr>
            </w:pPr>
            <w:r w:rsidRPr="00E732B0">
              <w:rPr>
                <w:rFonts w:ascii="Times New Roman" w:hAnsi="Times New Roman"/>
                <w:color w:val="000000"/>
                <w:sz w:val="20"/>
                <w:szCs w:val="20"/>
              </w:rPr>
              <w:t>Tak</w:t>
            </w:r>
          </w:p>
        </w:tc>
        <w:tc>
          <w:tcPr>
            <w:tcW w:w="1653" w:type="dxa"/>
          </w:tcPr>
          <w:p w14:paraId="7894ECC1"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tc>
      </w:tr>
      <w:tr w:rsidR="00907C65" w:rsidRPr="00E732B0" w14:paraId="1F9A933A" w14:textId="77777777" w:rsidTr="00907C65">
        <w:trPr>
          <w:trHeight w:val="567"/>
        </w:trPr>
        <w:tc>
          <w:tcPr>
            <w:tcW w:w="1134" w:type="dxa"/>
            <w:tcMar>
              <w:top w:w="0" w:type="dxa"/>
              <w:left w:w="108" w:type="dxa"/>
              <w:bottom w:w="0" w:type="dxa"/>
              <w:right w:w="108" w:type="dxa"/>
            </w:tcMar>
            <w:vAlign w:val="center"/>
          </w:tcPr>
          <w:p w14:paraId="629C7E97" w14:textId="77777777" w:rsidR="00907C65" w:rsidRPr="00E732B0" w:rsidRDefault="00907C65"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03F3244A" w14:textId="77777777" w:rsidR="000817D1" w:rsidRPr="00E732B0" w:rsidRDefault="000817D1" w:rsidP="000817D1">
            <w:pPr>
              <w:spacing w:before="60" w:after="60"/>
              <w:rPr>
                <w:rFonts w:ascii="Times New Roman" w:hAnsi="Times New Roman"/>
                <w:b/>
                <w:bCs/>
                <w:sz w:val="20"/>
                <w:szCs w:val="20"/>
              </w:rPr>
            </w:pPr>
            <w:r w:rsidRPr="00E732B0">
              <w:rPr>
                <w:rFonts w:ascii="Times New Roman" w:hAnsi="Times New Roman"/>
                <w:b/>
                <w:bCs/>
                <w:sz w:val="20"/>
                <w:szCs w:val="20"/>
              </w:rPr>
              <w:t xml:space="preserve">Ochrona przed </w:t>
            </w:r>
            <w:proofErr w:type="spellStart"/>
            <w:r w:rsidRPr="00E732B0">
              <w:rPr>
                <w:rFonts w:ascii="Times New Roman" w:hAnsi="Times New Roman"/>
                <w:b/>
                <w:bCs/>
                <w:sz w:val="20"/>
                <w:szCs w:val="20"/>
              </w:rPr>
              <w:t>malware</w:t>
            </w:r>
            <w:proofErr w:type="spellEnd"/>
          </w:p>
          <w:p w14:paraId="21C3CC3A" w14:textId="77777777" w:rsidR="000817D1" w:rsidRPr="00E732B0" w:rsidRDefault="000817D1" w:rsidP="00824ECE">
            <w:pPr>
              <w:numPr>
                <w:ilvl w:val="0"/>
                <w:numId w:val="9"/>
              </w:numPr>
              <w:spacing w:before="60" w:after="60"/>
              <w:rPr>
                <w:rFonts w:ascii="Times New Roman" w:hAnsi="Times New Roman"/>
                <w:bCs/>
                <w:sz w:val="20"/>
                <w:szCs w:val="20"/>
              </w:rPr>
            </w:pPr>
            <w:r w:rsidRPr="00E732B0">
              <w:rPr>
                <w:rFonts w:ascii="Times New Roman" w:hAnsi="Times New Roman"/>
                <w:bCs/>
                <w:sz w:val="20"/>
                <w:szCs w:val="20"/>
              </w:rPr>
              <w:t>Silnik antywirusowy umożliwia skanowanie ruchu w obu kierunkach komunikacji dla protokołów działających na niestandardowych portach (np. FTP na porcie 2021).</w:t>
            </w:r>
          </w:p>
          <w:p w14:paraId="6F7EA063" w14:textId="77777777" w:rsidR="000817D1" w:rsidRPr="00E732B0" w:rsidRDefault="000817D1" w:rsidP="00824ECE">
            <w:pPr>
              <w:numPr>
                <w:ilvl w:val="0"/>
                <w:numId w:val="9"/>
              </w:numPr>
              <w:spacing w:before="60" w:after="60"/>
              <w:rPr>
                <w:rFonts w:ascii="Times New Roman" w:hAnsi="Times New Roman"/>
                <w:bCs/>
                <w:sz w:val="20"/>
                <w:szCs w:val="20"/>
              </w:rPr>
            </w:pPr>
            <w:r w:rsidRPr="00E732B0">
              <w:rPr>
                <w:rFonts w:ascii="Times New Roman" w:hAnsi="Times New Roman"/>
                <w:bCs/>
                <w:sz w:val="20"/>
                <w:szCs w:val="20"/>
              </w:rPr>
              <w:t>Silnik antywirusowy zapewnia skanowanie następujących protokołów: HTTP, HTTPS, FTP, POP3, IMAP, SMTP, CIFS.</w:t>
            </w:r>
          </w:p>
          <w:p w14:paraId="67DBF591" w14:textId="77777777" w:rsidR="000817D1" w:rsidRPr="00E732B0" w:rsidRDefault="000817D1" w:rsidP="00824ECE">
            <w:pPr>
              <w:numPr>
                <w:ilvl w:val="0"/>
                <w:numId w:val="9"/>
              </w:numPr>
              <w:spacing w:before="60" w:after="60"/>
              <w:rPr>
                <w:rFonts w:ascii="Times New Roman" w:hAnsi="Times New Roman"/>
                <w:bCs/>
                <w:sz w:val="20"/>
                <w:szCs w:val="20"/>
              </w:rPr>
            </w:pPr>
            <w:r w:rsidRPr="00E732B0">
              <w:rPr>
                <w:rFonts w:ascii="Times New Roman" w:hAnsi="Times New Roman"/>
                <w:bCs/>
                <w:sz w:val="20"/>
                <w:szCs w:val="20"/>
              </w:rPr>
              <w:t xml:space="preserve">W przypadku archiwów zagnieżdżonych istnieje możliwość określenia, ile zagnieżdżeń kompresji system będzie próbował </w:t>
            </w:r>
            <w:r w:rsidRPr="00E732B0">
              <w:rPr>
                <w:rFonts w:ascii="Times New Roman" w:hAnsi="Times New Roman"/>
                <w:bCs/>
                <w:sz w:val="20"/>
                <w:szCs w:val="20"/>
              </w:rPr>
              <w:lastRenderedPageBreak/>
              <w:t>zdekompresować w celu przeskanowania zawartości</w:t>
            </w:r>
            <w:del w:id="11" w:author="Marta Skonieczna-Herman" w:date="2026-02-25T11:30:00Z" w16du:dateUtc="2026-02-25T10:30:00Z">
              <w:r w:rsidRPr="00E732B0" w:rsidDel="002B0269">
                <w:rPr>
                  <w:rFonts w:ascii="Times New Roman" w:hAnsi="Times New Roman"/>
                  <w:bCs/>
                  <w:sz w:val="20"/>
                  <w:szCs w:val="20"/>
                </w:rPr>
                <w:delText xml:space="preserve"> </w:delText>
              </w:r>
            </w:del>
            <w:r w:rsidRPr="00E732B0">
              <w:rPr>
                <w:rFonts w:ascii="Times New Roman" w:hAnsi="Times New Roman"/>
                <w:bCs/>
                <w:sz w:val="20"/>
                <w:szCs w:val="20"/>
              </w:rPr>
              <w:t xml:space="preserve"> lub umożliwia konfigurację maksymalnego czasu, który system bezpieczeństwa może poświęcić na dekompresję archiwum.</w:t>
            </w:r>
          </w:p>
          <w:p w14:paraId="7C68A266" w14:textId="77777777" w:rsidR="000817D1" w:rsidRPr="00E732B0" w:rsidRDefault="000817D1" w:rsidP="00824ECE">
            <w:pPr>
              <w:numPr>
                <w:ilvl w:val="0"/>
                <w:numId w:val="9"/>
              </w:numPr>
              <w:spacing w:before="60" w:after="60"/>
              <w:rPr>
                <w:rFonts w:ascii="Times New Roman" w:hAnsi="Times New Roman"/>
                <w:bCs/>
                <w:sz w:val="20"/>
                <w:szCs w:val="20"/>
              </w:rPr>
            </w:pPr>
            <w:r w:rsidRPr="00E732B0">
              <w:rPr>
                <w:rFonts w:ascii="Times New Roman" w:hAnsi="Times New Roman"/>
                <w:bCs/>
                <w:sz w:val="20"/>
                <w:szCs w:val="20"/>
              </w:rPr>
              <w:t>System umożliwia blokowanie i logowanie archiwów, które nie mogą zostać przeskanowane, ponieważ są zaszyfrowane, uszkodzone lub system nie wspiera inspekcji tego typu archiwów.</w:t>
            </w:r>
          </w:p>
          <w:p w14:paraId="552B2461" w14:textId="77777777" w:rsidR="000817D1" w:rsidRPr="00E732B0" w:rsidRDefault="000817D1" w:rsidP="00824ECE">
            <w:pPr>
              <w:numPr>
                <w:ilvl w:val="0"/>
                <w:numId w:val="9"/>
              </w:numPr>
              <w:spacing w:before="60" w:after="60"/>
              <w:rPr>
                <w:rFonts w:ascii="Times New Roman" w:hAnsi="Times New Roman"/>
                <w:bCs/>
                <w:sz w:val="20"/>
                <w:szCs w:val="20"/>
              </w:rPr>
            </w:pPr>
            <w:r w:rsidRPr="00E732B0">
              <w:rPr>
                <w:rFonts w:ascii="Times New Roman" w:hAnsi="Times New Roman"/>
                <w:bCs/>
                <w:sz w:val="20"/>
                <w:szCs w:val="20"/>
              </w:rPr>
              <w:t>System dysponuje sygnaturami do ochrony urządzeń mobilnych (co najmniej dla systemu operacyjnego Android).</w:t>
            </w:r>
          </w:p>
          <w:p w14:paraId="731F8ADB" w14:textId="77777777" w:rsidR="000817D1" w:rsidRPr="00E732B0" w:rsidRDefault="000817D1" w:rsidP="00824ECE">
            <w:pPr>
              <w:numPr>
                <w:ilvl w:val="0"/>
                <w:numId w:val="9"/>
              </w:numPr>
              <w:spacing w:before="60" w:after="60"/>
              <w:rPr>
                <w:rFonts w:ascii="Times New Roman" w:hAnsi="Times New Roman"/>
                <w:bCs/>
                <w:sz w:val="20"/>
                <w:szCs w:val="20"/>
              </w:rPr>
            </w:pPr>
            <w:r w:rsidRPr="00E732B0">
              <w:rPr>
                <w:rFonts w:ascii="Times New Roman" w:hAnsi="Times New Roman"/>
                <w:bCs/>
                <w:sz w:val="20"/>
                <w:szCs w:val="20"/>
              </w:rPr>
              <w:t>Baza sygnatur musi być aktualizowana automatycznie, zgodnie z harmonogramem definiowanym przez administratora.</w:t>
            </w:r>
          </w:p>
          <w:p w14:paraId="1C1EE9CC" w14:textId="77777777" w:rsidR="000817D1" w:rsidRPr="00E732B0" w:rsidRDefault="000817D1" w:rsidP="00824ECE">
            <w:pPr>
              <w:numPr>
                <w:ilvl w:val="0"/>
                <w:numId w:val="9"/>
              </w:numPr>
              <w:spacing w:before="60" w:after="60"/>
              <w:rPr>
                <w:rFonts w:ascii="Times New Roman" w:hAnsi="Times New Roman"/>
                <w:bCs/>
                <w:sz w:val="20"/>
                <w:szCs w:val="20"/>
              </w:rPr>
            </w:pPr>
            <w:r w:rsidRPr="00E732B0">
              <w:rPr>
                <w:rFonts w:ascii="Times New Roman" w:hAnsi="Times New Roman"/>
                <w:bCs/>
                <w:sz w:val="20"/>
                <w:szCs w:val="20"/>
              </w:rPr>
              <w:t>System zapewnia usuwanie aktywnej zawartości plików PDF oraz Microsoft Office bez konieczności blokowania transferu całych plików.</w:t>
            </w:r>
          </w:p>
          <w:p w14:paraId="68FC02DC" w14:textId="77777777" w:rsidR="000817D1" w:rsidRPr="00E732B0" w:rsidRDefault="000817D1" w:rsidP="00824ECE">
            <w:pPr>
              <w:numPr>
                <w:ilvl w:val="0"/>
                <w:numId w:val="9"/>
              </w:numPr>
              <w:spacing w:before="60" w:after="60"/>
              <w:rPr>
                <w:rFonts w:ascii="Times New Roman" w:hAnsi="Times New Roman"/>
                <w:bCs/>
                <w:sz w:val="20"/>
                <w:szCs w:val="20"/>
              </w:rPr>
            </w:pPr>
            <w:r w:rsidRPr="00E732B0">
              <w:rPr>
                <w:rFonts w:ascii="Times New Roman" w:hAnsi="Times New Roman"/>
                <w:bCs/>
                <w:sz w:val="20"/>
                <w:szCs w:val="20"/>
              </w:rPr>
              <w:t>Możliwość wykorzystania silnika sztucznej inteligencji AI wytrenowanego przez laboratoria producenta.</w:t>
            </w:r>
          </w:p>
          <w:p w14:paraId="28B15FCB" w14:textId="18FB2CB4" w:rsidR="00907C65" w:rsidRPr="00E732B0" w:rsidRDefault="000817D1" w:rsidP="00B749D1">
            <w:pPr>
              <w:numPr>
                <w:ilvl w:val="0"/>
                <w:numId w:val="9"/>
              </w:numPr>
              <w:spacing w:before="60" w:after="60"/>
              <w:rPr>
                <w:rFonts w:ascii="Times New Roman" w:hAnsi="Times New Roman"/>
                <w:bCs/>
                <w:sz w:val="20"/>
                <w:szCs w:val="20"/>
              </w:rPr>
            </w:pPr>
            <w:r w:rsidRPr="00E732B0">
              <w:rPr>
                <w:rFonts w:ascii="Times New Roman" w:hAnsi="Times New Roman"/>
                <w:bCs/>
                <w:sz w:val="20"/>
                <w:szCs w:val="20"/>
              </w:rPr>
              <w:t xml:space="preserve">Możliwość uruchomienia ochrony przed </w:t>
            </w:r>
            <w:proofErr w:type="spellStart"/>
            <w:r w:rsidRPr="00E732B0">
              <w:rPr>
                <w:rFonts w:ascii="Times New Roman" w:hAnsi="Times New Roman"/>
                <w:bCs/>
                <w:sz w:val="20"/>
                <w:szCs w:val="20"/>
              </w:rPr>
              <w:t>malware</w:t>
            </w:r>
            <w:proofErr w:type="spellEnd"/>
            <w:r w:rsidRPr="00E732B0">
              <w:rPr>
                <w:rFonts w:ascii="Times New Roman" w:hAnsi="Times New Roman"/>
                <w:bCs/>
                <w:sz w:val="20"/>
                <w:szCs w:val="20"/>
              </w:rPr>
              <w:t xml:space="preserve"> dla wybranego zakresu ruchu.</w:t>
            </w:r>
          </w:p>
        </w:tc>
        <w:tc>
          <w:tcPr>
            <w:tcW w:w="1654" w:type="dxa"/>
          </w:tcPr>
          <w:p w14:paraId="37B4A8AB" w14:textId="6FA3DD01" w:rsidR="00907C65" w:rsidRPr="00E732B0" w:rsidRDefault="00337D82" w:rsidP="00173258">
            <w:pPr>
              <w:spacing w:before="60" w:after="60"/>
              <w:jc w:val="center"/>
              <w:rPr>
                <w:rFonts w:ascii="Times New Roman" w:hAnsi="Times New Roman"/>
                <w:color w:val="000000"/>
                <w:sz w:val="20"/>
                <w:szCs w:val="20"/>
              </w:rPr>
            </w:pPr>
            <w:r w:rsidRPr="00E732B0">
              <w:rPr>
                <w:rFonts w:ascii="Times New Roman" w:hAnsi="Times New Roman"/>
                <w:color w:val="000000"/>
                <w:sz w:val="20"/>
                <w:szCs w:val="20"/>
              </w:rPr>
              <w:lastRenderedPageBreak/>
              <w:t>Tak</w:t>
            </w:r>
          </w:p>
        </w:tc>
        <w:tc>
          <w:tcPr>
            <w:tcW w:w="1653" w:type="dxa"/>
          </w:tcPr>
          <w:p w14:paraId="28B76B42"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tc>
      </w:tr>
      <w:tr w:rsidR="00907C65" w:rsidRPr="00E732B0" w14:paraId="1E952A79" w14:textId="77777777" w:rsidTr="00907C65">
        <w:trPr>
          <w:trHeight w:val="567"/>
        </w:trPr>
        <w:tc>
          <w:tcPr>
            <w:tcW w:w="1134" w:type="dxa"/>
            <w:tcMar>
              <w:top w:w="0" w:type="dxa"/>
              <w:left w:w="108" w:type="dxa"/>
              <w:bottom w:w="0" w:type="dxa"/>
              <w:right w:w="108" w:type="dxa"/>
            </w:tcMar>
            <w:vAlign w:val="center"/>
          </w:tcPr>
          <w:p w14:paraId="080EE028" w14:textId="77777777" w:rsidR="00907C65" w:rsidRPr="00E732B0" w:rsidRDefault="00907C65"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0F941E68" w14:textId="77777777" w:rsidR="00DE5401" w:rsidRPr="00E732B0" w:rsidRDefault="00DE5401" w:rsidP="00DE5401">
            <w:pPr>
              <w:spacing w:before="60" w:after="60"/>
              <w:rPr>
                <w:rFonts w:ascii="Times New Roman" w:hAnsi="Times New Roman"/>
                <w:b/>
                <w:bCs/>
                <w:sz w:val="20"/>
                <w:szCs w:val="20"/>
              </w:rPr>
            </w:pPr>
            <w:r w:rsidRPr="00E732B0">
              <w:rPr>
                <w:rFonts w:ascii="Times New Roman" w:hAnsi="Times New Roman"/>
                <w:b/>
                <w:bCs/>
                <w:sz w:val="20"/>
                <w:szCs w:val="20"/>
              </w:rPr>
              <w:t>Ochrona przed atakami</w:t>
            </w:r>
          </w:p>
          <w:p w14:paraId="405F31BB" w14:textId="77777777" w:rsidR="00DE5401" w:rsidRPr="00E732B0" w:rsidRDefault="00DE5401" w:rsidP="00824ECE">
            <w:pPr>
              <w:numPr>
                <w:ilvl w:val="0"/>
                <w:numId w:val="8"/>
              </w:numPr>
              <w:spacing w:before="60" w:after="60"/>
              <w:rPr>
                <w:rFonts w:ascii="Times New Roman" w:hAnsi="Times New Roman"/>
                <w:bCs/>
                <w:sz w:val="20"/>
                <w:szCs w:val="20"/>
              </w:rPr>
            </w:pPr>
            <w:r w:rsidRPr="00E732B0">
              <w:rPr>
                <w:rFonts w:ascii="Times New Roman" w:hAnsi="Times New Roman"/>
                <w:bCs/>
                <w:sz w:val="20"/>
                <w:szCs w:val="20"/>
              </w:rPr>
              <w:t>Ochrona IPS opiera się co najmniej na analizie sygnaturowej oraz na analizie anomalii w protokołach sieciowych.</w:t>
            </w:r>
          </w:p>
          <w:p w14:paraId="1F03A462" w14:textId="77777777" w:rsidR="00DE5401" w:rsidRPr="00E732B0" w:rsidRDefault="00DE5401" w:rsidP="00824ECE">
            <w:pPr>
              <w:numPr>
                <w:ilvl w:val="0"/>
                <w:numId w:val="8"/>
              </w:numPr>
              <w:spacing w:before="60" w:after="60"/>
              <w:rPr>
                <w:rFonts w:ascii="Times New Roman" w:hAnsi="Times New Roman"/>
                <w:bCs/>
                <w:sz w:val="20"/>
                <w:szCs w:val="20"/>
              </w:rPr>
            </w:pPr>
            <w:r w:rsidRPr="00E732B0">
              <w:rPr>
                <w:rFonts w:ascii="Times New Roman" w:hAnsi="Times New Roman"/>
                <w:bCs/>
                <w:sz w:val="20"/>
                <w:szCs w:val="20"/>
              </w:rPr>
              <w:t>System chroni przed atakami na aplikacje pracujące na niestandardowych portach.</w:t>
            </w:r>
          </w:p>
          <w:p w14:paraId="69C60815" w14:textId="77777777" w:rsidR="00DE5401" w:rsidRPr="00E732B0" w:rsidRDefault="00DE5401" w:rsidP="00824ECE">
            <w:pPr>
              <w:numPr>
                <w:ilvl w:val="0"/>
                <w:numId w:val="8"/>
              </w:numPr>
              <w:spacing w:before="60" w:after="60"/>
              <w:rPr>
                <w:rFonts w:ascii="Times New Roman" w:hAnsi="Times New Roman"/>
                <w:bCs/>
                <w:sz w:val="20"/>
                <w:szCs w:val="20"/>
              </w:rPr>
            </w:pPr>
            <w:r w:rsidRPr="00E732B0">
              <w:rPr>
                <w:rFonts w:ascii="Times New Roman" w:hAnsi="Times New Roman"/>
                <w:bCs/>
                <w:sz w:val="20"/>
                <w:szCs w:val="20"/>
              </w:rPr>
              <w:t>Baza sygnatur ataków zawiera minimum 5000 wpisów i jest aktualizowana automatycznie, zgodnie z harmonogramem definiowanym przez administratora.</w:t>
            </w:r>
          </w:p>
          <w:p w14:paraId="6D310E94" w14:textId="77777777" w:rsidR="00DE5401" w:rsidRPr="00E732B0" w:rsidRDefault="00DE5401" w:rsidP="00824ECE">
            <w:pPr>
              <w:numPr>
                <w:ilvl w:val="0"/>
                <w:numId w:val="8"/>
              </w:numPr>
              <w:spacing w:before="60" w:after="60"/>
              <w:rPr>
                <w:rFonts w:ascii="Times New Roman" w:hAnsi="Times New Roman"/>
                <w:bCs/>
                <w:sz w:val="20"/>
                <w:szCs w:val="20"/>
              </w:rPr>
            </w:pPr>
            <w:r w:rsidRPr="00E732B0">
              <w:rPr>
                <w:rFonts w:ascii="Times New Roman" w:hAnsi="Times New Roman"/>
                <w:bCs/>
                <w:sz w:val="20"/>
                <w:szCs w:val="20"/>
              </w:rPr>
              <w:t>Administrator systemu ma możliwość definiowania własnych wyjątków oraz własnych sygnatur.</w:t>
            </w:r>
          </w:p>
          <w:p w14:paraId="0E0934C3" w14:textId="77777777" w:rsidR="00DE5401" w:rsidRPr="00E732B0" w:rsidRDefault="00DE5401" w:rsidP="00824ECE">
            <w:pPr>
              <w:numPr>
                <w:ilvl w:val="0"/>
                <w:numId w:val="8"/>
              </w:numPr>
              <w:spacing w:before="60" w:after="60"/>
              <w:rPr>
                <w:rFonts w:ascii="Times New Roman" w:hAnsi="Times New Roman"/>
                <w:bCs/>
                <w:sz w:val="20"/>
                <w:szCs w:val="20"/>
              </w:rPr>
            </w:pPr>
            <w:r w:rsidRPr="00E732B0">
              <w:rPr>
                <w:rFonts w:ascii="Times New Roman" w:hAnsi="Times New Roman"/>
                <w:bCs/>
                <w:sz w:val="20"/>
                <w:szCs w:val="20"/>
              </w:rPr>
              <w:t xml:space="preserve">System zapewnia wykrywanie anomalii protokołów i ruchu sieciowego, realizując tym samym podstawową ochronę przed atakami typu </w:t>
            </w:r>
            <w:proofErr w:type="spellStart"/>
            <w:r w:rsidRPr="00E732B0">
              <w:rPr>
                <w:rFonts w:ascii="Times New Roman" w:hAnsi="Times New Roman"/>
                <w:bCs/>
                <w:sz w:val="20"/>
                <w:szCs w:val="20"/>
              </w:rPr>
              <w:t>DoS</w:t>
            </w:r>
            <w:proofErr w:type="spellEnd"/>
            <w:r w:rsidRPr="00E732B0">
              <w:rPr>
                <w:rFonts w:ascii="Times New Roman" w:hAnsi="Times New Roman"/>
                <w:bCs/>
                <w:sz w:val="20"/>
                <w:szCs w:val="20"/>
              </w:rPr>
              <w:t xml:space="preserve"> oraz </w:t>
            </w:r>
            <w:proofErr w:type="spellStart"/>
            <w:r w:rsidRPr="00E732B0">
              <w:rPr>
                <w:rFonts w:ascii="Times New Roman" w:hAnsi="Times New Roman"/>
                <w:bCs/>
                <w:sz w:val="20"/>
                <w:szCs w:val="20"/>
              </w:rPr>
              <w:t>DDoS</w:t>
            </w:r>
            <w:proofErr w:type="spellEnd"/>
            <w:r w:rsidRPr="00E732B0">
              <w:rPr>
                <w:rFonts w:ascii="Times New Roman" w:hAnsi="Times New Roman"/>
                <w:bCs/>
                <w:sz w:val="20"/>
                <w:szCs w:val="20"/>
              </w:rPr>
              <w:t>.</w:t>
            </w:r>
          </w:p>
          <w:p w14:paraId="1239CD06" w14:textId="77777777" w:rsidR="00DE5401" w:rsidRPr="00E732B0" w:rsidRDefault="00DE5401" w:rsidP="00824ECE">
            <w:pPr>
              <w:numPr>
                <w:ilvl w:val="0"/>
                <w:numId w:val="8"/>
              </w:numPr>
              <w:spacing w:before="60" w:after="60"/>
              <w:rPr>
                <w:rFonts w:ascii="Times New Roman" w:hAnsi="Times New Roman"/>
                <w:bCs/>
                <w:sz w:val="20"/>
                <w:szCs w:val="20"/>
              </w:rPr>
            </w:pPr>
            <w:r w:rsidRPr="00E732B0">
              <w:rPr>
                <w:rFonts w:ascii="Times New Roman" w:hAnsi="Times New Roman"/>
                <w:bCs/>
                <w:sz w:val="20"/>
                <w:szCs w:val="20"/>
              </w:rPr>
              <w:t xml:space="preserve">Mechanizmy ochrony dla aplikacji </w:t>
            </w:r>
            <w:proofErr w:type="spellStart"/>
            <w:r w:rsidRPr="00E732B0">
              <w:rPr>
                <w:rFonts w:ascii="Times New Roman" w:hAnsi="Times New Roman"/>
                <w:bCs/>
                <w:sz w:val="20"/>
                <w:szCs w:val="20"/>
              </w:rPr>
              <w:t>Web’owych</w:t>
            </w:r>
            <w:proofErr w:type="spellEnd"/>
            <w:r w:rsidRPr="00E732B0">
              <w:rPr>
                <w:rFonts w:ascii="Times New Roman" w:hAnsi="Times New Roman"/>
                <w:bCs/>
                <w:sz w:val="20"/>
                <w:szCs w:val="20"/>
              </w:rPr>
              <w:t xml:space="preserve"> na poziomie sygnaturowym (co najmniej ochrona przed: CSS, SQL </w:t>
            </w:r>
            <w:proofErr w:type="spellStart"/>
            <w:r w:rsidRPr="00E732B0">
              <w:rPr>
                <w:rFonts w:ascii="Times New Roman" w:hAnsi="Times New Roman"/>
                <w:bCs/>
                <w:sz w:val="20"/>
                <w:szCs w:val="20"/>
              </w:rPr>
              <w:t>Injecton</w:t>
            </w:r>
            <w:proofErr w:type="spellEnd"/>
            <w:r w:rsidRPr="00E732B0">
              <w:rPr>
                <w:rFonts w:ascii="Times New Roman" w:hAnsi="Times New Roman"/>
                <w:bCs/>
                <w:sz w:val="20"/>
                <w:szCs w:val="20"/>
              </w:rPr>
              <w:t xml:space="preserve">, Trojany, </w:t>
            </w:r>
            <w:proofErr w:type="spellStart"/>
            <w:r w:rsidRPr="00E732B0">
              <w:rPr>
                <w:rFonts w:ascii="Times New Roman" w:hAnsi="Times New Roman"/>
                <w:bCs/>
                <w:sz w:val="20"/>
                <w:szCs w:val="20"/>
              </w:rPr>
              <w:t>Exploity</w:t>
            </w:r>
            <w:proofErr w:type="spellEnd"/>
            <w:r w:rsidRPr="00E732B0">
              <w:rPr>
                <w:rFonts w:ascii="Times New Roman" w:hAnsi="Times New Roman"/>
                <w:bCs/>
                <w:sz w:val="20"/>
                <w:szCs w:val="20"/>
              </w:rPr>
              <w:t>, Roboty).</w:t>
            </w:r>
          </w:p>
          <w:p w14:paraId="4E7B0ACA" w14:textId="77777777" w:rsidR="00DE5401" w:rsidRPr="00E732B0" w:rsidRDefault="00DE5401" w:rsidP="00824ECE">
            <w:pPr>
              <w:numPr>
                <w:ilvl w:val="0"/>
                <w:numId w:val="8"/>
              </w:numPr>
              <w:spacing w:before="60" w:after="60"/>
              <w:rPr>
                <w:rFonts w:ascii="Times New Roman" w:hAnsi="Times New Roman"/>
                <w:bCs/>
                <w:sz w:val="20"/>
                <w:szCs w:val="20"/>
              </w:rPr>
            </w:pPr>
            <w:r w:rsidRPr="00E732B0">
              <w:rPr>
                <w:rFonts w:ascii="Times New Roman" w:hAnsi="Times New Roman"/>
                <w:bCs/>
                <w:sz w:val="20"/>
                <w:szCs w:val="20"/>
              </w:rPr>
              <w:t xml:space="preserve">Możliwość kontrolowania długości nagłówka, ilości parametrów URL oraz </w:t>
            </w:r>
            <w:proofErr w:type="spellStart"/>
            <w:r w:rsidRPr="00E732B0">
              <w:rPr>
                <w:rFonts w:ascii="Times New Roman" w:hAnsi="Times New Roman"/>
                <w:bCs/>
                <w:sz w:val="20"/>
                <w:szCs w:val="20"/>
              </w:rPr>
              <w:t>Cookiesdla</w:t>
            </w:r>
            <w:proofErr w:type="spellEnd"/>
            <w:r w:rsidRPr="00E732B0">
              <w:rPr>
                <w:rFonts w:ascii="Times New Roman" w:hAnsi="Times New Roman"/>
                <w:bCs/>
                <w:sz w:val="20"/>
                <w:szCs w:val="20"/>
              </w:rPr>
              <w:t xml:space="preserve"> protokołu http.</w:t>
            </w:r>
          </w:p>
          <w:p w14:paraId="6159B648" w14:textId="77777777" w:rsidR="00DE5401" w:rsidRPr="00E732B0" w:rsidRDefault="00DE5401" w:rsidP="00824ECE">
            <w:pPr>
              <w:numPr>
                <w:ilvl w:val="0"/>
                <w:numId w:val="8"/>
              </w:numPr>
              <w:spacing w:before="60" w:after="60"/>
              <w:rPr>
                <w:rFonts w:ascii="Times New Roman" w:hAnsi="Times New Roman"/>
                <w:bCs/>
                <w:sz w:val="20"/>
                <w:szCs w:val="20"/>
              </w:rPr>
            </w:pPr>
            <w:r w:rsidRPr="00E732B0">
              <w:rPr>
                <w:rFonts w:ascii="Times New Roman" w:hAnsi="Times New Roman"/>
                <w:bCs/>
                <w:sz w:val="20"/>
                <w:szCs w:val="20"/>
              </w:rPr>
              <w:t xml:space="preserve">Wykrywanie i blokowanie komunikacji C&amp;C do sieci </w:t>
            </w:r>
            <w:proofErr w:type="spellStart"/>
            <w:r w:rsidRPr="00E732B0">
              <w:rPr>
                <w:rFonts w:ascii="Times New Roman" w:hAnsi="Times New Roman"/>
                <w:bCs/>
                <w:sz w:val="20"/>
                <w:szCs w:val="20"/>
              </w:rPr>
              <w:t>botnet</w:t>
            </w:r>
            <w:proofErr w:type="spellEnd"/>
            <w:r w:rsidRPr="00E732B0">
              <w:rPr>
                <w:rFonts w:ascii="Times New Roman" w:hAnsi="Times New Roman"/>
                <w:bCs/>
                <w:sz w:val="20"/>
                <w:szCs w:val="20"/>
              </w:rPr>
              <w:t>.</w:t>
            </w:r>
          </w:p>
          <w:p w14:paraId="3DBA07F8" w14:textId="5242968F" w:rsidR="00907C65" w:rsidRPr="00E732B0" w:rsidRDefault="00DE5401" w:rsidP="00824ECE">
            <w:pPr>
              <w:numPr>
                <w:ilvl w:val="0"/>
                <w:numId w:val="8"/>
              </w:numPr>
              <w:spacing w:before="60" w:after="60"/>
              <w:rPr>
                <w:rFonts w:ascii="Times New Roman" w:hAnsi="Times New Roman"/>
                <w:bCs/>
                <w:sz w:val="20"/>
                <w:szCs w:val="20"/>
              </w:rPr>
            </w:pPr>
            <w:r w:rsidRPr="00E732B0">
              <w:rPr>
                <w:rFonts w:ascii="Times New Roman" w:hAnsi="Times New Roman"/>
                <w:bCs/>
                <w:sz w:val="20"/>
                <w:szCs w:val="20"/>
              </w:rPr>
              <w:t>Możliwość uruchomienia ochrony przed atakami dla wybranych zakresów komunikacji sieciowej. Mechanizmy ochrony IPS nie mogą działać globalnie.</w:t>
            </w:r>
          </w:p>
        </w:tc>
        <w:tc>
          <w:tcPr>
            <w:tcW w:w="1654" w:type="dxa"/>
          </w:tcPr>
          <w:p w14:paraId="24D079BB" w14:textId="7D37150F" w:rsidR="00907C65" w:rsidRPr="00E732B0" w:rsidRDefault="00337D82" w:rsidP="00173258">
            <w:pPr>
              <w:spacing w:before="60" w:after="60"/>
              <w:jc w:val="center"/>
              <w:rPr>
                <w:rFonts w:ascii="Times New Roman" w:hAnsi="Times New Roman"/>
                <w:color w:val="000000"/>
                <w:sz w:val="20"/>
                <w:szCs w:val="20"/>
              </w:rPr>
            </w:pPr>
            <w:r w:rsidRPr="00E732B0">
              <w:rPr>
                <w:rFonts w:ascii="Times New Roman" w:hAnsi="Times New Roman"/>
                <w:color w:val="000000"/>
                <w:sz w:val="20"/>
                <w:szCs w:val="20"/>
              </w:rPr>
              <w:t>Tak</w:t>
            </w:r>
          </w:p>
        </w:tc>
        <w:tc>
          <w:tcPr>
            <w:tcW w:w="1653" w:type="dxa"/>
          </w:tcPr>
          <w:p w14:paraId="6CDABD18"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tc>
      </w:tr>
      <w:tr w:rsidR="00907C65" w:rsidRPr="00E732B0" w14:paraId="0C954484" w14:textId="77777777" w:rsidTr="00907C65">
        <w:trPr>
          <w:trHeight w:val="567"/>
        </w:trPr>
        <w:tc>
          <w:tcPr>
            <w:tcW w:w="1134" w:type="dxa"/>
            <w:tcMar>
              <w:top w:w="0" w:type="dxa"/>
              <w:left w:w="108" w:type="dxa"/>
              <w:bottom w:w="0" w:type="dxa"/>
              <w:right w:w="108" w:type="dxa"/>
            </w:tcMar>
            <w:vAlign w:val="center"/>
          </w:tcPr>
          <w:p w14:paraId="5B8B1509" w14:textId="77777777" w:rsidR="00907C65" w:rsidRPr="00E732B0" w:rsidRDefault="00907C65"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4224A163" w14:textId="77777777" w:rsidR="00A968F3" w:rsidRPr="00E732B0" w:rsidRDefault="00A968F3" w:rsidP="00A968F3">
            <w:pPr>
              <w:spacing w:before="60" w:after="60"/>
              <w:rPr>
                <w:rFonts w:ascii="Times New Roman" w:hAnsi="Times New Roman"/>
                <w:b/>
                <w:bCs/>
                <w:color w:val="000000"/>
                <w:sz w:val="20"/>
                <w:szCs w:val="20"/>
              </w:rPr>
            </w:pPr>
            <w:r w:rsidRPr="00E732B0">
              <w:rPr>
                <w:rFonts w:ascii="Times New Roman" w:hAnsi="Times New Roman"/>
                <w:b/>
                <w:bCs/>
                <w:color w:val="000000"/>
                <w:sz w:val="20"/>
                <w:szCs w:val="20"/>
              </w:rPr>
              <w:t>Kontrola aplikacji</w:t>
            </w:r>
          </w:p>
          <w:p w14:paraId="125028C3" w14:textId="77777777" w:rsidR="00A968F3" w:rsidRPr="00E732B0" w:rsidRDefault="00A968F3" w:rsidP="00824ECE">
            <w:pPr>
              <w:numPr>
                <w:ilvl w:val="0"/>
                <w:numId w:val="14"/>
              </w:numPr>
              <w:spacing w:before="60" w:after="60"/>
              <w:rPr>
                <w:rFonts w:ascii="Times New Roman" w:hAnsi="Times New Roman"/>
                <w:color w:val="000000"/>
                <w:sz w:val="20"/>
                <w:szCs w:val="20"/>
              </w:rPr>
            </w:pPr>
            <w:r w:rsidRPr="00E732B0">
              <w:rPr>
                <w:rFonts w:ascii="Times New Roman" w:hAnsi="Times New Roman"/>
                <w:color w:val="000000"/>
                <w:sz w:val="20"/>
                <w:szCs w:val="20"/>
              </w:rPr>
              <w:t>Funkcja Kontroli Aplikacji umożliwia kontrolę ruchu na podstawie głębokiej analizy pakietów, nie bazując jedynie na wartościach portów TCP/UDP.</w:t>
            </w:r>
          </w:p>
          <w:p w14:paraId="2838737E" w14:textId="77777777" w:rsidR="00A968F3" w:rsidRPr="00E732B0" w:rsidRDefault="00A968F3" w:rsidP="00824ECE">
            <w:pPr>
              <w:numPr>
                <w:ilvl w:val="0"/>
                <w:numId w:val="14"/>
              </w:numPr>
              <w:spacing w:before="60" w:after="60"/>
              <w:rPr>
                <w:rFonts w:ascii="Times New Roman" w:hAnsi="Times New Roman"/>
                <w:color w:val="000000"/>
                <w:sz w:val="20"/>
                <w:szCs w:val="20"/>
              </w:rPr>
            </w:pPr>
            <w:r w:rsidRPr="00E732B0">
              <w:rPr>
                <w:rFonts w:ascii="Times New Roman" w:hAnsi="Times New Roman"/>
                <w:color w:val="000000"/>
                <w:sz w:val="20"/>
                <w:szCs w:val="20"/>
              </w:rPr>
              <w:t>Baza Kontroli Aplikacji zawiera minimum 2000 sygnatur i jest aktualizowana automatycznie, zgodnie z harmonogramem definiowanym przez administratora.</w:t>
            </w:r>
          </w:p>
          <w:p w14:paraId="18B37A86" w14:textId="77777777" w:rsidR="00A968F3" w:rsidRPr="00E732B0" w:rsidRDefault="00A968F3" w:rsidP="00824ECE">
            <w:pPr>
              <w:numPr>
                <w:ilvl w:val="0"/>
                <w:numId w:val="14"/>
              </w:numPr>
              <w:spacing w:before="60" w:after="60"/>
              <w:rPr>
                <w:rFonts w:ascii="Times New Roman" w:hAnsi="Times New Roman"/>
                <w:color w:val="000000"/>
                <w:sz w:val="20"/>
                <w:szCs w:val="20"/>
              </w:rPr>
            </w:pPr>
            <w:r w:rsidRPr="00E732B0">
              <w:rPr>
                <w:rFonts w:ascii="Times New Roman" w:hAnsi="Times New Roman"/>
                <w:color w:val="000000"/>
                <w:sz w:val="20"/>
                <w:szCs w:val="20"/>
              </w:rPr>
              <w:t xml:space="preserve">Aplikacje chmurowe (co najmniej: Facebook, Google </w:t>
            </w:r>
            <w:proofErr w:type="spellStart"/>
            <w:r w:rsidRPr="00E732B0">
              <w:rPr>
                <w:rFonts w:ascii="Times New Roman" w:hAnsi="Times New Roman"/>
                <w:color w:val="000000"/>
                <w:sz w:val="20"/>
                <w:szCs w:val="20"/>
              </w:rPr>
              <w:t>Docs</w:t>
            </w:r>
            <w:proofErr w:type="spellEnd"/>
            <w:r w:rsidRPr="00E732B0">
              <w:rPr>
                <w:rFonts w:ascii="Times New Roman" w:hAnsi="Times New Roman"/>
                <w:color w:val="000000"/>
                <w:sz w:val="20"/>
                <w:szCs w:val="20"/>
              </w:rPr>
              <w:t xml:space="preserve">, Dropbox) są kontrolowane pod względem wykonywanych czynności, np.: pobieranie, wysyłanie plików. </w:t>
            </w:r>
          </w:p>
          <w:p w14:paraId="387020AD" w14:textId="77777777" w:rsidR="00A968F3" w:rsidRPr="00E732B0" w:rsidRDefault="00A968F3" w:rsidP="00824ECE">
            <w:pPr>
              <w:numPr>
                <w:ilvl w:val="0"/>
                <w:numId w:val="14"/>
              </w:numPr>
              <w:spacing w:before="60" w:after="60"/>
              <w:rPr>
                <w:rFonts w:ascii="Times New Roman" w:hAnsi="Times New Roman"/>
                <w:color w:val="000000"/>
                <w:sz w:val="20"/>
                <w:szCs w:val="20"/>
              </w:rPr>
            </w:pPr>
            <w:r w:rsidRPr="00E732B0">
              <w:rPr>
                <w:rFonts w:ascii="Times New Roman" w:hAnsi="Times New Roman"/>
                <w:color w:val="000000"/>
                <w:sz w:val="20"/>
                <w:szCs w:val="20"/>
              </w:rPr>
              <w:t xml:space="preserve">Baza sygnatur zawiera kategorie aplikacji szczególnie istotne z punktu widzenia bezpieczeństwa: </w:t>
            </w:r>
            <w:proofErr w:type="spellStart"/>
            <w:r w:rsidRPr="00E732B0">
              <w:rPr>
                <w:rFonts w:ascii="Times New Roman" w:hAnsi="Times New Roman"/>
                <w:color w:val="000000"/>
                <w:sz w:val="20"/>
                <w:szCs w:val="20"/>
              </w:rPr>
              <w:t>proxy</w:t>
            </w:r>
            <w:proofErr w:type="spellEnd"/>
            <w:r w:rsidRPr="00E732B0">
              <w:rPr>
                <w:rFonts w:ascii="Times New Roman" w:hAnsi="Times New Roman"/>
                <w:color w:val="000000"/>
                <w:sz w:val="20"/>
                <w:szCs w:val="20"/>
              </w:rPr>
              <w:t>, P2P.</w:t>
            </w:r>
          </w:p>
          <w:p w14:paraId="40A256F4" w14:textId="77777777" w:rsidR="00A968F3" w:rsidRPr="00E732B0" w:rsidRDefault="00A968F3" w:rsidP="00824ECE">
            <w:pPr>
              <w:numPr>
                <w:ilvl w:val="0"/>
                <w:numId w:val="14"/>
              </w:numPr>
              <w:spacing w:before="60" w:after="60"/>
              <w:rPr>
                <w:rFonts w:ascii="Times New Roman" w:hAnsi="Times New Roman"/>
                <w:color w:val="000000"/>
                <w:sz w:val="20"/>
                <w:szCs w:val="20"/>
              </w:rPr>
            </w:pPr>
            <w:r w:rsidRPr="00E732B0">
              <w:rPr>
                <w:rFonts w:ascii="Times New Roman" w:hAnsi="Times New Roman"/>
                <w:color w:val="000000"/>
                <w:sz w:val="20"/>
                <w:szCs w:val="20"/>
              </w:rPr>
              <w:lastRenderedPageBreak/>
              <w:t xml:space="preserve">Administrator systemu ma możliwość definiowania wyjątków oraz własnych sygnatur. </w:t>
            </w:r>
          </w:p>
          <w:p w14:paraId="2EEE9AC5" w14:textId="77777777" w:rsidR="00A968F3" w:rsidRPr="00E732B0" w:rsidRDefault="00A968F3" w:rsidP="00824ECE">
            <w:pPr>
              <w:numPr>
                <w:ilvl w:val="0"/>
                <w:numId w:val="14"/>
              </w:numPr>
              <w:spacing w:before="60" w:after="60"/>
              <w:rPr>
                <w:rFonts w:ascii="Times New Roman" w:hAnsi="Times New Roman"/>
                <w:color w:val="000000"/>
                <w:sz w:val="20"/>
                <w:szCs w:val="20"/>
              </w:rPr>
            </w:pPr>
            <w:r w:rsidRPr="00E732B0">
              <w:rPr>
                <w:rFonts w:ascii="Times New Roman" w:hAnsi="Times New Roman"/>
                <w:color w:val="000000"/>
                <w:sz w:val="20"/>
                <w:szCs w:val="20"/>
              </w:rPr>
              <w:t>Istnieje możliwość blokowania aplikacji działających na niestandardowych portach (np. FTP na porcie 2021).</w:t>
            </w:r>
          </w:p>
          <w:p w14:paraId="01B2D323" w14:textId="0744E628" w:rsidR="00907C65" w:rsidRPr="00E732B0" w:rsidRDefault="00A968F3" w:rsidP="00824ECE">
            <w:pPr>
              <w:numPr>
                <w:ilvl w:val="0"/>
                <w:numId w:val="14"/>
              </w:numPr>
              <w:spacing w:before="60" w:after="60"/>
              <w:rPr>
                <w:rFonts w:ascii="Times New Roman" w:hAnsi="Times New Roman"/>
                <w:color w:val="000000"/>
                <w:sz w:val="20"/>
                <w:szCs w:val="20"/>
              </w:rPr>
            </w:pPr>
            <w:r w:rsidRPr="00E732B0">
              <w:rPr>
                <w:rFonts w:ascii="Times New Roman" w:hAnsi="Times New Roman"/>
                <w:color w:val="000000"/>
                <w:sz w:val="20"/>
                <w:szCs w:val="20"/>
              </w:rPr>
              <w:t>System daje możliwość określenia dopuszczalnych protokołów na danym porcie TCP/UDP i blokowania pozostałych protokołów korzystających z tego portu (np. dopuszczenie tylko HTTP na porcie 80).</w:t>
            </w:r>
          </w:p>
        </w:tc>
        <w:tc>
          <w:tcPr>
            <w:tcW w:w="1654" w:type="dxa"/>
          </w:tcPr>
          <w:p w14:paraId="445AA986" w14:textId="6385CE56" w:rsidR="00907C65" w:rsidRPr="00E732B0" w:rsidRDefault="00D019CF" w:rsidP="00173258">
            <w:pPr>
              <w:spacing w:before="60" w:after="60"/>
              <w:jc w:val="center"/>
              <w:rPr>
                <w:rFonts w:ascii="Times New Roman" w:hAnsi="Times New Roman"/>
                <w:color w:val="000000"/>
                <w:sz w:val="20"/>
                <w:szCs w:val="20"/>
              </w:rPr>
            </w:pPr>
            <w:r w:rsidRPr="00E732B0">
              <w:rPr>
                <w:rFonts w:ascii="Times New Roman" w:hAnsi="Times New Roman"/>
                <w:color w:val="000000"/>
                <w:sz w:val="20"/>
                <w:szCs w:val="20"/>
              </w:rPr>
              <w:lastRenderedPageBreak/>
              <w:t>Tak</w:t>
            </w:r>
          </w:p>
        </w:tc>
        <w:tc>
          <w:tcPr>
            <w:tcW w:w="1653" w:type="dxa"/>
          </w:tcPr>
          <w:p w14:paraId="65266248"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tc>
      </w:tr>
      <w:tr w:rsidR="00907C65" w:rsidRPr="00E732B0" w14:paraId="1A205AF1" w14:textId="77777777" w:rsidTr="00907C65">
        <w:trPr>
          <w:trHeight w:val="567"/>
        </w:trPr>
        <w:tc>
          <w:tcPr>
            <w:tcW w:w="1134" w:type="dxa"/>
            <w:tcMar>
              <w:top w:w="0" w:type="dxa"/>
              <w:left w:w="108" w:type="dxa"/>
              <w:bottom w:w="0" w:type="dxa"/>
              <w:right w:w="108" w:type="dxa"/>
            </w:tcMar>
            <w:vAlign w:val="center"/>
          </w:tcPr>
          <w:p w14:paraId="5572460E" w14:textId="77777777" w:rsidR="00907C65" w:rsidRPr="00E732B0" w:rsidRDefault="00907C65"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61E229D1" w14:textId="77777777" w:rsidR="005536E0" w:rsidRPr="00E732B0" w:rsidRDefault="005536E0" w:rsidP="005536E0">
            <w:pPr>
              <w:spacing w:before="60" w:after="60"/>
              <w:rPr>
                <w:rFonts w:ascii="Times New Roman" w:hAnsi="Times New Roman"/>
                <w:b/>
                <w:bCs/>
                <w:color w:val="000000"/>
                <w:sz w:val="20"/>
                <w:szCs w:val="20"/>
              </w:rPr>
            </w:pPr>
            <w:r w:rsidRPr="00E732B0">
              <w:rPr>
                <w:rFonts w:ascii="Times New Roman" w:hAnsi="Times New Roman"/>
                <w:b/>
                <w:bCs/>
                <w:color w:val="000000"/>
                <w:sz w:val="20"/>
                <w:szCs w:val="20"/>
              </w:rPr>
              <w:t>Kontrola WWW</w:t>
            </w:r>
          </w:p>
          <w:p w14:paraId="3C6B31BC" w14:textId="77777777" w:rsidR="005536E0" w:rsidRPr="00E732B0" w:rsidRDefault="005536E0" w:rsidP="00824ECE">
            <w:pPr>
              <w:numPr>
                <w:ilvl w:val="0"/>
                <w:numId w:val="26"/>
              </w:numPr>
              <w:spacing w:before="60" w:after="60"/>
              <w:rPr>
                <w:rFonts w:ascii="Times New Roman" w:hAnsi="Times New Roman"/>
                <w:color w:val="000000"/>
                <w:sz w:val="20"/>
                <w:szCs w:val="20"/>
              </w:rPr>
            </w:pPr>
            <w:r w:rsidRPr="00E732B0">
              <w:rPr>
                <w:rFonts w:ascii="Times New Roman" w:hAnsi="Times New Roman"/>
                <w:color w:val="000000"/>
                <w:sz w:val="20"/>
                <w:szCs w:val="20"/>
              </w:rPr>
              <w:t xml:space="preserve">Moduł kontroli WWW korzysta z bazy zawierającej co najmniej 40 milionów adresów URL </w:t>
            </w:r>
            <w:del w:id="12" w:author="Marta Skonieczna-Herman" w:date="2026-02-25T11:31:00Z" w16du:dateUtc="2026-02-25T10:31:00Z">
              <w:r w:rsidRPr="00E732B0" w:rsidDel="002B0269">
                <w:rPr>
                  <w:rFonts w:ascii="Times New Roman" w:hAnsi="Times New Roman"/>
                  <w:color w:val="000000"/>
                  <w:sz w:val="20"/>
                  <w:szCs w:val="20"/>
                </w:rPr>
                <w:delText xml:space="preserve"> </w:delText>
              </w:r>
            </w:del>
            <w:r w:rsidRPr="00E732B0">
              <w:rPr>
                <w:rFonts w:ascii="Times New Roman" w:hAnsi="Times New Roman"/>
                <w:color w:val="000000"/>
                <w:sz w:val="20"/>
                <w:szCs w:val="20"/>
              </w:rPr>
              <w:t>pogrupowanych w kategorie tematyczne.</w:t>
            </w:r>
          </w:p>
          <w:p w14:paraId="775FC7F8" w14:textId="77777777" w:rsidR="005536E0" w:rsidRPr="00E732B0" w:rsidRDefault="005536E0" w:rsidP="00824ECE">
            <w:pPr>
              <w:numPr>
                <w:ilvl w:val="0"/>
                <w:numId w:val="26"/>
              </w:numPr>
              <w:spacing w:before="60" w:after="60"/>
              <w:rPr>
                <w:rFonts w:ascii="Times New Roman" w:hAnsi="Times New Roman"/>
                <w:color w:val="000000"/>
                <w:sz w:val="20"/>
                <w:szCs w:val="20"/>
              </w:rPr>
            </w:pPr>
            <w:r w:rsidRPr="00E732B0">
              <w:rPr>
                <w:rFonts w:ascii="Times New Roman" w:hAnsi="Times New Roman"/>
                <w:color w:val="000000"/>
                <w:sz w:val="20"/>
                <w:szCs w:val="20"/>
              </w:rPr>
              <w:t xml:space="preserve">W ramach filtra WWW są dostępne kategorie istotne z punktu widzenia bezpieczeństwa, jak: </w:t>
            </w:r>
            <w:proofErr w:type="spellStart"/>
            <w:r w:rsidRPr="00E732B0">
              <w:rPr>
                <w:rFonts w:ascii="Times New Roman" w:hAnsi="Times New Roman"/>
                <w:color w:val="000000"/>
                <w:sz w:val="20"/>
                <w:szCs w:val="20"/>
              </w:rPr>
              <w:t>malware</w:t>
            </w:r>
            <w:proofErr w:type="spellEnd"/>
            <w:r w:rsidRPr="00E732B0">
              <w:rPr>
                <w:rFonts w:ascii="Times New Roman" w:hAnsi="Times New Roman"/>
                <w:color w:val="000000"/>
                <w:sz w:val="20"/>
                <w:szCs w:val="20"/>
              </w:rPr>
              <w:t xml:space="preserve"> (lub inne będące źródłem złośliwego oprogramowania), </w:t>
            </w:r>
            <w:proofErr w:type="spellStart"/>
            <w:r w:rsidRPr="00E732B0">
              <w:rPr>
                <w:rFonts w:ascii="Times New Roman" w:hAnsi="Times New Roman"/>
                <w:color w:val="000000"/>
                <w:sz w:val="20"/>
                <w:szCs w:val="20"/>
              </w:rPr>
              <w:t>phishing</w:t>
            </w:r>
            <w:proofErr w:type="spellEnd"/>
            <w:r w:rsidRPr="00E732B0">
              <w:rPr>
                <w:rFonts w:ascii="Times New Roman" w:hAnsi="Times New Roman"/>
                <w:color w:val="000000"/>
                <w:sz w:val="20"/>
                <w:szCs w:val="20"/>
              </w:rPr>
              <w:t xml:space="preserve">, spam, </w:t>
            </w:r>
            <w:proofErr w:type="spellStart"/>
            <w:r w:rsidRPr="00E732B0">
              <w:rPr>
                <w:rFonts w:ascii="Times New Roman" w:hAnsi="Times New Roman"/>
                <w:color w:val="000000"/>
                <w:sz w:val="20"/>
                <w:szCs w:val="20"/>
              </w:rPr>
              <w:t>Dynamic</w:t>
            </w:r>
            <w:proofErr w:type="spellEnd"/>
            <w:r w:rsidRPr="00E732B0">
              <w:rPr>
                <w:rFonts w:ascii="Times New Roman" w:hAnsi="Times New Roman"/>
                <w:color w:val="000000"/>
                <w:sz w:val="20"/>
                <w:szCs w:val="20"/>
              </w:rPr>
              <w:t xml:space="preserve"> DNS, </w:t>
            </w:r>
            <w:proofErr w:type="spellStart"/>
            <w:r w:rsidRPr="00E732B0">
              <w:rPr>
                <w:rFonts w:ascii="Times New Roman" w:hAnsi="Times New Roman"/>
                <w:color w:val="000000"/>
                <w:sz w:val="20"/>
                <w:szCs w:val="20"/>
              </w:rPr>
              <w:t>proxy</w:t>
            </w:r>
            <w:proofErr w:type="spellEnd"/>
            <w:r w:rsidRPr="00E732B0">
              <w:rPr>
                <w:rFonts w:ascii="Times New Roman" w:hAnsi="Times New Roman"/>
                <w:color w:val="000000"/>
                <w:sz w:val="20"/>
                <w:szCs w:val="20"/>
              </w:rPr>
              <w:t>.</w:t>
            </w:r>
          </w:p>
          <w:p w14:paraId="30876AA8" w14:textId="77777777" w:rsidR="005536E0" w:rsidRPr="00E732B0" w:rsidRDefault="005536E0" w:rsidP="00824ECE">
            <w:pPr>
              <w:numPr>
                <w:ilvl w:val="0"/>
                <w:numId w:val="26"/>
              </w:numPr>
              <w:spacing w:before="60" w:after="60"/>
              <w:rPr>
                <w:rFonts w:ascii="Times New Roman" w:hAnsi="Times New Roman"/>
                <w:color w:val="000000"/>
                <w:sz w:val="20"/>
                <w:szCs w:val="20"/>
              </w:rPr>
            </w:pPr>
            <w:r w:rsidRPr="00E732B0">
              <w:rPr>
                <w:rFonts w:ascii="Times New Roman" w:hAnsi="Times New Roman"/>
                <w:color w:val="000000"/>
                <w:sz w:val="20"/>
                <w:szCs w:val="20"/>
              </w:rPr>
              <w:t>Filtr WWW dostarcza kategorii stron zabronionych prawem np.: Hazard.</w:t>
            </w:r>
          </w:p>
          <w:p w14:paraId="561388B8" w14:textId="77777777" w:rsidR="005536E0" w:rsidRPr="00E732B0" w:rsidRDefault="005536E0" w:rsidP="00824ECE">
            <w:pPr>
              <w:numPr>
                <w:ilvl w:val="0"/>
                <w:numId w:val="26"/>
              </w:numPr>
              <w:spacing w:before="60" w:after="60"/>
              <w:rPr>
                <w:rFonts w:ascii="Times New Roman" w:hAnsi="Times New Roman"/>
                <w:color w:val="000000"/>
                <w:sz w:val="20"/>
                <w:szCs w:val="20"/>
              </w:rPr>
            </w:pPr>
            <w:r w:rsidRPr="00E732B0">
              <w:rPr>
                <w:rFonts w:ascii="Times New Roman" w:hAnsi="Times New Roman"/>
                <w:color w:val="000000"/>
                <w:sz w:val="20"/>
                <w:szCs w:val="20"/>
              </w:rPr>
              <w:t>Administrator ma możliwość nadpisywania kategorii oraz tworzenia wyjątków – białe/czarne listy dla adresów URL.</w:t>
            </w:r>
          </w:p>
          <w:p w14:paraId="4670E4F1" w14:textId="77777777" w:rsidR="005536E0" w:rsidRPr="00E732B0" w:rsidRDefault="005536E0" w:rsidP="00824ECE">
            <w:pPr>
              <w:numPr>
                <w:ilvl w:val="0"/>
                <w:numId w:val="26"/>
              </w:numPr>
              <w:spacing w:before="60" w:after="60"/>
              <w:rPr>
                <w:rFonts w:ascii="Times New Roman" w:hAnsi="Times New Roman"/>
                <w:color w:val="000000"/>
                <w:sz w:val="20"/>
                <w:szCs w:val="20"/>
              </w:rPr>
            </w:pPr>
            <w:r w:rsidRPr="00E732B0">
              <w:rPr>
                <w:rFonts w:ascii="Times New Roman" w:hAnsi="Times New Roman"/>
                <w:color w:val="000000"/>
                <w:sz w:val="20"/>
                <w:szCs w:val="20"/>
              </w:rPr>
              <w:t>Filtr WWW umożliwia statyczne dopuszczanie lub blokowanie ruchu do wybranych stron WWW, w tym pozwala definiować strony z zastosowaniem wyrażeń regularnych (</w:t>
            </w:r>
            <w:proofErr w:type="spellStart"/>
            <w:r w:rsidRPr="00E732B0">
              <w:rPr>
                <w:rFonts w:ascii="Times New Roman" w:hAnsi="Times New Roman"/>
                <w:color w:val="000000"/>
                <w:sz w:val="20"/>
                <w:szCs w:val="20"/>
              </w:rPr>
              <w:t>Regex</w:t>
            </w:r>
            <w:proofErr w:type="spellEnd"/>
            <w:r w:rsidRPr="00E732B0">
              <w:rPr>
                <w:rFonts w:ascii="Times New Roman" w:hAnsi="Times New Roman"/>
                <w:color w:val="000000"/>
                <w:sz w:val="20"/>
                <w:szCs w:val="20"/>
              </w:rPr>
              <w:t>).</w:t>
            </w:r>
          </w:p>
          <w:p w14:paraId="740BD32E" w14:textId="77777777" w:rsidR="005536E0" w:rsidRPr="00E732B0" w:rsidRDefault="005536E0" w:rsidP="00824ECE">
            <w:pPr>
              <w:numPr>
                <w:ilvl w:val="0"/>
                <w:numId w:val="26"/>
              </w:numPr>
              <w:spacing w:before="60" w:after="60"/>
              <w:rPr>
                <w:rFonts w:ascii="Times New Roman" w:hAnsi="Times New Roman"/>
                <w:color w:val="000000"/>
                <w:sz w:val="20"/>
                <w:szCs w:val="20"/>
              </w:rPr>
            </w:pPr>
            <w:r w:rsidRPr="00E732B0">
              <w:rPr>
                <w:rFonts w:ascii="Times New Roman" w:hAnsi="Times New Roman"/>
                <w:color w:val="000000"/>
                <w:sz w:val="20"/>
                <w:szCs w:val="20"/>
              </w:rPr>
              <w:t>Filtr WWW daje możliwość wykonania akcji typu „</w:t>
            </w:r>
            <w:proofErr w:type="spellStart"/>
            <w:r w:rsidRPr="00E732B0">
              <w:rPr>
                <w:rFonts w:ascii="Times New Roman" w:hAnsi="Times New Roman"/>
                <w:color w:val="000000"/>
                <w:sz w:val="20"/>
                <w:szCs w:val="20"/>
              </w:rPr>
              <w:t>Warning</w:t>
            </w:r>
            <w:proofErr w:type="spellEnd"/>
            <w:r w:rsidRPr="00E732B0">
              <w:rPr>
                <w:rFonts w:ascii="Times New Roman" w:hAnsi="Times New Roman"/>
                <w:color w:val="000000"/>
                <w:sz w:val="20"/>
                <w:szCs w:val="20"/>
              </w:rPr>
              <w:t>” – ostrzeżenie użytkownika wymagające od niego potwierdzenia przed otwarciem żądanej strony.</w:t>
            </w:r>
          </w:p>
          <w:p w14:paraId="04B17F8E" w14:textId="77777777" w:rsidR="005536E0" w:rsidRPr="00E732B0" w:rsidRDefault="005536E0" w:rsidP="00824ECE">
            <w:pPr>
              <w:numPr>
                <w:ilvl w:val="0"/>
                <w:numId w:val="26"/>
              </w:numPr>
              <w:spacing w:before="60" w:after="60"/>
              <w:rPr>
                <w:rFonts w:ascii="Times New Roman" w:hAnsi="Times New Roman"/>
                <w:color w:val="000000"/>
                <w:sz w:val="20"/>
                <w:szCs w:val="20"/>
              </w:rPr>
            </w:pPr>
            <w:r w:rsidRPr="00E732B0">
              <w:rPr>
                <w:rFonts w:ascii="Times New Roman" w:hAnsi="Times New Roman"/>
                <w:color w:val="000000"/>
                <w:sz w:val="20"/>
                <w:szCs w:val="20"/>
              </w:rPr>
              <w:t xml:space="preserve">Funkcja </w:t>
            </w:r>
            <w:proofErr w:type="spellStart"/>
            <w:r w:rsidRPr="00E732B0">
              <w:rPr>
                <w:rFonts w:ascii="Times New Roman" w:hAnsi="Times New Roman"/>
                <w:color w:val="000000"/>
                <w:sz w:val="20"/>
                <w:szCs w:val="20"/>
              </w:rPr>
              <w:t>Safe</w:t>
            </w:r>
            <w:proofErr w:type="spellEnd"/>
            <w:r w:rsidRPr="00E732B0">
              <w:rPr>
                <w:rFonts w:ascii="Times New Roman" w:hAnsi="Times New Roman"/>
                <w:color w:val="000000"/>
                <w:sz w:val="20"/>
                <w:szCs w:val="20"/>
              </w:rPr>
              <w:t xml:space="preserve"> </w:t>
            </w:r>
            <w:proofErr w:type="spellStart"/>
            <w:r w:rsidRPr="00E732B0">
              <w:rPr>
                <w:rFonts w:ascii="Times New Roman" w:hAnsi="Times New Roman"/>
                <w:color w:val="000000"/>
                <w:sz w:val="20"/>
                <w:szCs w:val="20"/>
              </w:rPr>
              <w:t>Search</w:t>
            </w:r>
            <w:proofErr w:type="spellEnd"/>
            <w:r w:rsidRPr="00E732B0">
              <w:rPr>
                <w:rFonts w:ascii="Times New Roman" w:hAnsi="Times New Roman"/>
                <w:color w:val="000000"/>
                <w:sz w:val="20"/>
                <w:szCs w:val="20"/>
              </w:rPr>
              <w:t xml:space="preserve"> – przeciwdziałająca pojawieniu się niechcianych treści w wynikach wyszukiwarek takich jak: Google oraz Yahoo.</w:t>
            </w:r>
          </w:p>
          <w:p w14:paraId="2877172C" w14:textId="77777777" w:rsidR="005536E0" w:rsidRPr="00E732B0" w:rsidRDefault="005536E0" w:rsidP="00824ECE">
            <w:pPr>
              <w:numPr>
                <w:ilvl w:val="0"/>
                <w:numId w:val="26"/>
              </w:numPr>
              <w:spacing w:before="60" w:after="60"/>
              <w:rPr>
                <w:rFonts w:ascii="Times New Roman" w:hAnsi="Times New Roman"/>
                <w:color w:val="000000"/>
                <w:sz w:val="20"/>
                <w:szCs w:val="20"/>
              </w:rPr>
            </w:pPr>
            <w:r w:rsidRPr="00E732B0">
              <w:rPr>
                <w:rFonts w:ascii="Times New Roman" w:hAnsi="Times New Roman"/>
                <w:color w:val="000000"/>
                <w:sz w:val="20"/>
                <w:szCs w:val="20"/>
              </w:rPr>
              <w:t>Administrator ma możliwość definiowania komunikatów zwracanych użytkownikowi dla różnych akcji podejmowanych przez moduł filtrowania WWW.</w:t>
            </w:r>
          </w:p>
          <w:p w14:paraId="1BF67994" w14:textId="678CD47C" w:rsidR="00907C65" w:rsidRPr="00E732B0" w:rsidRDefault="005536E0" w:rsidP="00824ECE">
            <w:pPr>
              <w:numPr>
                <w:ilvl w:val="0"/>
                <w:numId w:val="26"/>
              </w:numPr>
              <w:spacing w:before="60" w:after="60"/>
              <w:rPr>
                <w:rFonts w:ascii="Times New Roman" w:hAnsi="Times New Roman"/>
                <w:color w:val="000000"/>
                <w:sz w:val="20"/>
                <w:szCs w:val="20"/>
              </w:rPr>
            </w:pPr>
            <w:r w:rsidRPr="00E732B0">
              <w:rPr>
                <w:rFonts w:ascii="Times New Roman" w:hAnsi="Times New Roman"/>
                <w:color w:val="000000"/>
                <w:sz w:val="20"/>
                <w:szCs w:val="20"/>
              </w:rPr>
              <w:t>System pozwala określić, dla których kategorii URL lub wskazanych URL nie będzie realizowana inspekcja szyfrowanej komunikacji.</w:t>
            </w:r>
          </w:p>
        </w:tc>
        <w:tc>
          <w:tcPr>
            <w:tcW w:w="1654" w:type="dxa"/>
          </w:tcPr>
          <w:p w14:paraId="59A2EB38" w14:textId="6AF4059F" w:rsidR="00907C65" w:rsidRPr="00E732B0" w:rsidRDefault="00907C65" w:rsidP="00173258">
            <w:pPr>
              <w:spacing w:before="60" w:after="60"/>
              <w:jc w:val="center"/>
              <w:rPr>
                <w:rFonts w:ascii="Times New Roman" w:hAnsi="Times New Roman"/>
                <w:color w:val="000000"/>
                <w:sz w:val="20"/>
                <w:szCs w:val="20"/>
              </w:rPr>
            </w:pPr>
          </w:p>
        </w:tc>
        <w:tc>
          <w:tcPr>
            <w:tcW w:w="1653" w:type="dxa"/>
          </w:tcPr>
          <w:p w14:paraId="5A26B5FC"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tc>
      </w:tr>
      <w:tr w:rsidR="00907C65" w:rsidRPr="00E732B0" w14:paraId="1A8E050A" w14:textId="77777777" w:rsidTr="00907C65">
        <w:trPr>
          <w:trHeight w:val="567"/>
        </w:trPr>
        <w:tc>
          <w:tcPr>
            <w:tcW w:w="1134" w:type="dxa"/>
            <w:tcMar>
              <w:top w:w="0" w:type="dxa"/>
              <w:left w:w="108" w:type="dxa"/>
              <w:bottom w:w="0" w:type="dxa"/>
              <w:right w:w="108" w:type="dxa"/>
            </w:tcMar>
            <w:vAlign w:val="center"/>
          </w:tcPr>
          <w:p w14:paraId="664D9395" w14:textId="77777777" w:rsidR="00907C65" w:rsidRPr="00E732B0" w:rsidRDefault="00907C65"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7991321F" w14:textId="77777777" w:rsidR="00F821A3" w:rsidRPr="00E732B0" w:rsidRDefault="00F821A3" w:rsidP="00F821A3">
            <w:pPr>
              <w:spacing w:before="60" w:after="60"/>
              <w:rPr>
                <w:rFonts w:ascii="Times New Roman" w:hAnsi="Times New Roman"/>
                <w:b/>
                <w:bCs/>
                <w:color w:val="000000"/>
                <w:sz w:val="20"/>
                <w:szCs w:val="20"/>
              </w:rPr>
            </w:pPr>
            <w:r w:rsidRPr="00E732B0">
              <w:rPr>
                <w:rFonts w:ascii="Times New Roman" w:hAnsi="Times New Roman"/>
                <w:b/>
                <w:bCs/>
                <w:color w:val="000000"/>
                <w:sz w:val="20"/>
                <w:szCs w:val="20"/>
              </w:rPr>
              <w:t>Uwierzytelnianie użytkowników w ramach sesji</w:t>
            </w:r>
          </w:p>
          <w:p w14:paraId="523CC965" w14:textId="2BD03E9E" w:rsidR="00F821A3" w:rsidRPr="00E732B0" w:rsidRDefault="00F821A3" w:rsidP="00824ECE">
            <w:pPr>
              <w:numPr>
                <w:ilvl w:val="0"/>
                <w:numId w:val="24"/>
              </w:numPr>
              <w:spacing w:before="60" w:after="60"/>
              <w:rPr>
                <w:rFonts w:ascii="Times New Roman" w:hAnsi="Times New Roman"/>
                <w:color w:val="000000"/>
                <w:sz w:val="20"/>
                <w:szCs w:val="20"/>
              </w:rPr>
            </w:pPr>
            <w:r w:rsidRPr="00E732B0">
              <w:rPr>
                <w:rFonts w:ascii="Times New Roman" w:hAnsi="Times New Roman"/>
                <w:color w:val="000000"/>
                <w:sz w:val="20"/>
                <w:szCs w:val="20"/>
              </w:rPr>
              <w:t>System</w:t>
            </w:r>
            <w:r w:rsidR="00D478CA">
              <w:rPr>
                <w:rFonts w:ascii="Times New Roman" w:hAnsi="Times New Roman"/>
                <w:color w:val="000000"/>
                <w:sz w:val="20"/>
                <w:szCs w:val="20"/>
              </w:rPr>
              <w:t xml:space="preserve"> </w:t>
            </w:r>
            <w:r w:rsidRPr="00E732B0">
              <w:rPr>
                <w:rFonts w:ascii="Times New Roman" w:hAnsi="Times New Roman"/>
                <w:color w:val="000000"/>
                <w:sz w:val="20"/>
                <w:szCs w:val="20"/>
              </w:rPr>
              <w:t>umożliwia weryfikację tożsamości użytkowników za pomocą:</w:t>
            </w:r>
          </w:p>
          <w:p w14:paraId="01070488" w14:textId="77777777" w:rsidR="00F821A3" w:rsidRPr="00E732B0" w:rsidRDefault="00F821A3" w:rsidP="00824ECE">
            <w:pPr>
              <w:numPr>
                <w:ilvl w:val="0"/>
                <w:numId w:val="33"/>
              </w:numPr>
              <w:spacing w:before="60" w:after="60"/>
              <w:rPr>
                <w:rFonts w:ascii="Times New Roman" w:hAnsi="Times New Roman"/>
                <w:color w:val="000000"/>
                <w:sz w:val="20"/>
                <w:szCs w:val="20"/>
              </w:rPr>
            </w:pPr>
            <w:r w:rsidRPr="00E732B0">
              <w:rPr>
                <w:rFonts w:ascii="Times New Roman" w:hAnsi="Times New Roman"/>
                <w:color w:val="000000"/>
                <w:sz w:val="20"/>
                <w:szCs w:val="20"/>
              </w:rPr>
              <w:t>Haseł statycznych i definicji użytkowników przechowywanych w lokalnej bazie systemu.</w:t>
            </w:r>
          </w:p>
          <w:p w14:paraId="05458AE9" w14:textId="77777777" w:rsidR="00F821A3" w:rsidRPr="00E732B0" w:rsidRDefault="00F821A3" w:rsidP="00824ECE">
            <w:pPr>
              <w:numPr>
                <w:ilvl w:val="0"/>
                <w:numId w:val="31"/>
              </w:numPr>
              <w:spacing w:before="60" w:after="60"/>
              <w:rPr>
                <w:rFonts w:ascii="Times New Roman" w:hAnsi="Times New Roman"/>
                <w:color w:val="000000"/>
                <w:sz w:val="20"/>
                <w:szCs w:val="20"/>
              </w:rPr>
            </w:pPr>
            <w:r w:rsidRPr="00E732B0">
              <w:rPr>
                <w:rFonts w:ascii="Times New Roman" w:hAnsi="Times New Roman"/>
                <w:color w:val="000000"/>
                <w:sz w:val="20"/>
                <w:szCs w:val="20"/>
              </w:rPr>
              <w:t>Haseł statycznych i definicji użytkowników przechowywanych w bazach zgodnych z LDAP.</w:t>
            </w:r>
          </w:p>
          <w:p w14:paraId="57EEB448" w14:textId="77777777" w:rsidR="00F821A3" w:rsidRPr="00E732B0" w:rsidRDefault="00F821A3" w:rsidP="00824ECE">
            <w:pPr>
              <w:numPr>
                <w:ilvl w:val="0"/>
                <w:numId w:val="10"/>
              </w:numPr>
              <w:spacing w:before="60" w:after="60"/>
              <w:rPr>
                <w:rFonts w:ascii="Times New Roman" w:hAnsi="Times New Roman"/>
                <w:color w:val="000000"/>
                <w:sz w:val="20"/>
                <w:szCs w:val="20"/>
              </w:rPr>
            </w:pPr>
            <w:r w:rsidRPr="00E732B0">
              <w:rPr>
                <w:rFonts w:ascii="Times New Roman" w:hAnsi="Times New Roman"/>
                <w:color w:val="000000"/>
                <w:sz w:val="20"/>
                <w:szCs w:val="20"/>
              </w:rPr>
              <w:t xml:space="preserve">Haseł dynamicznych (RADIUS, RSA </w:t>
            </w:r>
            <w:proofErr w:type="spellStart"/>
            <w:r w:rsidRPr="00E732B0">
              <w:rPr>
                <w:rFonts w:ascii="Times New Roman" w:hAnsi="Times New Roman"/>
                <w:color w:val="000000"/>
                <w:sz w:val="20"/>
                <w:szCs w:val="20"/>
              </w:rPr>
              <w:t>SecurID</w:t>
            </w:r>
            <w:proofErr w:type="spellEnd"/>
            <w:r w:rsidRPr="00E732B0">
              <w:rPr>
                <w:rFonts w:ascii="Times New Roman" w:hAnsi="Times New Roman"/>
                <w:color w:val="000000"/>
                <w:sz w:val="20"/>
                <w:szCs w:val="20"/>
              </w:rPr>
              <w:t xml:space="preserve">) w oparciu o zewnętrzne bazy danych. </w:t>
            </w:r>
          </w:p>
          <w:p w14:paraId="7B8716DC" w14:textId="77777777" w:rsidR="00F821A3" w:rsidRPr="00E732B0" w:rsidRDefault="00F821A3" w:rsidP="00824ECE">
            <w:pPr>
              <w:numPr>
                <w:ilvl w:val="0"/>
                <w:numId w:val="24"/>
              </w:numPr>
              <w:spacing w:before="60" w:after="60"/>
              <w:rPr>
                <w:rFonts w:ascii="Times New Roman" w:hAnsi="Times New Roman"/>
                <w:color w:val="000000"/>
                <w:sz w:val="20"/>
                <w:szCs w:val="20"/>
              </w:rPr>
            </w:pPr>
            <w:r w:rsidRPr="00E732B0">
              <w:rPr>
                <w:rFonts w:ascii="Times New Roman" w:hAnsi="Times New Roman"/>
                <w:color w:val="000000"/>
                <w:sz w:val="20"/>
                <w:szCs w:val="20"/>
              </w:rPr>
              <w:t>System daje możliwość zastosowania w tym procesie uwierzytelniania wieloskładnikowego.</w:t>
            </w:r>
          </w:p>
          <w:p w14:paraId="05047A22" w14:textId="77777777" w:rsidR="00F821A3" w:rsidRPr="00E732B0" w:rsidRDefault="00F821A3" w:rsidP="00824ECE">
            <w:pPr>
              <w:numPr>
                <w:ilvl w:val="0"/>
                <w:numId w:val="24"/>
              </w:numPr>
              <w:spacing w:before="60" w:after="60"/>
              <w:rPr>
                <w:rFonts w:ascii="Times New Roman" w:hAnsi="Times New Roman"/>
                <w:color w:val="000000"/>
                <w:sz w:val="20"/>
                <w:szCs w:val="20"/>
              </w:rPr>
            </w:pPr>
            <w:r w:rsidRPr="00E732B0">
              <w:rPr>
                <w:rFonts w:ascii="Times New Roman" w:hAnsi="Times New Roman"/>
                <w:color w:val="000000"/>
                <w:sz w:val="20"/>
                <w:szCs w:val="20"/>
              </w:rPr>
              <w:t xml:space="preserve">System umożliwia budowę architektury uwierzytelniania typu Single </w:t>
            </w:r>
            <w:proofErr w:type="spellStart"/>
            <w:r w:rsidRPr="00E732B0">
              <w:rPr>
                <w:rFonts w:ascii="Times New Roman" w:hAnsi="Times New Roman"/>
                <w:color w:val="000000"/>
                <w:sz w:val="20"/>
                <w:szCs w:val="20"/>
              </w:rPr>
              <w:t>Sign</w:t>
            </w:r>
            <w:proofErr w:type="spellEnd"/>
            <w:r w:rsidRPr="00E732B0">
              <w:rPr>
                <w:rFonts w:ascii="Times New Roman" w:hAnsi="Times New Roman"/>
                <w:color w:val="000000"/>
                <w:sz w:val="20"/>
                <w:szCs w:val="20"/>
              </w:rPr>
              <w:t xml:space="preserve"> On przy integracji ze środowiskiem Active Directory oraz zastosowanie innych mechanizmów: RADIUS, API lub SYSLOG w tym procesie.</w:t>
            </w:r>
          </w:p>
          <w:p w14:paraId="4923B8A2" w14:textId="4248FC51" w:rsidR="00907C65" w:rsidRPr="00E732B0" w:rsidRDefault="00F821A3" w:rsidP="00824ECE">
            <w:pPr>
              <w:numPr>
                <w:ilvl w:val="0"/>
                <w:numId w:val="24"/>
              </w:numPr>
              <w:spacing w:before="60" w:after="60"/>
              <w:rPr>
                <w:rFonts w:ascii="Times New Roman" w:hAnsi="Times New Roman"/>
                <w:color w:val="000000"/>
                <w:sz w:val="20"/>
                <w:szCs w:val="20"/>
              </w:rPr>
            </w:pPr>
            <w:r w:rsidRPr="00E732B0">
              <w:rPr>
                <w:rFonts w:ascii="Times New Roman" w:hAnsi="Times New Roman"/>
                <w:color w:val="000000"/>
                <w:sz w:val="20"/>
                <w:szCs w:val="20"/>
              </w:rPr>
              <w:t>Uwierzytelnianie w oparciu o protokół SAML w politykach bezpieczeństwa systemu dotyczących ruchu HTTP</w:t>
            </w:r>
          </w:p>
        </w:tc>
        <w:tc>
          <w:tcPr>
            <w:tcW w:w="1654" w:type="dxa"/>
          </w:tcPr>
          <w:p w14:paraId="7A6F0234" w14:textId="6CBB240C" w:rsidR="00907C65" w:rsidRPr="00E732B0" w:rsidRDefault="00D019CF" w:rsidP="00173258">
            <w:pPr>
              <w:spacing w:before="60" w:after="60"/>
              <w:jc w:val="center"/>
              <w:rPr>
                <w:rFonts w:ascii="Times New Roman" w:hAnsi="Times New Roman"/>
                <w:color w:val="000000"/>
                <w:sz w:val="20"/>
                <w:szCs w:val="20"/>
              </w:rPr>
            </w:pPr>
            <w:r w:rsidRPr="00E732B0">
              <w:rPr>
                <w:rFonts w:ascii="Times New Roman" w:hAnsi="Times New Roman"/>
                <w:color w:val="000000"/>
                <w:sz w:val="20"/>
                <w:szCs w:val="20"/>
              </w:rPr>
              <w:t>Tak</w:t>
            </w:r>
          </w:p>
        </w:tc>
        <w:tc>
          <w:tcPr>
            <w:tcW w:w="1653" w:type="dxa"/>
          </w:tcPr>
          <w:p w14:paraId="0FB47F8D"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tc>
      </w:tr>
      <w:tr w:rsidR="00907C65" w:rsidRPr="00E732B0" w14:paraId="5A7BFECE" w14:textId="77777777" w:rsidTr="00907C65">
        <w:trPr>
          <w:trHeight w:val="567"/>
        </w:trPr>
        <w:tc>
          <w:tcPr>
            <w:tcW w:w="1134" w:type="dxa"/>
            <w:tcMar>
              <w:top w:w="0" w:type="dxa"/>
              <w:left w:w="108" w:type="dxa"/>
              <w:bottom w:w="0" w:type="dxa"/>
              <w:right w:w="108" w:type="dxa"/>
            </w:tcMar>
            <w:vAlign w:val="center"/>
          </w:tcPr>
          <w:p w14:paraId="556408AE" w14:textId="77777777" w:rsidR="00907C65" w:rsidRPr="00E732B0" w:rsidRDefault="00907C65"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36E3A0BC" w14:textId="77777777" w:rsidR="009F5A8C" w:rsidRPr="00E732B0" w:rsidRDefault="009F5A8C" w:rsidP="009F5A8C">
            <w:pPr>
              <w:spacing w:before="60" w:after="60"/>
              <w:rPr>
                <w:rFonts w:ascii="Times New Roman" w:hAnsi="Times New Roman"/>
                <w:b/>
                <w:bCs/>
                <w:color w:val="000000"/>
                <w:sz w:val="20"/>
                <w:szCs w:val="20"/>
              </w:rPr>
            </w:pPr>
            <w:r w:rsidRPr="00E732B0">
              <w:rPr>
                <w:rFonts w:ascii="Times New Roman" w:hAnsi="Times New Roman"/>
                <w:b/>
                <w:bCs/>
                <w:color w:val="000000"/>
                <w:sz w:val="20"/>
                <w:szCs w:val="20"/>
              </w:rPr>
              <w:t>Zarządzanie</w:t>
            </w:r>
          </w:p>
          <w:p w14:paraId="559A15A7" w14:textId="77777777" w:rsidR="009F5A8C" w:rsidRPr="00E732B0" w:rsidRDefault="009F5A8C" w:rsidP="00824ECE">
            <w:pPr>
              <w:numPr>
                <w:ilvl w:val="0"/>
                <w:numId w:val="16"/>
              </w:numPr>
              <w:spacing w:before="60" w:after="60"/>
              <w:rPr>
                <w:rFonts w:ascii="Times New Roman" w:hAnsi="Times New Roman"/>
                <w:color w:val="000000"/>
                <w:sz w:val="20"/>
                <w:szCs w:val="20"/>
              </w:rPr>
            </w:pPr>
            <w:r w:rsidRPr="00E732B0">
              <w:rPr>
                <w:rFonts w:ascii="Times New Roman" w:hAnsi="Times New Roman"/>
                <w:color w:val="000000"/>
                <w:sz w:val="20"/>
                <w:szCs w:val="20"/>
              </w:rPr>
              <w:t>Elementy systemu bezpieczeństwa muszą mieć możliwość zarządzania lokalnego z wykorzystaniem protokołów: HTTPS oraz SSH, jak i mogą współpracować z dedykowanymi platformami centralnego zarządzania i monitorowania.</w:t>
            </w:r>
          </w:p>
          <w:p w14:paraId="133D7AD7" w14:textId="77777777" w:rsidR="009F5A8C" w:rsidRPr="00E732B0" w:rsidRDefault="009F5A8C" w:rsidP="00824ECE">
            <w:pPr>
              <w:numPr>
                <w:ilvl w:val="0"/>
                <w:numId w:val="16"/>
              </w:numPr>
              <w:spacing w:before="60" w:after="60"/>
              <w:rPr>
                <w:rFonts w:ascii="Times New Roman" w:hAnsi="Times New Roman"/>
                <w:color w:val="000000"/>
                <w:sz w:val="20"/>
                <w:szCs w:val="20"/>
              </w:rPr>
            </w:pPr>
            <w:r w:rsidRPr="00E732B0">
              <w:rPr>
                <w:rFonts w:ascii="Times New Roman" w:hAnsi="Times New Roman"/>
                <w:color w:val="000000"/>
                <w:sz w:val="20"/>
                <w:szCs w:val="20"/>
              </w:rPr>
              <w:t xml:space="preserve">Komunikacja elementów systemu zabezpieczeń z platformami centralnego zarządzania jest </w:t>
            </w:r>
            <w:del w:id="13" w:author="Marta Skonieczna-Herman" w:date="2026-02-25T11:32:00Z" w16du:dateUtc="2026-02-25T10:32:00Z">
              <w:r w:rsidRPr="00E732B0" w:rsidDel="002B0269">
                <w:rPr>
                  <w:rFonts w:ascii="Times New Roman" w:hAnsi="Times New Roman"/>
                  <w:color w:val="000000"/>
                  <w:sz w:val="20"/>
                  <w:szCs w:val="20"/>
                </w:rPr>
                <w:delText xml:space="preserve"> </w:delText>
              </w:r>
            </w:del>
            <w:r w:rsidRPr="00E732B0">
              <w:rPr>
                <w:rFonts w:ascii="Times New Roman" w:hAnsi="Times New Roman"/>
                <w:color w:val="000000"/>
                <w:sz w:val="20"/>
                <w:szCs w:val="20"/>
              </w:rPr>
              <w:t>realizowana z wykorzystaniem szyfrowanych protokołów.</w:t>
            </w:r>
          </w:p>
          <w:p w14:paraId="389E5569" w14:textId="77777777" w:rsidR="009F5A8C" w:rsidRPr="00E732B0" w:rsidRDefault="009F5A8C" w:rsidP="00824ECE">
            <w:pPr>
              <w:numPr>
                <w:ilvl w:val="0"/>
                <w:numId w:val="16"/>
              </w:numPr>
              <w:spacing w:before="60" w:after="60"/>
              <w:rPr>
                <w:rFonts w:ascii="Times New Roman" w:hAnsi="Times New Roman"/>
                <w:color w:val="000000"/>
                <w:sz w:val="20"/>
                <w:szCs w:val="20"/>
              </w:rPr>
            </w:pPr>
            <w:r w:rsidRPr="00E732B0">
              <w:rPr>
                <w:rFonts w:ascii="Times New Roman" w:hAnsi="Times New Roman"/>
                <w:color w:val="000000"/>
                <w:sz w:val="20"/>
                <w:szCs w:val="20"/>
              </w:rPr>
              <w:t>Istnieje możliwość włączenia mechanizmów uwierzytelniania wieloskładnikowego dla dostępu administracyjnego.</w:t>
            </w:r>
          </w:p>
          <w:p w14:paraId="2D3F65AD" w14:textId="77777777" w:rsidR="009F5A8C" w:rsidRPr="00E732B0" w:rsidRDefault="009F5A8C" w:rsidP="00824ECE">
            <w:pPr>
              <w:numPr>
                <w:ilvl w:val="0"/>
                <w:numId w:val="16"/>
              </w:numPr>
              <w:spacing w:before="60" w:after="60"/>
              <w:rPr>
                <w:rFonts w:ascii="Times New Roman" w:hAnsi="Times New Roman"/>
                <w:color w:val="000000"/>
                <w:sz w:val="20"/>
                <w:szCs w:val="20"/>
              </w:rPr>
            </w:pPr>
            <w:r w:rsidRPr="00E732B0">
              <w:rPr>
                <w:rFonts w:ascii="Times New Roman" w:hAnsi="Times New Roman"/>
                <w:color w:val="000000"/>
                <w:sz w:val="20"/>
                <w:szCs w:val="20"/>
              </w:rPr>
              <w:t xml:space="preserve">System współpracuje z rozwiązaniami monitorowania poprzez protokoły SNMP w wersjach 2c, 3 oraz umożliwia przekazywanie statystyk ruchu za pomocą protokołów </w:t>
            </w:r>
            <w:proofErr w:type="spellStart"/>
            <w:r w:rsidRPr="00E732B0">
              <w:rPr>
                <w:rFonts w:ascii="Times New Roman" w:hAnsi="Times New Roman"/>
                <w:color w:val="000000"/>
                <w:sz w:val="20"/>
                <w:szCs w:val="20"/>
              </w:rPr>
              <w:t>Netflow</w:t>
            </w:r>
            <w:proofErr w:type="spellEnd"/>
            <w:r w:rsidRPr="00E732B0">
              <w:rPr>
                <w:rFonts w:ascii="Times New Roman" w:hAnsi="Times New Roman"/>
                <w:color w:val="000000"/>
                <w:sz w:val="20"/>
                <w:szCs w:val="20"/>
              </w:rPr>
              <w:t xml:space="preserve"> lub </w:t>
            </w:r>
            <w:proofErr w:type="spellStart"/>
            <w:r w:rsidRPr="00E732B0">
              <w:rPr>
                <w:rFonts w:ascii="Times New Roman" w:hAnsi="Times New Roman"/>
                <w:color w:val="000000"/>
                <w:sz w:val="20"/>
                <w:szCs w:val="20"/>
              </w:rPr>
              <w:t>sFlow</w:t>
            </w:r>
            <w:proofErr w:type="spellEnd"/>
            <w:r w:rsidRPr="00E732B0">
              <w:rPr>
                <w:rFonts w:ascii="Times New Roman" w:hAnsi="Times New Roman"/>
                <w:color w:val="000000"/>
                <w:sz w:val="20"/>
                <w:szCs w:val="20"/>
              </w:rPr>
              <w:t>.</w:t>
            </w:r>
          </w:p>
          <w:p w14:paraId="742C7117" w14:textId="77777777" w:rsidR="009F5A8C" w:rsidRPr="00E732B0" w:rsidRDefault="009F5A8C" w:rsidP="00824ECE">
            <w:pPr>
              <w:numPr>
                <w:ilvl w:val="0"/>
                <w:numId w:val="16"/>
              </w:numPr>
              <w:spacing w:before="60" w:after="60"/>
              <w:rPr>
                <w:rFonts w:ascii="Times New Roman" w:hAnsi="Times New Roman"/>
                <w:color w:val="000000"/>
                <w:sz w:val="20"/>
                <w:szCs w:val="20"/>
              </w:rPr>
            </w:pPr>
            <w:r w:rsidRPr="00E732B0">
              <w:rPr>
                <w:rFonts w:ascii="Times New Roman" w:hAnsi="Times New Roman"/>
                <w:color w:val="000000"/>
                <w:sz w:val="20"/>
                <w:szCs w:val="20"/>
              </w:rPr>
              <w:t>System daje możliwość zarządzania przez systemy firm trzecich poprzez API, do którego producent udostępnia dokumentację.</w:t>
            </w:r>
          </w:p>
          <w:p w14:paraId="67FB77FD" w14:textId="77777777" w:rsidR="009F5A8C" w:rsidRPr="00E732B0" w:rsidRDefault="009F5A8C" w:rsidP="00824ECE">
            <w:pPr>
              <w:numPr>
                <w:ilvl w:val="0"/>
                <w:numId w:val="16"/>
              </w:numPr>
              <w:spacing w:before="60" w:after="60"/>
              <w:rPr>
                <w:rFonts w:ascii="Times New Roman" w:hAnsi="Times New Roman"/>
                <w:color w:val="000000"/>
                <w:sz w:val="20"/>
                <w:szCs w:val="20"/>
              </w:rPr>
            </w:pPr>
            <w:r w:rsidRPr="00E732B0">
              <w:rPr>
                <w:rFonts w:ascii="Times New Roman" w:hAnsi="Times New Roman"/>
                <w:color w:val="000000"/>
                <w:sz w:val="20"/>
                <w:szCs w:val="20"/>
              </w:rPr>
              <w:t xml:space="preserve">Element systemu pełniący funkcję Firewall posiada wbudowane narzędzia diagnostyczne, przynajmniej: ping, </w:t>
            </w:r>
            <w:proofErr w:type="spellStart"/>
            <w:r w:rsidRPr="00E732B0">
              <w:rPr>
                <w:rFonts w:ascii="Times New Roman" w:hAnsi="Times New Roman"/>
                <w:color w:val="000000"/>
                <w:sz w:val="20"/>
                <w:szCs w:val="20"/>
              </w:rPr>
              <w:t>traceroute</w:t>
            </w:r>
            <w:proofErr w:type="spellEnd"/>
            <w:r w:rsidRPr="00E732B0">
              <w:rPr>
                <w:rFonts w:ascii="Times New Roman" w:hAnsi="Times New Roman"/>
                <w:color w:val="000000"/>
                <w:sz w:val="20"/>
                <w:szCs w:val="20"/>
              </w:rPr>
              <w:t>, podglądu pakietów, monitorowanie procesowania sesji oraz stanu sesji firewall.</w:t>
            </w:r>
          </w:p>
          <w:p w14:paraId="35370FD5" w14:textId="77777777" w:rsidR="009F5A8C" w:rsidRPr="00E732B0" w:rsidRDefault="009F5A8C" w:rsidP="00824ECE">
            <w:pPr>
              <w:numPr>
                <w:ilvl w:val="0"/>
                <w:numId w:val="16"/>
              </w:numPr>
              <w:spacing w:before="60" w:after="60"/>
              <w:rPr>
                <w:rFonts w:ascii="Times New Roman" w:hAnsi="Times New Roman"/>
                <w:color w:val="000000"/>
                <w:sz w:val="20"/>
                <w:szCs w:val="20"/>
              </w:rPr>
            </w:pPr>
            <w:r w:rsidRPr="00E732B0">
              <w:rPr>
                <w:rFonts w:ascii="Times New Roman" w:hAnsi="Times New Roman"/>
                <w:color w:val="000000"/>
                <w:sz w:val="20"/>
                <w:szCs w:val="20"/>
              </w:rPr>
              <w:t>Element systemu realizujący funkcję Firewall umożliwia wykonanie szeregu zmian przez administratora w CLI lub GUI, które nie zostaną zaimplementowane zanim nie zostaną zatwierdzone.</w:t>
            </w:r>
          </w:p>
          <w:p w14:paraId="6FCC2526" w14:textId="77777777" w:rsidR="009F5A8C" w:rsidRPr="00E732B0" w:rsidRDefault="009F5A8C" w:rsidP="00824ECE">
            <w:pPr>
              <w:numPr>
                <w:ilvl w:val="0"/>
                <w:numId w:val="16"/>
              </w:numPr>
              <w:spacing w:before="60" w:after="60"/>
              <w:rPr>
                <w:rFonts w:ascii="Times New Roman" w:hAnsi="Times New Roman"/>
                <w:color w:val="000000"/>
                <w:sz w:val="20"/>
                <w:szCs w:val="20"/>
              </w:rPr>
            </w:pPr>
            <w:r w:rsidRPr="00E732B0">
              <w:rPr>
                <w:rFonts w:ascii="Times New Roman" w:hAnsi="Times New Roman"/>
                <w:color w:val="000000"/>
                <w:sz w:val="20"/>
                <w:szCs w:val="20"/>
              </w:rPr>
              <w:t>Możliwość przypisywania administratorom praw do zarządzania określonymi częściami systemu (RBM).</w:t>
            </w:r>
          </w:p>
          <w:p w14:paraId="79ADCFF4" w14:textId="449052FA" w:rsidR="00907C65" w:rsidRPr="00E732B0" w:rsidRDefault="009F5A8C" w:rsidP="00824ECE">
            <w:pPr>
              <w:numPr>
                <w:ilvl w:val="0"/>
                <w:numId w:val="16"/>
              </w:numPr>
              <w:spacing w:before="60" w:after="60"/>
              <w:rPr>
                <w:rFonts w:ascii="Times New Roman" w:hAnsi="Times New Roman"/>
                <w:color w:val="000000"/>
                <w:sz w:val="20"/>
                <w:szCs w:val="20"/>
              </w:rPr>
            </w:pPr>
            <w:r w:rsidRPr="00E732B0">
              <w:rPr>
                <w:rFonts w:ascii="Times New Roman" w:hAnsi="Times New Roman"/>
                <w:color w:val="000000"/>
                <w:sz w:val="20"/>
                <w:szCs w:val="20"/>
              </w:rPr>
              <w:t>Możliwość zarządzania systemem tylko z określonych adresów źródłowych IP.</w:t>
            </w:r>
          </w:p>
        </w:tc>
        <w:tc>
          <w:tcPr>
            <w:tcW w:w="1654" w:type="dxa"/>
          </w:tcPr>
          <w:p w14:paraId="1C0FAE31" w14:textId="15BB6123" w:rsidR="00907C65" w:rsidRPr="00E732B0" w:rsidRDefault="008D4A7D" w:rsidP="00173258">
            <w:pPr>
              <w:spacing w:before="60" w:after="60"/>
              <w:jc w:val="center"/>
              <w:rPr>
                <w:rFonts w:ascii="Times New Roman" w:hAnsi="Times New Roman"/>
                <w:color w:val="000000"/>
                <w:sz w:val="20"/>
                <w:szCs w:val="20"/>
              </w:rPr>
            </w:pPr>
            <w:r w:rsidRPr="00E732B0">
              <w:rPr>
                <w:rFonts w:ascii="Times New Roman" w:hAnsi="Times New Roman"/>
                <w:color w:val="000000"/>
                <w:sz w:val="20"/>
                <w:szCs w:val="20"/>
              </w:rPr>
              <w:t>Tak</w:t>
            </w:r>
          </w:p>
        </w:tc>
        <w:tc>
          <w:tcPr>
            <w:tcW w:w="1653" w:type="dxa"/>
          </w:tcPr>
          <w:p w14:paraId="209A4CAB"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tc>
      </w:tr>
      <w:tr w:rsidR="00907C65" w:rsidRPr="00E732B0" w14:paraId="42222FA8" w14:textId="77777777" w:rsidTr="00907C65">
        <w:trPr>
          <w:trHeight w:val="567"/>
        </w:trPr>
        <w:tc>
          <w:tcPr>
            <w:tcW w:w="1134" w:type="dxa"/>
            <w:tcMar>
              <w:top w:w="0" w:type="dxa"/>
              <w:left w:w="108" w:type="dxa"/>
              <w:bottom w:w="0" w:type="dxa"/>
              <w:right w:w="108" w:type="dxa"/>
            </w:tcMar>
            <w:vAlign w:val="center"/>
          </w:tcPr>
          <w:p w14:paraId="61EB1800" w14:textId="77777777" w:rsidR="00907C65" w:rsidRPr="00E732B0" w:rsidRDefault="00907C65"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3F949C5C" w14:textId="77777777" w:rsidR="00E807F8" w:rsidRPr="00E732B0" w:rsidRDefault="00E807F8" w:rsidP="00E807F8">
            <w:pPr>
              <w:spacing w:before="60" w:after="60"/>
              <w:rPr>
                <w:rFonts w:ascii="Times New Roman" w:hAnsi="Times New Roman"/>
                <w:b/>
                <w:bCs/>
                <w:color w:val="000000"/>
                <w:sz w:val="20"/>
                <w:szCs w:val="20"/>
              </w:rPr>
            </w:pPr>
            <w:r w:rsidRPr="00E732B0">
              <w:rPr>
                <w:rFonts w:ascii="Times New Roman" w:hAnsi="Times New Roman"/>
                <w:b/>
                <w:bCs/>
                <w:color w:val="000000"/>
                <w:sz w:val="20"/>
                <w:szCs w:val="20"/>
              </w:rPr>
              <w:t>Logowanie</w:t>
            </w:r>
          </w:p>
          <w:p w14:paraId="433F3BA1" w14:textId="77777777" w:rsidR="00E807F8" w:rsidRPr="00E732B0" w:rsidRDefault="00E807F8" w:rsidP="00824ECE">
            <w:pPr>
              <w:numPr>
                <w:ilvl w:val="0"/>
                <w:numId w:val="19"/>
              </w:numPr>
              <w:spacing w:before="60" w:after="60"/>
              <w:rPr>
                <w:rFonts w:ascii="Times New Roman" w:hAnsi="Times New Roman"/>
                <w:color w:val="000000"/>
                <w:sz w:val="20"/>
                <w:szCs w:val="20"/>
              </w:rPr>
            </w:pPr>
            <w:r w:rsidRPr="00E732B0">
              <w:rPr>
                <w:rFonts w:ascii="Times New Roman" w:hAnsi="Times New Roman"/>
                <w:color w:val="000000"/>
                <w:sz w:val="20"/>
                <w:szCs w:val="20"/>
              </w:rPr>
              <w:t>Elementy systemu bezpieczeństwa realizują logowanie do dostarczanego systemu zbierania i analizy logów.</w:t>
            </w:r>
          </w:p>
          <w:p w14:paraId="6BDF70E5" w14:textId="77777777" w:rsidR="00E807F8" w:rsidRPr="00E732B0" w:rsidRDefault="00E807F8" w:rsidP="00824ECE">
            <w:pPr>
              <w:numPr>
                <w:ilvl w:val="0"/>
                <w:numId w:val="19"/>
              </w:numPr>
              <w:spacing w:before="60" w:after="60"/>
              <w:rPr>
                <w:rFonts w:ascii="Times New Roman" w:hAnsi="Times New Roman"/>
                <w:color w:val="000000"/>
                <w:sz w:val="20"/>
                <w:szCs w:val="20"/>
              </w:rPr>
            </w:pPr>
            <w:r w:rsidRPr="00E732B0">
              <w:rPr>
                <w:rFonts w:ascii="Times New Roman" w:hAnsi="Times New Roman"/>
                <w:color w:val="000000"/>
                <w:sz w:val="20"/>
                <w:szCs w:val="20"/>
              </w:rPr>
              <w:t>W ramach logowania element systemu - zapewnia przekazywanie danych o: zaakceptowanym ruchu, blokowanym ruchu, aktywności administratorów, zużyciu zasobów oraz stanie pracy systemu. Ponadto zapewnia możliwość jednoczesnego wysyłania logów do wielu serwerów logowania.</w:t>
            </w:r>
          </w:p>
          <w:p w14:paraId="75FAE01F" w14:textId="77777777" w:rsidR="00E807F8" w:rsidRPr="00E732B0" w:rsidRDefault="00E807F8" w:rsidP="00824ECE">
            <w:pPr>
              <w:numPr>
                <w:ilvl w:val="0"/>
                <w:numId w:val="19"/>
              </w:numPr>
              <w:spacing w:before="60" w:after="60"/>
              <w:rPr>
                <w:rFonts w:ascii="Times New Roman" w:hAnsi="Times New Roman"/>
                <w:color w:val="000000"/>
                <w:sz w:val="20"/>
                <w:szCs w:val="20"/>
              </w:rPr>
            </w:pPr>
            <w:r w:rsidRPr="00E732B0">
              <w:rPr>
                <w:rFonts w:ascii="Times New Roman" w:hAnsi="Times New Roman"/>
                <w:color w:val="000000"/>
                <w:sz w:val="20"/>
                <w:szCs w:val="20"/>
              </w:rPr>
              <w:t>Logowanie obejmuje zdarzenia dotyczące wszystkich modułów sieciowych i bezpieczeństwa.</w:t>
            </w:r>
          </w:p>
          <w:p w14:paraId="34750ADC" w14:textId="77777777" w:rsidR="00E807F8" w:rsidRPr="00E732B0" w:rsidRDefault="00E807F8" w:rsidP="00824ECE">
            <w:pPr>
              <w:numPr>
                <w:ilvl w:val="0"/>
                <w:numId w:val="19"/>
              </w:numPr>
              <w:spacing w:before="60" w:after="60"/>
              <w:rPr>
                <w:rFonts w:ascii="Times New Roman" w:hAnsi="Times New Roman"/>
                <w:color w:val="000000"/>
                <w:sz w:val="20"/>
                <w:szCs w:val="20"/>
              </w:rPr>
            </w:pPr>
            <w:r w:rsidRPr="00E732B0">
              <w:rPr>
                <w:rFonts w:ascii="Times New Roman" w:hAnsi="Times New Roman"/>
                <w:color w:val="000000"/>
                <w:sz w:val="20"/>
                <w:szCs w:val="20"/>
              </w:rPr>
              <w:t>Możliwość włączenia logowania per reguła w polityce firewall.</w:t>
            </w:r>
          </w:p>
          <w:p w14:paraId="092E6EAB" w14:textId="77777777" w:rsidR="00E807F8" w:rsidRPr="00E732B0" w:rsidRDefault="00E807F8" w:rsidP="00824ECE">
            <w:pPr>
              <w:numPr>
                <w:ilvl w:val="0"/>
                <w:numId w:val="19"/>
              </w:numPr>
              <w:spacing w:before="60" w:after="60"/>
              <w:rPr>
                <w:rFonts w:ascii="Times New Roman" w:hAnsi="Times New Roman"/>
                <w:color w:val="000000"/>
                <w:sz w:val="20"/>
                <w:szCs w:val="20"/>
              </w:rPr>
            </w:pPr>
            <w:r w:rsidRPr="00E732B0">
              <w:rPr>
                <w:rFonts w:ascii="Times New Roman" w:hAnsi="Times New Roman"/>
                <w:color w:val="000000"/>
                <w:sz w:val="20"/>
                <w:szCs w:val="20"/>
              </w:rPr>
              <w:t>System zapewnia możliwość logowania do serwera SYSLOG.</w:t>
            </w:r>
          </w:p>
          <w:p w14:paraId="130498CF" w14:textId="0C09FBAC" w:rsidR="00907C65" w:rsidRPr="00E732B0" w:rsidRDefault="00E807F8" w:rsidP="00B749D1">
            <w:pPr>
              <w:numPr>
                <w:ilvl w:val="0"/>
                <w:numId w:val="19"/>
              </w:numPr>
              <w:spacing w:before="60" w:after="60"/>
              <w:rPr>
                <w:rFonts w:ascii="Times New Roman" w:hAnsi="Times New Roman"/>
                <w:color w:val="000000"/>
                <w:sz w:val="20"/>
                <w:szCs w:val="20"/>
              </w:rPr>
            </w:pPr>
            <w:r w:rsidRPr="00E732B0">
              <w:rPr>
                <w:rFonts w:ascii="Times New Roman" w:hAnsi="Times New Roman"/>
                <w:color w:val="000000"/>
                <w:sz w:val="20"/>
                <w:szCs w:val="20"/>
              </w:rPr>
              <w:t>Przesyłanie SYSLOG do zewnętrznych systemów jest możliwe z wykorzystaniem protokołu TCP oraz szyfrowania SSL/TLS.</w:t>
            </w:r>
          </w:p>
        </w:tc>
        <w:tc>
          <w:tcPr>
            <w:tcW w:w="1654" w:type="dxa"/>
          </w:tcPr>
          <w:p w14:paraId="32670AC0" w14:textId="2BC2E803" w:rsidR="00907C65" w:rsidRPr="00E732B0" w:rsidRDefault="00D019CF" w:rsidP="00173258">
            <w:pPr>
              <w:spacing w:before="60" w:after="60"/>
              <w:jc w:val="center"/>
              <w:rPr>
                <w:rFonts w:ascii="Times New Roman" w:hAnsi="Times New Roman"/>
                <w:color w:val="000000"/>
                <w:sz w:val="20"/>
                <w:szCs w:val="20"/>
              </w:rPr>
            </w:pPr>
            <w:r w:rsidRPr="00E732B0">
              <w:rPr>
                <w:rFonts w:ascii="Times New Roman" w:hAnsi="Times New Roman"/>
                <w:color w:val="000000"/>
                <w:sz w:val="20"/>
                <w:szCs w:val="20"/>
              </w:rPr>
              <w:t>Tak</w:t>
            </w:r>
          </w:p>
        </w:tc>
        <w:tc>
          <w:tcPr>
            <w:tcW w:w="1653" w:type="dxa"/>
          </w:tcPr>
          <w:p w14:paraId="36144184"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tc>
      </w:tr>
      <w:tr w:rsidR="00907C65" w:rsidRPr="00E732B0" w14:paraId="55765FD6" w14:textId="77777777" w:rsidTr="00907C65">
        <w:trPr>
          <w:trHeight w:val="567"/>
        </w:trPr>
        <w:tc>
          <w:tcPr>
            <w:tcW w:w="1134" w:type="dxa"/>
            <w:tcMar>
              <w:top w:w="0" w:type="dxa"/>
              <w:left w:w="108" w:type="dxa"/>
              <w:bottom w:w="0" w:type="dxa"/>
              <w:right w:w="108" w:type="dxa"/>
            </w:tcMar>
            <w:vAlign w:val="center"/>
          </w:tcPr>
          <w:p w14:paraId="348B1D8B" w14:textId="77777777" w:rsidR="00907C65" w:rsidRPr="00E732B0" w:rsidRDefault="00907C65"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2E2E3027" w14:textId="77777777" w:rsidR="00ED598B" w:rsidRPr="00E732B0" w:rsidRDefault="00ED598B" w:rsidP="00ED598B">
            <w:pPr>
              <w:spacing w:before="60" w:after="60"/>
              <w:rPr>
                <w:rFonts w:ascii="Times New Roman" w:hAnsi="Times New Roman"/>
                <w:b/>
                <w:bCs/>
                <w:color w:val="000000"/>
                <w:sz w:val="20"/>
                <w:szCs w:val="20"/>
              </w:rPr>
            </w:pPr>
            <w:r w:rsidRPr="00E732B0">
              <w:rPr>
                <w:rFonts w:ascii="Times New Roman" w:hAnsi="Times New Roman"/>
                <w:b/>
                <w:bCs/>
                <w:color w:val="000000"/>
                <w:sz w:val="20"/>
                <w:szCs w:val="20"/>
              </w:rPr>
              <w:t>Testy wydajnościowe oraz funkcjonalne</w:t>
            </w:r>
          </w:p>
          <w:p w14:paraId="57F92B58" w14:textId="31AD377B" w:rsidR="00907C65" w:rsidRPr="00E732B0" w:rsidRDefault="00ED598B" w:rsidP="00D019CF">
            <w:pPr>
              <w:spacing w:before="60" w:after="60"/>
              <w:jc w:val="both"/>
              <w:rPr>
                <w:rFonts w:ascii="Times New Roman" w:hAnsi="Times New Roman"/>
                <w:color w:val="000000"/>
                <w:sz w:val="20"/>
                <w:szCs w:val="20"/>
              </w:rPr>
            </w:pPr>
            <w:r w:rsidRPr="00E732B0">
              <w:rPr>
                <w:rFonts w:ascii="Times New Roman" w:hAnsi="Times New Roman"/>
                <w:color w:val="000000"/>
                <w:sz w:val="20"/>
                <w:szCs w:val="20"/>
              </w:rPr>
              <w:t>Wszystkie funkcje i parametry wydajnościowe systemu mogą być zweryfikowane w oparciu o oficjalną (publicznie dostępną) dokumentację producenta lub w przypadku braku parametrów wydajnościowych w dokumentacji, wymagane jest dostarczenie wyników testów wydajnościowych (wykonanych przez producenta rozwiązania w czasie ostatnich 90 dni.</w:t>
            </w:r>
            <w:r w:rsidR="00DD4724" w:rsidRPr="00E732B0">
              <w:rPr>
                <w:rFonts w:ascii="Times New Roman" w:hAnsi="Times New Roman"/>
                <w:color w:val="000000"/>
                <w:sz w:val="20"/>
                <w:szCs w:val="20"/>
              </w:rPr>
              <w:t>)</w:t>
            </w:r>
          </w:p>
        </w:tc>
        <w:tc>
          <w:tcPr>
            <w:tcW w:w="1654" w:type="dxa"/>
          </w:tcPr>
          <w:p w14:paraId="0D00C49C" w14:textId="1BBC9135" w:rsidR="00907C65" w:rsidRPr="00E732B0" w:rsidRDefault="00D019CF" w:rsidP="00173258">
            <w:pPr>
              <w:spacing w:before="60" w:after="60"/>
              <w:jc w:val="center"/>
              <w:rPr>
                <w:rFonts w:ascii="Times New Roman" w:hAnsi="Times New Roman"/>
                <w:color w:val="000000"/>
                <w:sz w:val="20"/>
                <w:szCs w:val="20"/>
              </w:rPr>
            </w:pPr>
            <w:r w:rsidRPr="00E732B0">
              <w:rPr>
                <w:rFonts w:ascii="Times New Roman" w:hAnsi="Times New Roman"/>
                <w:color w:val="000000"/>
                <w:sz w:val="20"/>
                <w:szCs w:val="20"/>
              </w:rPr>
              <w:t>Tak</w:t>
            </w:r>
          </w:p>
        </w:tc>
        <w:tc>
          <w:tcPr>
            <w:tcW w:w="1653" w:type="dxa"/>
          </w:tcPr>
          <w:p w14:paraId="71834EE3"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tc>
      </w:tr>
      <w:tr w:rsidR="00907C65" w:rsidRPr="00E732B0" w14:paraId="754D81DB" w14:textId="77777777" w:rsidTr="00907C65">
        <w:trPr>
          <w:trHeight w:val="567"/>
        </w:trPr>
        <w:tc>
          <w:tcPr>
            <w:tcW w:w="1134" w:type="dxa"/>
            <w:tcMar>
              <w:top w:w="0" w:type="dxa"/>
              <w:left w:w="108" w:type="dxa"/>
              <w:bottom w:w="0" w:type="dxa"/>
              <w:right w:w="108" w:type="dxa"/>
            </w:tcMar>
            <w:vAlign w:val="center"/>
          </w:tcPr>
          <w:p w14:paraId="39477ADF" w14:textId="77777777" w:rsidR="00907C65" w:rsidRPr="00E732B0" w:rsidRDefault="00907C65"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39B189C9" w14:textId="77777777" w:rsidR="00335265" w:rsidRPr="00B15D8D" w:rsidRDefault="00335265" w:rsidP="00335265">
            <w:pPr>
              <w:spacing w:before="60" w:after="60"/>
              <w:rPr>
                <w:rFonts w:ascii="Times New Roman" w:hAnsi="Times New Roman"/>
                <w:b/>
                <w:bCs/>
                <w:color w:val="000000"/>
                <w:sz w:val="20"/>
                <w:szCs w:val="20"/>
              </w:rPr>
            </w:pPr>
            <w:r w:rsidRPr="00B15D8D">
              <w:rPr>
                <w:rFonts w:ascii="Times New Roman" w:hAnsi="Times New Roman"/>
                <w:b/>
                <w:bCs/>
                <w:color w:val="000000"/>
                <w:sz w:val="20"/>
                <w:szCs w:val="20"/>
              </w:rPr>
              <w:t>Serwisy i licencje</w:t>
            </w:r>
          </w:p>
          <w:p w14:paraId="6AFFA5A8" w14:textId="77777777" w:rsidR="00335265" w:rsidRPr="00B15D8D" w:rsidRDefault="00335265" w:rsidP="00D019CF">
            <w:pPr>
              <w:spacing w:before="60" w:after="60"/>
              <w:jc w:val="both"/>
              <w:rPr>
                <w:rFonts w:ascii="Times New Roman" w:hAnsi="Times New Roman"/>
                <w:color w:val="000000"/>
                <w:sz w:val="20"/>
                <w:szCs w:val="20"/>
              </w:rPr>
            </w:pPr>
            <w:r w:rsidRPr="00B15D8D">
              <w:rPr>
                <w:rFonts w:ascii="Times New Roman" w:hAnsi="Times New Roman"/>
                <w:color w:val="000000"/>
                <w:sz w:val="20"/>
                <w:szCs w:val="20"/>
              </w:rPr>
              <w:t>Do korzystania z aktualnych baz funkcji ochronnych producenta i serwisów wymagane są licencje:</w:t>
            </w:r>
          </w:p>
          <w:p w14:paraId="06418698" w14:textId="334E5B2C" w:rsidR="00907C65" w:rsidRPr="00B15D8D" w:rsidRDefault="00335265" w:rsidP="005D43B2">
            <w:pPr>
              <w:spacing w:before="60" w:after="60"/>
              <w:jc w:val="both"/>
              <w:rPr>
                <w:rFonts w:ascii="Times New Roman" w:hAnsi="Times New Roman"/>
                <w:color w:val="000000"/>
                <w:sz w:val="20"/>
                <w:szCs w:val="20"/>
              </w:rPr>
            </w:pPr>
            <w:r w:rsidRPr="00B15D8D">
              <w:rPr>
                <w:rFonts w:ascii="Times New Roman" w:hAnsi="Times New Roman"/>
                <w:color w:val="000000"/>
                <w:sz w:val="20"/>
                <w:szCs w:val="20"/>
              </w:rPr>
              <w:lastRenderedPageBreak/>
              <w:t xml:space="preserve">     Kontrola Aplikacji, IPS, Antywirus (z uwzględnieniem sygnatur do ochrony urządzeń mobilnych - co najmniej dla systemu operacyjnego Android), Analiza typu </w:t>
            </w:r>
            <w:proofErr w:type="spellStart"/>
            <w:r w:rsidRPr="00B15D8D">
              <w:rPr>
                <w:rFonts w:ascii="Times New Roman" w:hAnsi="Times New Roman"/>
                <w:color w:val="000000"/>
                <w:sz w:val="20"/>
                <w:szCs w:val="20"/>
              </w:rPr>
              <w:t>Sandbox</w:t>
            </w:r>
            <w:proofErr w:type="spellEnd"/>
            <w:r w:rsidRPr="00B15D8D">
              <w:rPr>
                <w:rFonts w:ascii="Times New Roman" w:hAnsi="Times New Roman"/>
                <w:color w:val="000000"/>
                <w:sz w:val="20"/>
                <w:szCs w:val="20"/>
              </w:rPr>
              <w:t xml:space="preserve"> </w:t>
            </w:r>
            <w:proofErr w:type="spellStart"/>
            <w:r w:rsidRPr="00B15D8D">
              <w:rPr>
                <w:rFonts w:ascii="Times New Roman" w:hAnsi="Times New Roman"/>
                <w:color w:val="000000"/>
                <w:sz w:val="20"/>
                <w:szCs w:val="20"/>
              </w:rPr>
              <w:t>cloud</w:t>
            </w:r>
            <w:proofErr w:type="spellEnd"/>
            <w:r w:rsidRPr="00B15D8D">
              <w:rPr>
                <w:rFonts w:ascii="Times New Roman" w:hAnsi="Times New Roman"/>
                <w:color w:val="000000"/>
                <w:sz w:val="20"/>
                <w:szCs w:val="20"/>
              </w:rPr>
              <w:t xml:space="preserve">, </w:t>
            </w:r>
            <w:proofErr w:type="spellStart"/>
            <w:r w:rsidRPr="00B15D8D">
              <w:rPr>
                <w:rFonts w:ascii="Times New Roman" w:hAnsi="Times New Roman"/>
                <w:color w:val="000000"/>
                <w:sz w:val="20"/>
                <w:szCs w:val="20"/>
              </w:rPr>
              <w:t>Antyspam</w:t>
            </w:r>
            <w:proofErr w:type="spellEnd"/>
            <w:r w:rsidRPr="00B15D8D">
              <w:rPr>
                <w:rFonts w:ascii="Times New Roman" w:hAnsi="Times New Roman"/>
                <w:color w:val="000000"/>
                <w:sz w:val="20"/>
                <w:szCs w:val="20"/>
              </w:rPr>
              <w:t xml:space="preserve">, </w:t>
            </w:r>
            <w:r w:rsidRPr="00B15D8D">
              <w:rPr>
                <w:rFonts w:ascii="Times New Roman" w:hAnsi="Times New Roman"/>
                <w:color w:val="000000" w:themeColor="text1"/>
                <w:sz w:val="20"/>
                <w:szCs w:val="20"/>
              </w:rPr>
              <w:t xml:space="preserve">Web </w:t>
            </w:r>
            <w:proofErr w:type="spellStart"/>
            <w:r w:rsidRPr="00B15D8D">
              <w:rPr>
                <w:rFonts w:ascii="Times New Roman" w:hAnsi="Times New Roman"/>
                <w:color w:val="000000" w:themeColor="text1"/>
                <w:sz w:val="20"/>
                <w:szCs w:val="20"/>
              </w:rPr>
              <w:t>Filtering</w:t>
            </w:r>
            <w:proofErr w:type="spellEnd"/>
            <w:r w:rsidRPr="00B15D8D">
              <w:rPr>
                <w:rFonts w:ascii="Times New Roman" w:hAnsi="Times New Roman"/>
                <w:color w:val="000000" w:themeColor="text1"/>
                <w:sz w:val="20"/>
                <w:szCs w:val="20"/>
              </w:rPr>
              <w:t xml:space="preserve">, bazy </w:t>
            </w:r>
            <w:proofErr w:type="spellStart"/>
            <w:r w:rsidRPr="00B15D8D">
              <w:rPr>
                <w:rFonts w:ascii="Times New Roman" w:hAnsi="Times New Roman"/>
                <w:color w:val="000000" w:themeColor="text1"/>
                <w:sz w:val="20"/>
                <w:szCs w:val="20"/>
              </w:rPr>
              <w:t>reputacyjne</w:t>
            </w:r>
            <w:proofErr w:type="spellEnd"/>
            <w:r w:rsidRPr="00B15D8D">
              <w:rPr>
                <w:rFonts w:ascii="Times New Roman" w:hAnsi="Times New Roman"/>
                <w:color w:val="000000" w:themeColor="text1"/>
                <w:sz w:val="20"/>
                <w:szCs w:val="20"/>
              </w:rPr>
              <w:t xml:space="preserve"> adresów IP/domen</w:t>
            </w:r>
            <w:r w:rsidR="00441FB4" w:rsidRPr="00B15D8D">
              <w:rPr>
                <w:rFonts w:ascii="Times New Roman" w:hAnsi="Times New Roman"/>
                <w:color w:val="000000" w:themeColor="text1"/>
                <w:sz w:val="20"/>
                <w:szCs w:val="20"/>
              </w:rPr>
              <w:t xml:space="preserve">; </w:t>
            </w:r>
            <w:r w:rsidR="0065498C" w:rsidRPr="00B15D8D">
              <w:rPr>
                <w:rFonts w:ascii="Times New Roman" w:hAnsi="Times New Roman"/>
                <w:color w:val="000000" w:themeColor="text1"/>
                <w:sz w:val="20"/>
                <w:szCs w:val="20"/>
              </w:rPr>
              <w:t>Weryfikacja zgodności konfiguracji z dobrymi praktykami producenta (audyt konfiguracji i polityk urządzenia)</w:t>
            </w:r>
            <w:del w:id="14" w:author="Marta Skonieczna-Herman" w:date="2026-02-25T11:32:00Z" w16du:dateUtc="2026-02-25T10:32:00Z">
              <w:r w:rsidR="0065498C" w:rsidRPr="00B15D8D" w:rsidDel="002B0269">
                <w:rPr>
                  <w:rFonts w:ascii="Times New Roman" w:hAnsi="Times New Roman"/>
                  <w:color w:val="000000" w:themeColor="text1"/>
                  <w:sz w:val="20"/>
                  <w:szCs w:val="20"/>
                </w:rPr>
                <w:delText xml:space="preserve"> </w:delText>
              </w:r>
            </w:del>
            <w:r w:rsidRPr="00B15D8D">
              <w:rPr>
                <w:rFonts w:ascii="Times New Roman" w:hAnsi="Times New Roman"/>
                <w:color w:val="000000" w:themeColor="text1"/>
                <w:sz w:val="20"/>
                <w:szCs w:val="20"/>
              </w:rPr>
              <w:t xml:space="preserve"> na okres</w:t>
            </w:r>
            <w:r w:rsidR="00897196" w:rsidRPr="00B15D8D">
              <w:rPr>
                <w:rFonts w:ascii="Times New Roman" w:hAnsi="Times New Roman"/>
                <w:color w:val="000000" w:themeColor="text1"/>
                <w:sz w:val="20"/>
                <w:szCs w:val="20"/>
              </w:rPr>
              <w:t xml:space="preserve"> 60</w:t>
            </w:r>
            <w:r w:rsidRPr="00B15D8D">
              <w:rPr>
                <w:rFonts w:ascii="Times New Roman" w:hAnsi="Times New Roman"/>
                <w:color w:val="000000" w:themeColor="text1"/>
                <w:sz w:val="20"/>
                <w:szCs w:val="20"/>
              </w:rPr>
              <w:t xml:space="preserve"> miesięcy. </w:t>
            </w:r>
          </w:p>
        </w:tc>
        <w:tc>
          <w:tcPr>
            <w:tcW w:w="1654" w:type="dxa"/>
          </w:tcPr>
          <w:p w14:paraId="1AD536EF" w14:textId="385D17FF" w:rsidR="00907C65" w:rsidRPr="00E732B0" w:rsidRDefault="00D019CF" w:rsidP="00173258">
            <w:pPr>
              <w:spacing w:before="60" w:after="60"/>
              <w:jc w:val="center"/>
              <w:rPr>
                <w:rFonts w:ascii="Times New Roman" w:hAnsi="Times New Roman"/>
                <w:color w:val="000000"/>
                <w:sz w:val="20"/>
                <w:szCs w:val="20"/>
              </w:rPr>
            </w:pPr>
            <w:r w:rsidRPr="00E732B0">
              <w:rPr>
                <w:rFonts w:ascii="Times New Roman" w:hAnsi="Times New Roman"/>
                <w:color w:val="000000"/>
                <w:sz w:val="20"/>
                <w:szCs w:val="20"/>
              </w:rPr>
              <w:lastRenderedPageBreak/>
              <w:t>Tak</w:t>
            </w:r>
          </w:p>
        </w:tc>
        <w:tc>
          <w:tcPr>
            <w:tcW w:w="1653" w:type="dxa"/>
          </w:tcPr>
          <w:p w14:paraId="00A92DC5"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tc>
      </w:tr>
      <w:tr w:rsidR="00907C65" w:rsidRPr="00E732B0" w14:paraId="6186089F" w14:textId="77777777" w:rsidTr="00907C65">
        <w:trPr>
          <w:trHeight w:val="567"/>
        </w:trPr>
        <w:tc>
          <w:tcPr>
            <w:tcW w:w="1134" w:type="dxa"/>
            <w:tcMar>
              <w:top w:w="0" w:type="dxa"/>
              <w:left w:w="108" w:type="dxa"/>
              <w:bottom w:w="0" w:type="dxa"/>
              <w:right w:w="108" w:type="dxa"/>
            </w:tcMar>
            <w:vAlign w:val="center"/>
          </w:tcPr>
          <w:p w14:paraId="397B9D9B" w14:textId="77777777" w:rsidR="00907C65" w:rsidRPr="00E732B0" w:rsidRDefault="00907C65"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5E441038" w14:textId="77777777" w:rsidR="00C02F0E" w:rsidRPr="00B15D8D" w:rsidRDefault="00C02F0E" w:rsidP="00C02F0E">
            <w:pPr>
              <w:spacing w:before="60" w:after="60"/>
              <w:rPr>
                <w:rFonts w:ascii="Times New Roman" w:hAnsi="Times New Roman"/>
                <w:b/>
                <w:bCs/>
                <w:color w:val="000000"/>
                <w:sz w:val="20"/>
                <w:szCs w:val="20"/>
              </w:rPr>
            </w:pPr>
            <w:r w:rsidRPr="00B15D8D">
              <w:rPr>
                <w:rFonts w:ascii="Times New Roman" w:hAnsi="Times New Roman"/>
                <w:b/>
                <w:bCs/>
                <w:color w:val="000000"/>
                <w:sz w:val="20"/>
                <w:szCs w:val="20"/>
              </w:rPr>
              <w:t>Gwarancja oraz wsparcie</w:t>
            </w:r>
          </w:p>
          <w:p w14:paraId="565A09AA" w14:textId="6EFF0C69" w:rsidR="00907C65" w:rsidRPr="00B15D8D" w:rsidRDefault="00C02F0E" w:rsidP="00D019CF">
            <w:pPr>
              <w:spacing w:before="60" w:after="60"/>
              <w:jc w:val="both"/>
              <w:rPr>
                <w:rFonts w:ascii="Times New Roman" w:hAnsi="Times New Roman"/>
                <w:color w:val="000000"/>
                <w:sz w:val="20"/>
                <w:szCs w:val="20"/>
              </w:rPr>
            </w:pPr>
            <w:r w:rsidRPr="00B15D8D">
              <w:rPr>
                <w:rFonts w:ascii="Times New Roman" w:hAnsi="Times New Roman"/>
                <w:color w:val="000000"/>
                <w:sz w:val="20"/>
                <w:szCs w:val="20"/>
              </w:rPr>
              <w:t xml:space="preserve">System jest objęty serwisem gwarancyjnym producenta </w:t>
            </w:r>
            <w:r w:rsidR="00EF5246" w:rsidRPr="00EF5246">
              <w:rPr>
                <w:rFonts w:ascii="Times New Roman" w:hAnsi="Times New Roman"/>
                <w:color w:val="000000"/>
                <w:sz w:val="20"/>
                <w:szCs w:val="20"/>
              </w:rPr>
              <w:t>lub autoryzowanego partnera serwisowego</w:t>
            </w:r>
            <w:r w:rsidR="00EF5246">
              <w:rPr>
                <w:rFonts w:ascii="Times New Roman" w:hAnsi="Times New Roman"/>
                <w:color w:val="000000"/>
                <w:sz w:val="20"/>
                <w:szCs w:val="20"/>
              </w:rPr>
              <w:t xml:space="preserve"> </w:t>
            </w:r>
            <w:r w:rsidRPr="00B15D8D">
              <w:rPr>
                <w:rFonts w:ascii="Times New Roman" w:hAnsi="Times New Roman"/>
                <w:color w:val="000000"/>
                <w:sz w:val="20"/>
                <w:szCs w:val="20"/>
              </w:rPr>
              <w:t xml:space="preserve">przez okres </w:t>
            </w:r>
            <w:r w:rsidR="00897196" w:rsidRPr="00B15D8D">
              <w:rPr>
                <w:rFonts w:ascii="Times New Roman" w:hAnsi="Times New Roman"/>
                <w:color w:val="000000"/>
                <w:sz w:val="20"/>
                <w:szCs w:val="20"/>
              </w:rPr>
              <w:t xml:space="preserve">60 </w:t>
            </w:r>
            <w:r w:rsidRPr="00B15D8D">
              <w:rPr>
                <w:rFonts w:ascii="Times New Roman" w:hAnsi="Times New Roman"/>
                <w:color w:val="000000"/>
                <w:sz w:val="20"/>
                <w:szCs w:val="20"/>
              </w:rPr>
              <w:t>miesięcy, polegającym na naprawie lub wymianie urządzenia w przypadku jego wadliwości. W ramach tego serwisu producent</w:t>
            </w:r>
            <w:r w:rsidR="00EF5246">
              <w:rPr>
                <w:rFonts w:ascii="Times New Roman" w:hAnsi="Times New Roman"/>
                <w:color w:val="000000"/>
                <w:sz w:val="20"/>
                <w:szCs w:val="20"/>
              </w:rPr>
              <w:t xml:space="preserve"> lub autoryzowany partner serwisowy</w:t>
            </w:r>
            <w:r w:rsidRPr="00B15D8D">
              <w:rPr>
                <w:rFonts w:ascii="Times New Roman" w:hAnsi="Times New Roman"/>
                <w:color w:val="000000"/>
                <w:sz w:val="20"/>
                <w:szCs w:val="20"/>
              </w:rPr>
              <w:t xml:space="preserve"> zapewnia dostęp do aktualizacji oprogramowania i wsparcie techniczne w trybie 24x7 przez dedykowany moduł internetowy oraz infolinię. </w:t>
            </w:r>
          </w:p>
        </w:tc>
        <w:tc>
          <w:tcPr>
            <w:tcW w:w="1654" w:type="dxa"/>
          </w:tcPr>
          <w:p w14:paraId="5731AE1A" w14:textId="5A627617" w:rsidR="00907C65" w:rsidRPr="00E732B0" w:rsidRDefault="00D019CF" w:rsidP="00173258">
            <w:pPr>
              <w:spacing w:before="60" w:after="60"/>
              <w:jc w:val="center"/>
              <w:rPr>
                <w:rFonts w:ascii="Times New Roman" w:hAnsi="Times New Roman"/>
                <w:color w:val="000000"/>
                <w:sz w:val="20"/>
                <w:szCs w:val="20"/>
              </w:rPr>
            </w:pPr>
            <w:r w:rsidRPr="00E732B0">
              <w:rPr>
                <w:rFonts w:ascii="Times New Roman" w:hAnsi="Times New Roman"/>
                <w:color w:val="000000"/>
                <w:sz w:val="20"/>
                <w:szCs w:val="20"/>
              </w:rPr>
              <w:t>Tak</w:t>
            </w:r>
          </w:p>
        </w:tc>
        <w:tc>
          <w:tcPr>
            <w:tcW w:w="1653" w:type="dxa"/>
          </w:tcPr>
          <w:p w14:paraId="455239E3"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p w14:paraId="27F0F224" w14:textId="77777777" w:rsidR="00AD44D4" w:rsidRPr="00E732B0" w:rsidRDefault="00AD44D4" w:rsidP="00173258">
            <w:pPr>
              <w:suppressAutoHyphens w:val="0"/>
              <w:spacing w:after="0"/>
              <w:jc w:val="center"/>
              <w:textAlignment w:val="auto"/>
              <w:rPr>
                <w:rFonts w:ascii="Times New Roman" w:eastAsia="Arial Narrow" w:hAnsi="Times New Roman"/>
                <w:color w:val="000000" w:themeColor="text1"/>
                <w:sz w:val="20"/>
                <w:szCs w:val="20"/>
              </w:rPr>
            </w:pPr>
          </w:p>
        </w:tc>
      </w:tr>
      <w:tr w:rsidR="00907C65" w:rsidRPr="00E732B0" w14:paraId="1FB899AC" w14:textId="77777777" w:rsidTr="00907C65">
        <w:trPr>
          <w:trHeight w:val="567"/>
        </w:trPr>
        <w:tc>
          <w:tcPr>
            <w:tcW w:w="1134" w:type="dxa"/>
            <w:tcMar>
              <w:top w:w="0" w:type="dxa"/>
              <w:left w:w="108" w:type="dxa"/>
              <w:bottom w:w="0" w:type="dxa"/>
              <w:right w:w="108" w:type="dxa"/>
            </w:tcMar>
            <w:vAlign w:val="center"/>
          </w:tcPr>
          <w:p w14:paraId="6E05A8C8" w14:textId="77777777" w:rsidR="00907C65" w:rsidRPr="00E732B0" w:rsidRDefault="00907C65"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6A28E582" w14:textId="09117759" w:rsidR="00907C65" w:rsidRPr="00E732B0" w:rsidRDefault="003F4E7A" w:rsidP="00D019CF">
            <w:pPr>
              <w:spacing w:before="60" w:after="60"/>
              <w:jc w:val="both"/>
              <w:rPr>
                <w:rFonts w:ascii="Times New Roman" w:hAnsi="Times New Roman"/>
                <w:color w:val="000000"/>
                <w:sz w:val="20"/>
                <w:szCs w:val="20"/>
              </w:rPr>
            </w:pPr>
            <w:r w:rsidRPr="00E732B0">
              <w:rPr>
                <w:rFonts w:ascii="Times New Roman" w:hAnsi="Times New Roman"/>
                <w:color w:val="000000"/>
                <w:sz w:val="20"/>
                <w:szCs w:val="20"/>
              </w:rPr>
              <w:t xml:space="preserve">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E732B0">
              <w:rPr>
                <w:rFonts w:ascii="Times New Roman" w:hAnsi="Times New Roman"/>
                <w:color w:val="000000"/>
                <w:sz w:val="20"/>
                <w:szCs w:val="20"/>
              </w:rPr>
              <w:t>późn</w:t>
            </w:r>
            <w:proofErr w:type="spellEnd"/>
            <w:r w:rsidRPr="00E732B0">
              <w:rPr>
                <w:rFonts w:ascii="Times New Roman" w:hAnsi="Times New Roman"/>
                <w:color w:val="000000"/>
                <w:sz w:val="20"/>
                <w:szCs w:val="20"/>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tc>
        <w:tc>
          <w:tcPr>
            <w:tcW w:w="1654" w:type="dxa"/>
          </w:tcPr>
          <w:p w14:paraId="3DF998F3" w14:textId="056175D5" w:rsidR="00907C65" w:rsidRPr="00E732B0" w:rsidRDefault="003F4E7A" w:rsidP="00173258">
            <w:pPr>
              <w:spacing w:before="60" w:after="60"/>
              <w:jc w:val="center"/>
              <w:rPr>
                <w:rFonts w:ascii="Times New Roman" w:hAnsi="Times New Roman"/>
                <w:color w:val="000000"/>
                <w:sz w:val="20"/>
                <w:szCs w:val="20"/>
              </w:rPr>
            </w:pPr>
            <w:r w:rsidRPr="00E732B0">
              <w:rPr>
                <w:rFonts w:ascii="Times New Roman" w:hAnsi="Times New Roman"/>
                <w:color w:val="000000"/>
                <w:sz w:val="20"/>
                <w:szCs w:val="20"/>
              </w:rPr>
              <w:t>Podać</w:t>
            </w:r>
            <w:ins w:id="15" w:author="Marta Skonieczna-Herman" w:date="2026-02-25T11:32:00Z" w16du:dateUtc="2026-02-25T10:32:00Z">
              <w:r w:rsidR="002B0269">
                <w:rPr>
                  <w:rFonts w:ascii="Times New Roman" w:hAnsi="Times New Roman"/>
                  <w:color w:val="000000"/>
                  <w:sz w:val="20"/>
                  <w:szCs w:val="20"/>
                </w:rPr>
                <w:t>,</w:t>
              </w:r>
            </w:ins>
            <w:r w:rsidRPr="00E732B0">
              <w:rPr>
                <w:rFonts w:ascii="Times New Roman" w:hAnsi="Times New Roman"/>
                <w:color w:val="000000"/>
                <w:sz w:val="20"/>
                <w:szCs w:val="20"/>
              </w:rPr>
              <w:t xml:space="preserve"> czy jest taki wymóg</w:t>
            </w:r>
          </w:p>
        </w:tc>
        <w:tc>
          <w:tcPr>
            <w:tcW w:w="1653" w:type="dxa"/>
          </w:tcPr>
          <w:p w14:paraId="2B6D6B42"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tc>
      </w:tr>
      <w:tr w:rsidR="00907C65" w:rsidRPr="00E732B0" w14:paraId="14B5A46D" w14:textId="77777777" w:rsidTr="00907C65">
        <w:trPr>
          <w:trHeight w:val="567"/>
        </w:trPr>
        <w:tc>
          <w:tcPr>
            <w:tcW w:w="1134" w:type="dxa"/>
            <w:tcMar>
              <w:top w:w="0" w:type="dxa"/>
              <w:left w:w="108" w:type="dxa"/>
              <w:bottom w:w="0" w:type="dxa"/>
              <w:right w:w="108" w:type="dxa"/>
            </w:tcMar>
            <w:vAlign w:val="center"/>
          </w:tcPr>
          <w:p w14:paraId="07EC1508" w14:textId="498C1041" w:rsidR="00907C65" w:rsidRPr="00E732B0" w:rsidRDefault="00907C65"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06EF9A91" w14:textId="020F23DF" w:rsidR="00907C65" w:rsidRPr="00E732B0" w:rsidRDefault="00CD7094" w:rsidP="00D019CF">
            <w:pPr>
              <w:spacing w:before="60" w:after="60"/>
              <w:jc w:val="both"/>
              <w:rPr>
                <w:rFonts w:ascii="Times New Roman" w:hAnsi="Times New Roman"/>
                <w:color w:val="000000"/>
                <w:sz w:val="20"/>
                <w:szCs w:val="20"/>
              </w:rPr>
            </w:pPr>
            <w:r w:rsidRPr="00E732B0">
              <w:rPr>
                <w:rFonts w:ascii="Times New Roman" w:hAnsi="Times New Roman"/>
                <w:color w:val="000000"/>
                <w:sz w:val="20"/>
                <w:szCs w:val="20"/>
              </w:rPr>
              <w:t xml:space="preserve">Na wezwanie Zamawiającego </w:t>
            </w:r>
            <w:r w:rsidR="00B01C6E" w:rsidRPr="00E732B0">
              <w:rPr>
                <w:rFonts w:ascii="Times New Roman" w:hAnsi="Times New Roman"/>
                <w:color w:val="000000"/>
                <w:sz w:val="20"/>
                <w:szCs w:val="20"/>
              </w:rPr>
              <w:t>Oferent winien przedłożyć oświadczenie producenta lub autoryzowanego dystrybutora producenta na terenie Polski, iż oferent posiada autoryzację producenta w zakresie sprzedaży oferowanych rozwiązań</w:t>
            </w:r>
            <w:r w:rsidR="00AE13CB" w:rsidRPr="00E732B0">
              <w:rPr>
                <w:rFonts w:ascii="Times New Roman" w:hAnsi="Times New Roman"/>
                <w:color w:val="000000"/>
                <w:sz w:val="20"/>
                <w:szCs w:val="20"/>
              </w:rPr>
              <w:t>.</w:t>
            </w:r>
          </w:p>
        </w:tc>
        <w:tc>
          <w:tcPr>
            <w:tcW w:w="1654" w:type="dxa"/>
          </w:tcPr>
          <w:p w14:paraId="31096B2B" w14:textId="6657E6E4" w:rsidR="00907C65" w:rsidRPr="00E732B0" w:rsidRDefault="003F4E7A" w:rsidP="00173258">
            <w:pPr>
              <w:spacing w:before="60" w:after="60"/>
              <w:jc w:val="center"/>
              <w:rPr>
                <w:rFonts w:ascii="Times New Roman" w:hAnsi="Times New Roman"/>
                <w:color w:val="000000"/>
                <w:sz w:val="20"/>
                <w:szCs w:val="20"/>
              </w:rPr>
            </w:pPr>
            <w:r w:rsidRPr="00E732B0">
              <w:rPr>
                <w:rFonts w:ascii="Times New Roman" w:hAnsi="Times New Roman"/>
                <w:color w:val="000000"/>
                <w:sz w:val="20"/>
                <w:szCs w:val="20"/>
              </w:rPr>
              <w:t>T</w:t>
            </w:r>
            <w:r w:rsidR="00CD7094" w:rsidRPr="00E732B0">
              <w:rPr>
                <w:rFonts w:ascii="Times New Roman" w:hAnsi="Times New Roman"/>
                <w:color w:val="000000"/>
                <w:sz w:val="20"/>
                <w:szCs w:val="20"/>
              </w:rPr>
              <w:t>ak</w:t>
            </w:r>
          </w:p>
        </w:tc>
        <w:tc>
          <w:tcPr>
            <w:tcW w:w="1653" w:type="dxa"/>
          </w:tcPr>
          <w:p w14:paraId="3CF3B83B"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p w14:paraId="516116D4" w14:textId="77777777" w:rsidR="00AE13CB" w:rsidRPr="00E732B0" w:rsidRDefault="00AE13CB" w:rsidP="00173258">
            <w:pPr>
              <w:suppressAutoHyphens w:val="0"/>
              <w:spacing w:after="0"/>
              <w:jc w:val="center"/>
              <w:textAlignment w:val="auto"/>
              <w:rPr>
                <w:rFonts w:ascii="Times New Roman" w:eastAsia="Arial Narrow" w:hAnsi="Times New Roman"/>
                <w:color w:val="000000" w:themeColor="text1"/>
                <w:sz w:val="20"/>
                <w:szCs w:val="20"/>
              </w:rPr>
            </w:pPr>
          </w:p>
        </w:tc>
      </w:tr>
      <w:tr w:rsidR="00AE13CB" w:rsidRPr="00E732B0" w14:paraId="269CD814" w14:textId="77777777" w:rsidTr="00907C65">
        <w:trPr>
          <w:trHeight w:val="567"/>
        </w:trPr>
        <w:tc>
          <w:tcPr>
            <w:tcW w:w="1134" w:type="dxa"/>
            <w:tcMar>
              <w:top w:w="0" w:type="dxa"/>
              <w:left w:w="108" w:type="dxa"/>
              <w:bottom w:w="0" w:type="dxa"/>
              <w:right w:w="108" w:type="dxa"/>
            </w:tcMar>
            <w:vAlign w:val="center"/>
          </w:tcPr>
          <w:p w14:paraId="49AA91D6" w14:textId="77777777" w:rsidR="00AE13CB" w:rsidRPr="00E732B0" w:rsidRDefault="00AE13CB"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2FA9A7F1" w14:textId="74F0C8AD" w:rsidR="00AE13CB" w:rsidRPr="00E732B0" w:rsidRDefault="003D3A2E" w:rsidP="00B749D1">
            <w:pPr>
              <w:spacing w:before="60" w:after="60"/>
              <w:rPr>
                <w:rFonts w:ascii="Times New Roman" w:hAnsi="Times New Roman"/>
                <w:color w:val="000000"/>
                <w:sz w:val="20"/>
                <w:szCs w:val="20"/>
              </w:rPr>
            </w:pPr>
            <w:r w:rsidRPr="00E732B0">
              <w:rPr>
                <w:rFonts w:ascii="Times New Roman" w:hAnsi="Times New Roman"/>
                <w:color w:val="000000"/>
                <w:sz w:val="20"/>
                <w:szCs w:val="20"/>
              </w:rPr>
              <w:t xml:space="preserve">Uruchomienie wszystkich </w:t>
            </w:r>
            <w:r w:rsidR="0037091C" w:rsidRPr="00E732B0">
              <w:rPr>
                <w:rFonts w:ascii="Times New Roman" w:hAnsi="Times New Roman"/>
                <w:color w:val="000000"/>
                <w:sz w:val="20"/>
                <w:szCs w:val="20"/>
              </w:rPr>
              <w:t xml:space="preserve">licencji, </w:t>
            </w:r>
            <w:r w:rsidRPr="00E732B0">
              <w:rPr>
                <w:rFonts w:ascii="Times New Roman" w:hAnsi="Times New Roman"/>
                <w:color w:val="000000"/>
                <w:sz w:val="20"/>
                <w:szCs w:val="20"/>
              </w:rPr>
              <w:t xml:space="preserve">Serwisów oraz gwarancji (60 miesięcy) </w:t>
            </w:r>
            <w:r w:rsidR="0037091C" w:rsidRPr="00E732B0">
              <w:rPr>
                <w:rFonts w:ascii="Times New Roman" w:hAnsi="Times New Roman"/>
                <w:color w:val="000000"/>
                <w:sz w:val="20"/>
                <w:szCs w:val="20"/>
              </w:rPr>
              <w:t xml:space="preserve">liczy się od </w:t>
            </w:r>
            <w:r w:rsidR="0008031A" w:rsidRPr="00E732B0">
              <w:rPr>
                <w:rFonts w:ascii="Times New Roman" w:hAnsi="Times New Roman"/>
                <w:color w:val="000000"/>
                <w:sz w:val="20"/>
                <w:szCs w:val="20"/>
              </w:rPr>
              <w:t xml:space="preserve">daty </w:t>
            </w:r>
            <w:r w:rsidR="0037091C" w:rsidRPr="00E732B0">
              <w:rPr>
                <w:rFonts w:ascii="Times New Roman" w:hAnsi="Times New Roman"/>
                <w:color w:val="000000"/>
                <w:sz w:val="20"/>
                <w:szCs w:val="20"/>
              </w:rPr>
              <w:t xml:space="preserve">dostawy </w:t>
            </w:r>
            <w:r w:rsidRPr="00E732B0">
              <w:rPr>
                <w:rFonts w:ascii="Times New Roman" w:hAnsi="Times New Roman"/>
                <w:color w:val="000000"/>
                <w:sz w:val="20"/>
                <w:szCs w:val="20"/>
              </w:rPr>
              <w:t>rozwiązania</w:t>
            </w:r>
            <w:r w:rsidR="0037091C" w:rsidRPr="00E732B0">
              <w:rPr>
                <w:rFonts w:ascii="Times New Roman" w:hAnsi="Times New Roman"/>
                <w:color w:val="000000"/>
                <w:sz w:val="20"/>
                <w:szCs w:val="20"/>
              </w:rPr>
              <w:t xml:space="preserve"> do Zamawiającego.</w:t>
            </w:r>
          </w:p>
        </w:tc>
        <w:tc>
          <w:tcPr>
            <w:tcW w:w="1654" w:type="dxa"/>
          </w:tcPr>
          <w:p w14:paraId="1A9CA34B" w14:textId="131B20EE" w:rsidR="00AE13CB" w:rsidRPr="00E732B0" w:rsidRDefault="001529B2" w:rsidP="00173258">
            <w:pPr>
              <w:spacing w:before="60" w:after="60"/>
              <w:jc w:val="center"/>
              <w:rPr>
                <w:rFonts w:ascii="Times New Roman" w:hAnsi="Times New Roman"/>
                <w:color w:val="000000"/>
                <w:sz w:val="20"/>
                <w:szCs w:val="20"/>
              </w:rPr>
            </w:pPr>
            <w:r w:rsidRPr="00E732B0">
              <w:rPr>
                <w:rFonts w:ascii="Times New Roman" w:hAnsi="Times New Roman"/>
                <w:color w:val="000000"/>
                <w:sz w:val="20"/>
                <w:szCs w:val="20"/>
              </w:rPr>
              <w:t>Tak</w:t>
            </w:r>
          </w:p>
        </w:tc>
        <w:tc>
          <w:tcPr>
            <w:tcW w:w="1653" w:type="dxa"/>
          </w:tcPr>
          <w:p w14:paraId="06312674" w14:textId="77777777" w:rsidR="00AE13CB" w:rsidRPr="00E732B0" w:rsidRDefault="00AE13CB" w:rsidP="00173258">
            <w:pPr>
              <w:suppressAutoHyphens w:val="0"/>
              <w:spacing w:after="0"/>
              <w:jc w:val="center"/>
              <w:textAlignment w:val="auto"/>
              <w:rPr>
                <w:rFonts w:ascii="Times New Roman" w:eastAsia="Arial Narrow" w:hAnsi="Times New Roman"/>
                <w:color w:val="000000" w:themeColor="text1"/>
                <w:sz w:val="20"/>
                <w:szCs w:val="20"/>
              </w:rPr>
            </w:pPr>
          </w:p>
        </w:tc>
      </w:tr>
      <w:tr w:rsidR="007C0143" w:rsidRPr="00E732B0" w14:paraId="44F15BCB" w14:textId="77777777" w:rsidTr="00907C65">
        <w:trPr>
          <w:trHeight w:val="567"/>
        </w:trPr>
        <w:tc>
          <w:tcPr>
            <w:tcW w:w="1134" w:type="dxa"/>
            <w:tcMar>
              <w:top w:w="0" w:type="dxa"/>
              <w:left w:w="108" w:type="dxa"/>
              <w:bottom w:w="0" w:type="dxa"/>
              <w:right w:w="108" w:type="dxa"/>
            </w:tcMar>
            <w:vAlign w:val="center"/>
          </w:tcPr>
          <w:p w14:paraId="69B5CD85" w14:textId="77777777" w:rsidR="007C0143" w:rsidRPr="00E732B0" w:rsidRDefault="007C0143" w:rsidP="00897196">
            <w:pPr>
              <w:pStyle w:val="Akapitzlist"/>
              <w:spacing w:after="0"/>
              <w:ind w:left="927"/>
              <w:rPr>
                <w:rFonts w:ascii="Times New Roman" w:hAnsi="Times New Roman"/>
                <w:color w:val="000000" w:themeColor="text1"/>
                <w:sz w:val="20"/>
                <w:szCs w:val="20"/>
              </w:rPr>
            </w:pPr>
          </w:p>
        </w:tc>
        <w:tc>
          <w:tcPr>
            <w:tcW w:w="6116" w:type="dxa"/>
            <w:tcMar>
              <w:top w:w="0" w:type="dxa"/>
              <w:left w:w="108" w:type="dxa"/>
              <w:bottom w:w="0" w:type="dxa"/>
              <w:right w:w="108" w:type="dxa"/>
            </w:tcMar>
          </w:tcPr>
          <w:p w14:paraId="7E9A520C" w14:textId="51DDCCFC" w:rsidR="007C0143" w:rsidRPr="00E732B0" w:rsidRDefault="00897196" w:rsidP="00B749D1">
            <w:pPr>
              <w:spacing w:before="60" w:after="60"/>
              <w:rPr>
                <w:rFonts w:ascii="Times New Roman" w:hAnsi="Times New Roman"/>
                <w:b/>
                <w:bCs/>
                <w:color w:val="000000"/>
                <w:sz w:val="20"/>
                <w:szCs w:val="20"/>
              </w:rPr>
            </w:pPr>
            <w:r w:rsidRPr="00E732B0">
              <w:rPr>
                <w:rFonts w:ascii="Times New Roman" w:hAnsi="Times New Roman"/>
                <w:b/>
                <w:bCs/>
                <w:color w:val="000000"/>
                <w:sz w:val="20"/>
                <w:szCs w:val="20"/>
              </w:rPr>
              <w:t>Wdrożenie rozwiązania:</w:t>
            </w:r>
          </w:p>
        </w:tc>
        <w:tc>
          <w:tcPr>
            <w:tcW w:w="1654" w:type="dxa"/>
          </w:tcPr>
          <w:p w14:paraId="014AA015" w14:textId="1063DE3F" w:rsidR="007C0143" w:rsidRPr="00E732B0" w:rsidRDefault="001529B2" w:rsidP="00173258">
            <w:pPr>
              <w:spacing w:before="60" w:after="60"/>
              <w:jc w:val="center"/>
              <w:rPr>
                <w:rFonts w:ascii="Times New Roman" w:hAnsi="Times New Roman"/>
                <w:color w:val="000000"/>
                <w:sz w:val="20"/>
                <w:szCs w:val="20"/>
              </w:rPr>
            </w:pPr>
            <w:r w:rsidRPr="00E732B0">
              <w:rPr>
                <w:rFonts w:ascii="Times New Roman" w:hAnsi="Times New Roman"/>
                <w:color w:val="000000"/>
                <w:sz w:val="20"/>
                <w:szCs w:val="20"/>
              </w:rPr>
              <w:t>Tak</w:t>
            </w:r>
          </w:p>
        </w:tc>
        <w:tc>
          <w:tcPr>
            <w:tcW w:w="1653" w:type="dxa"/>
          </w:tcPr>
          <w:p w14:paraId="26EBF3B6" w14:textId="77777777" w:rsidR="007C0143" w:rsidRPr="00E732B0" w:rsidRDefault="007C0143" w:rsidP="00173258">
            <w:pPr>
              <w:suppressAutoHyphens w:val="0"/>
              <w:spacing w:after="0"/>
              <w:jc w:val="center"/>
              <w:textAlignment w:val="auto"/>
              <w:rPr>
                <w:rFonts w:ascii="Times New Roman" w:eastAsia="Arial Narrow" w:hAnsi="Times New Roman"/>
                <w:color w:val="000000" w:themeColor="text1"/>
                <w:sz w:val="20"/>
                <w:szCs w:val="20"/>
              </w:rPr>
            </w:pPr>
          </w:p>
        </w:tc>
      </w:tr>
      <w:tr w:rsidR="00907C65" w:rsidRPr="00E732B0" w14:paraId="30E44540" w14:textId="77777777" w:rsidTr="00907C65">
        <w:trPr>
          <w:trHeight w:val="567"/>
        </w:trPr>
        <w:tc>
          <w:tcPr>
            <w:tcW w:w="1134" w:type="dxa"/>
            <w:tcMar>
              <w:top w:w="0" w:type="dxa"/>
              <w:left w:w="108" w:type="dxa"/>
              <w:bottom w:w="0" w:type="dxa"/>
              <w:right w:w="108" w:type="dxa"/>
            </w:tcMar>
            <w:vAlign w:val="center"/>
          </w:tcPr>
          <w:p w14:paraId="1771A22C" w14:textId="77777777" w:rsidR="00907C65" w:rsidRPr="00E732B0" w:rsidRDefault="00907C65" w:rsidP="00824ECE">
            <w:pPr>
              <w:pStyle w:val="Akapitzlist"/>
              <w:numPr>
                <w:ilvl w:val="0"/>
                <w:numId w:val="2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4772509B" w14:textId="77777777" w:rsidR="007A27A6" w:rsidRPr="00E732B0" w:rsidRDefault="007A27A6" w:rsidP="001A3B93">
            <w:pPr>
              <w:suppressAutoHyphens w:val="0"/>
              <w:autoSpaceDN/>
              <w:spacing w:after="0"/>
              <w:jc w:val="both"/>
              <w:textAlignment w:val="auto"/>
              <w:rPr>
                <w:rFonts w:ascii="Times New Roman" w:hAnsi="Times New Roman"/>
                <w:sz w:val="20"/>
                <w:szCs w:val="20"/>
              </w:rPr>
            </w:pPr>
            <w:r w:rsidRPr="00E732B0">
              <w:rPr>
                <w:rFonts w:ascii="Times New Roman" w:hAnsi="Times New Roman"/>
                <w:sz w:val="20"/>
                <w:szCs w:val="20"/>
              </w:rPr>
              <w:t>Dostawa sprzętu zgodnie z niniejszymi wymaganiami.</w:t>
            </w:r>
          </w:p>
          <w:p w14:paraId="600F4116" w14:textId="77777777" w:rsidR="009E673F" w:rsidRPr="00E732B0" w:rsidRDefault="007A27A6" w:rsidP="001A3B93">
            <w:pPr>
              <w:suppressAutoHyphens w:val="0"/>
              <w:autoSpaceDN/>
              <w:spacing w:after="0"/>
              <w:jc w:val="both"/>
              <w:textAlignment w:val="auto"/>
              <w:rPr>
                <w:rFonts w:ascii="Times New Roman" w:hAnsi="Times New Roman"/>
                <w:sz w:val="20"/>
                <w:szCs w:val="20"/>
              </w:rPr>
            </w:pPr>
            <w:r w:rsidRPr="00E732B0">
              <w:rPr>
                <w:rFonts w:ascii="Times New Roman" w:hAnsi="Times New Roman"/>
                <w:sz w:val="20"/>
                <w:szCs w:val="20"/>
              </w:rPr>
              <w:t xml:space="preserve">Wykonawca jest zobowiązany do przygotowania dokumentu projektu technicznego przed rozpoczęciem prac instalacyjnych. Dokument projektu technicznego powinien zawierać </w:t>
            </w:r>
            <w:r w:rsidR="00D233DC" w:rsidRPr="00E732B0">
              <w:rPr>
                <w:rFonts w:ascii="Times New Roman" w:hAnsi="Times New Roman"/>
                <w:sz w:val="20"/>
                <w:szCs w:val="20"/>
              </w:rPr>
              <w:t>analiz</w:t>
            </w:r>
            <w:r w:rsidR="00E96076" w:rsidRPr="00E732B0">
              <w:rPr>
                <w:rFonts w:ascii="Times New Roman" w:hAnsi="Times New Roman"/>
                <w:sz w:val="20"/>
                <w:szCs w:val="20"/>
              </w:rPr>
              <w:t>ę</w:t>
            </w:r>
            <w:r w:rsidR="00D233DC" w:rsidRPr="00E732B0">
              <w:rPr>
                <w:rFonts w:ascii="Times New Roman" w:hAnsi="Times New Roman"/>
                <w:sz w:val="20"/>
                <w:szCs w:val="20"/>
              </w:rPr>
              <w:t xml:space="preserve"> obecnego stanu in</w:t>
            </w:r>
            <w:r w:rsidR="00900649" w:rsidRPr="00E732B0">
              <w:rPr>
                <w:rFonts w:ascii="Times New Roman" w:hAnsi="Times New Roman"/>
                <w:sz w:val="20"/>
                <w:szCs w:val="20"/>
              </w:rPr>
              <w:t xml:space="preserve">frastruktury sieciowej </w:t>
            </w:r>
            <w:r w:rsidR="00B6419B" w:rsidRPr="00E732B0">
              <w:rPr>
                <w:rFonts w:ascii="Times New Roman" w:hAnsi="Times New Roman"/>
                <w:sz w:val="20"/>
                <w:szCs w:val="20"/>
              </w:rPr>
              <w:t>Szpitala,</w:t>
            </w:r>
            <w:r w:rsidR="00D233DC" w:rsidRPr="00E732B0">
              <w:rPr>
                <w:rFonts w:ascii="Times New Roman" w:hAnsi="Times New Roman"/>
                <w:sz w:val="20"/>
                <w:szCs w:val="20"/>
              </w:rPr>
              <w:t xml:space="preserve"> </w:t>
            </w:r>
            <w:r w:rsidR="00167924" w:rsidRPr="00E732B0">
              <w:rPr>
                <w:rFonts w:ascii="Times New Roman" w:hAnsi="Times New Roman"/>
                <w:sz w:val="20"/>
                <w:szCs w:val="20"/>
              </w:rPr>
              <w:t xml:space="preserve">określenie </w:t>
            </w:r>
            <w:r w:rsidR="00D233DC" w:rsidRPr="00E732B0">
              <w:rPr>
                <w:rFonts w:ascii="Times New Roman" w:hAnsi="Times New Roman"/>
                <w:sz w:val="20"/>
                <w:szCs w:val="20"/>
              </w:rPr>
              <w:t>wolumenu</w:t>
            </w:r>
            <w:r w:rsidR="008D14FF" w:rsidRPr="00E732B0">
              <w:rPr>
                <w:rFonts w:ascii="Times New Roman" w:hAnsi="Times New Roman"/>
                <w:sz w:val="20"/>
                <w:szCs w:val="20"/>
              </w:rPr>
              <w:t xml:space="preserve"> i</w:t>
            </w:r>
            <w:r w:rsidR="00D233DC" w:rsidRPr="00E732B0">
              <w:rPr>
                <w:rFonts w:ascii="Times New Roman" w:hAnsi="Times New Roman"/>
                <w:sz w:val="20"/>
                <w:szCs w:val="20"/>
              </w:rPr>
              <w:t> przyrostu logów</w:t>
            </w:r>
            <w:r w:rsidR="00B6419B" w:rsidRPr="00E732B0">
              <w:rPr>
                <w:rFonts w:ascii="Times New Roman" w:hAnsi="Times New Roman"/>
                <w:sz w:val="20"/>
                <w:szCs w:val="20"/>
              </w:rPr>
              <w:t xml:space="preserve"> sieciowych</w:t>
            </w:r>
            <w:r w:rsidR="00D233DC" w:rsidRPr="00E732B0">
              <w:rPr>
                <w:rFonts w:ascii="Times New Roman" w:hAnsi="Times New Roman"/>
                <w:sz w:val="20"/>
                <w:szCs w:val="20"/>
              </w:rPr>
              <w:t>, typu incydentów.</w:t>
            </w:r>
          </w:p>
          <w:p w14:paraId="078B378F" w14:textId="671EDF0D" w:rsidR="00E625D9" w:rsidRPr="00E732B0" w:rsidRDefault="009E673F" w:rsidP="001A3B93">
            <w:pPr>
              <w:suppressAutoHyphens w:val="0"/>
              <w:autoSpaceDN/>
              <w:spacing w:after="0"/>
              <w:jc w:val="both"/>
              <w:textAlignment w:val="auto"/>
              <w:rPr>
                <w:rFonts w:ascii="Times New Roman" w:hAnsi="Times New Roman"/>
                <w:sz w:val="20"/>
                <w:szCs w:val="20"/>
              </w:rPr>
            </w:pPr>
            <w:r w:rsidRPr="00E732B0">
              <w:rPr>
                <w:rFonts w:ascii="Times New Roman" w:hAnsi="Times New Roman"/>
                <w:sz w:val="20"/>
                <w:szCs w:val="20"/>
              </w:rPr>
              <w:t>Dokument powinien zawierać zarówno</w:t>
            </w:r>
            <w:r w:rsidR="00D628B5" w:rsidRPr="00E732B0">
              <w:rPr>
                <w:rFonts w:ascii="Times New Roman" w:hAnsi="Times New Roman"/>
                <w:sz w:val="20"/>
                <w:szCs w:val="20"/>
              </w:rPr>
              <w:t xml:space="preserve"> </w:t>
            </w:r>
            <w:r w:rsidR="007A27A6" w:rsidRPr="00E732B0">
              <w:rPr>
                <w:rFonts w:ascii="Times New Roman" w:hAnsi="Times New Roman"/>
                <w:sz w:val="20"/>
                <w:szCs w:val="20"/>
              </w:rPr>
              <w:t>opis planowanej instalacji i głównych parametrów konfiguracji dostarczonego sprzętu jak i oprogramowania. Projekt musi również zawierać listę prac i zadań niezbędnych do wykonania po stronie Zamawiającego.</w:t>
            </w:r>
          </w:p>
          <w:p w14:paraId="02965A78" w14:textId="77777777" w:rsidR="0072132C" w:rsidRPr="00E732B0" w:rsidRDefault="0072132C" w:rsidP="00232946">
            <w:pPr>
              <w:suppressAutoHyphens w:val="0"/>
              <w:autoSpaceDN/>
              <w:spacing w:after="0"/>
              <w:jc w:val="both"/>
              <w:textAlignment w:val="auto"/>
              <w:rPr>
                <w:rFonts w:ascii="Times New Roman" w:hAnsi="Times New Roman"/>
                <w:sz w:val="20"/>
                <w:szCs w:val="20"/>
              </w:rPr>
            </w:pPr>
          </w:p>
          <w:p w14:paraId="52564373" w14:textId="0AEE9BC7" w:rsidR="00E625D9" w:rsidRPr="00E732B0" w:rsidRDefault="00E625D9" w:rsidP="001A3B93">
            <w:pPr>
              <w:suppressAutoHyphens w:val="0"/>
              <w:autoSpaceDN/>
              <w:spacing w:after="0"/>
              <w:jc w:val="both"/>
              <w:textAlignment w:val="auto"/>
              <w:rPr>
                <w:rFonts w:ascii="Times New Roman" w:hAnsi="Times New Roman"/>
                <w:sz w:val="20"/>
                <w:szCs w:val="20"/>
              </w:rPr>
            </w:pPr>
            <w:r w:rsidRPr="00E732B0">
              <w:rPr>
                <w:rFonts w:ascii="Times New Roman" w:hAnsi="Times New Roman"/>
                <w:sz w:val="20"/>
                <w:szCs w:val="20"/>
              </w:rPr>
              <w:t>Przygotowanie logiczne systemu, konfiguracja ADOM, konfiguracja polityk retencji logów </w:t>
            </w:r>
          </w:p>
          <w:p w14:paraId="3123737E" w14:textId="77777777" w:rsidR="00E625D9" w:rsidRPr="00E732B0" w:rsidRDefault="00E625D9" w:rsidP="008D14FF">
            <w:pPr>
              <w:pStyle w:val="Akapitzlist"/>
              <w:suppressAutoHyphens w:val="0"/>
              <w:autoSpaceDN/>
              <w:spacing w:after="0"/>
              <w:ind w:left="368"/>
              <w:jc w:val="both"/>
              <w:textAlignment w:val="auto"/>
              <w:rPr>
                <w:rFonts w:ascii="Times New Roman" w:hAnsi="Times New Roman"/>
                <w:sz w:val="20"/>
                <w:szCs w:val="20"/>
              </w:rPr>
            </w:pPr>
          </w:p>
          <w:p w14:paraId="7E54C300" w14:textId="77777777" w:rsidR="007F519C" w:rsidRPr="00E732B0" w:rsidRDefault="007A27A6" w:rsidP="001A3B93">
            <w:pPr>
              <w:suppressAutoHyphens w:val="0"/>
              <w:autoSpaceDN/>
              <w:spacing w:after="0"/>
              <w:jc w:val="both"/>
              <w:textAlignment w:val="auto"/>
              <w:rPr>
                <w:rFonts w:ascii="Times New Roman" w:hAnsi="Times New Roman"/>
                <w:color w:val="000000" w:themeColor="text1"/>
                <w:sz w:val="20"/>
                <w:szCs w:val="20"/>
              </w:rPr>
            </w:pPr>
            <w:r w:rsidRPr="00E732B0">
              <w:rPr>
                <w:rFonts w:ascii="Times New Roman" w:hAnsi="Times New Roman"/>
                <w:sz w:val="20"/>
                <w:szCs w:val="20"/>
              </w:rPr>
              <w:t xml:space="preserve">Zintegrowanie dostarczanego rozwiązania z infrastrukturą </w:t>
            </w:r>
            <w:r w:rsidRPr="00E732B0">
              <w:rPr>
                <w:rFonts w:ascii="Times New Roman" w:hAnsi="Times New Roman"/>
                <w:color w:val="000000" w:themeColor="text1"/>
                <w:sz w:val="20"/>
                <w:szCs w:val="20"/>
              </w:rPr>
              <w:t>Zamawiającego</w:t>
            </w:r>
            <w:r w:rsidR="00455EDD" w:rsidRPr="00E732B0">
              <w:rPr>
                <w:rFonts w:ascii="Times New Roman" w:hAnsi="Times New Roman"/>
                <w:color w:val="000000" w:themeColor="text1"/>
                <w:sz w:val="20"/>
                <w:szCs w:val="20"/>
              </w:rPr>
              <w:t>:</w:t>
            </w:r>
            <w:r w:rsidR="008247F8" w:rsidRPr="00E732B0">
              <w:rPr>
                <w:rFonts w:ascii="Times New Roman" w:hAnsi="Times New Roman"/>
                <w:color w:val="000000" w:themeColor="text1"/>
                <w:sz w:val="20"/>
                <w:szCs w:val="20"/>
              </w:rPr>
              <w:t xml:space="preserve"> </w:t>
            </w:r>
          </w:p>
          <w:p w14:paraId="77FD8F76" w14:textId="0E8D7E90" w:rsidR="00DC2DA6" w:rsidRPr="00E732B0" w:rsidRDefault="007F519C" w:rsidP="000B57C6">
            <w:pPr>
              <w:pStyle w:val="Akapitzlist"/>
              <w:suppressAutoHyphens w:val="0"/>
              <w:autoSpaceDN/>
              <w:spacing w:after="0"/>
              <w:ind w:left="368"/>
              <w:jc w:val="both"/>
              <w:textAlignment w:val="auto"/>
              <w:rPr>
                <w:rFonts w:ascii="Times New Roman" w:hAnsi="Times New Roman"/>
                <w:color w:val="000000" w:themeColor="text1"/>
                <w:sz w:val="20"/>
                <w:szCs w:val="20"/>
              </w:rPr>
            </w:pPr>
            <w:r w:rsidRPr="00E732B0">
              <w:rPr>
                <w:rFonts w:ascii="Times New Roman" w:hAnsi="Times New Roman"/>
                <w:color w:val="000000" w:themeColor="text1"/>
                <w:sz w:val="20"/>
                <w:szCs w:val="20"/>
              </w:rPr>
              <w:t xml:space="preserve">- </w:t>
            </w:r>
            <w:r w:rsidR="00BC1F6D" w:rsidRPr="00E732B0">
              <w:rPr>
                <w:rFonts w:ascii="Times New Roman" w:hAnsi="Times New Roman"/>
                <w:color w:val="000000" w:themeColor="text1"/>
                <w:sz w:val="20"/>
                <w:szCs w:val="20"/>
              </w:rPr>
              <w:t xml:space="preserve">   i</w:t>
            </w:r>
            <w:r w:rsidR="003B6E61" w:rsidRPr="00E732B0">
              <w:rPr>
                <w:rFonts w:ascii="Times New Roman" w:hAnsi="Times New Roman"/>
                <w:color w:val="000000" w:themeColor="text1"/>
                <w:sz w:val="20"/>
                <w:szCs w:val="20"/>
              </w:rPr>
              <w:t>ntegracja</w:t>
            </w:r>
            <w:r w:rsidRPr="00E732B0">
              <w:rPr>
                <w:rFonts w:ascii="Times New Roman" w:hAnsi="Times New Roman"/>
                <w:color w:val="000000" w:themeColor="text1"/>
                <w:sz w:val="20"/>
                <w:szCs w:val="20"/>
              </w:rPr>
              <w:t xml:space="preserve"> z </w:t>
            </w:r>
            <w:r w:rsidR="00FE6380" w:rsidRPr="00E732B0">
              <w:rPr>
                <w:rFonts w:ascii="Times New Roman" w:hAnsi="Times New Roman"/>
                <w:color w:val="000000" w:themeColor="text1"/>
                <w:sz w:val="20"/>
                <w:szCs w:val="20"/>
              </w:rPr>
              <w:t>System zapewniający</w:t>
            </w:r>
            <w:r w:rsidRPr="00E732B0">
              <w:rPr>
                <w:rFonts w:ascii="Times New Roman" w:hAnsi="Times New Roman"/>
                <w:color w:val="000000" w:themeColor="text1"/>
                <w:sz w:val="20"/>
                <w:szCs w:val="20"/>
              </w:rPr>
              <w:t>m</w:t>
            </w:r>
            <w:r w:rsidR="00FE6380" w:rsidRPr="00E732B0">
              <w:rPr>
                <w:rFonts w:ascii="Times New Roman" w:hAnsi="Times New Roman"/>
                <w:color w:val="000000" w:themeColor="text1"/>
                <w:sz w:val="20"/>
                <w:szCs w:val="20"/>
              </w:rPr>
              <w:t xml:space="preserve"> zaawansowaną ochronę przed zagrożeniami typu zero-</w:t>
            </w:r>
            <w:proofErr w:type="spellStart"/>
            <w:r w:rsidR="00FE6380" w:rsidRPr="00E732B0">
              <w:rPr>
                <w:rFonts w:ascii="Times New Roman" w:hAnsi="Times New Roman"/>
                <w:color w:val="000000" w:themeColor="text1"/>
                <w:sz w:val="20"/>
                <w:szCs w:val="20"/>
              </w:rPr>
              <w:t>day</w:t>
            </w:r>
            <w:proofErr w:type="spellEnd"/>
            <w:r w:rsidR="00FE6380" w:rsidRPr="00E732B0">
              <w:rPr>
                <w:rFonts w:ascii="Times New Roman" w:hAnsi="Times New Roman"/>
                <w:color w:val="000000" w:themeColor="text1"/>
                <w:sz w:val="20"/>
                <w:szCs w:val="20"/>
              </w:rPr>
              <w:t xml:space="preserve">, </w:t>
            </w:r>
            <w:proofErr w:type="spellStart"/>
            <w:r w:rsidR="00FE6380" w:rsidRPr="00E732B0">
              <w:rPr>
                <w:rFonts w:ascii="Times New Roman" w:hAnsi="Times New Roman"/>
                <w:color w:val="000000" w:themeColor="text1"/>
                <w:sz w:val="20"/>
                <w:szCs w:val="20"/>
              </w:rPr>
              <w:t>ransomware</w:t>
            </w:r>
            <w:proofErr w:type="spellEnd"/>
            <w:r w:rsidR="00FE6380" w:rsidRPr="00E732B0">
              <w:rPr>
                <w:rFonts w:ascii="Times New Roman" w:hAnsi="Times New Roman"/>
                <w:color w:val="000000" w:themeColor="text1"/>
                <w:sz w:val="20"/>
                <w:szCs w:val="20"/>
              </w:rPr>
              <w:t xml:space="preserve"> i złośliwym oprogramowaniem</w:t>
            </w:r>
          </w:p>
          <w:p w14:paraId="328F7D51" w14:textId="1B8C8ED4" w:rsidR="003778D8" w:rsidRPr="00E732B0" w:rsidRDefault="00C609FF" w:rsidP="003778D8">
            <w:pPr>
              <w:pStyle w:val="Akapitzlist"/>
              <w:suppressAutoHyphens w:val="0"/>
              <w:autoSpaceDN/>
              <w:spacing w:after="0"/>
              <w:ind w:left="368"/>
              <w:jc w:val="both"/>
              <w:textAlignment w:val="auto"/>
              <w:rPr>
                <w:rFonts w:ascii="Times New Roman" w:hAnsi="Times New Roman"/>
                <w:sz w:val="20"/>
                <w:szCs w:val="20"/>
              </w:rPr>
            </w:pPr>
            <w:r w:rsidRPr="00E732B0">
              <w:rPr>
                <w:rFonts w:ascii="Times New Roman" w:hAnsi="Times New Roman"/>
                <w:sz w:val="20"/>
                <w:szCs w:val="20"/>
              </w:rPr>
              <w:t xml:space="preserve">- </w:t>
            </w:r>
            <w:r w:rsidR="00BC1F6D" w:rsidRPr="00E732B0">
              <w:rPr>
                <w:rFonts w:ascii="Times New Roman" w:hAnsi="Times New Roman"/>
                <w:sz w:val="20"/>
                <w:szCs w:val="20"/>
              </w:rPr>
              <w:t xml:space="preserve">   </w:t>
            </w:r>
            <w:r w:rsidR="0072132C" w:rsidRPr="00E732B0">
              <w:rPr>
                <w:rFonts w:ascii="Times New Roman" w:hAnsi="Times New Roman"/>
                <w:sz w:val="20"/>
                <w:szCs w:val="20"/>
              </w:rPr>
              <w:t>integracja </w:t>
            </w:r>
            <w:r w:rsidR="00960402" w:rsidRPr="00E732B0">
              <w:rPr>
                <w:rFonts w:ascii="Times New Roman" w:hAnsi="Times New Roman"/>
                <w:sz w:val="20"/>
                <w:szCs w:val="20"/>
              </w:rPr>
              <w:t>z</w:t>
            </w:r>
            <w:r w:rsidR="008247F8" w:rsidRPr="00E732B0">
              <w:rPr>
                <w:rFonts w:ascii="Times New Roman" w:hAnsi="Times New Roman"/>
                <w:sz w:val="20"/>
                <w:szCs w:val="20"/>
              </w:rPr>
              <w:t xml:space="preserve"> </w:t>
            </w:r>
            <w:r w:rsidR="00343586" w:rsidRPr="00E732B0">
              <w:rPr>
                <w:rFonts w:ascii="Times New Roman" w:hAnsi="Times New Roman"/>
                <w:sz w:val="20"/>
                <w:szCs w:val="20"/>
              </w:rPr>
              <w:t>firewall</w:t>
            </w:r>
            <w:r w:rsidR="00960402" w:rsidRPr="00E732B0">
              <w:rPr>
                <w:rFonts w:ascii="Times New Roman" w:hAnsi="Times New Roman"/>
                <w:sz w:val="20"/>
                <w:szCs w:val="20"/>
              </w:rPr>
              <w:t>em</w:t>
            </w:r>
            <w:r w:rsidR="0072132C" w:rsidRPr="00E732B0">
              <w:rPr>
                <w:rFonts w:ascii="Times New Roman" w:hAnsi="Times New Roman"/>
                <w:sz w:val="20"/>
                <w:szCs w:val="20"/>
              </w:rPr>
              <w:t>,</w:t>
            </w:r>
            <w:r w:rsidR="00932738" w:rsidRPr="00E732B0">
              <w:rPr>
                <w:rFonts w:ascii="Times New Roman" w:hAnsi="Times New Roman"/>
                <w:sz w:val="20"/>
                <w:szCs w:val="20"/>
              </w:rPr>
              <w:t xml:space="preserve"> </w:t>
            </w:r>
            <w:r w:rsidR="0072132C" w:rsidRPr="00E732B0">
              <w:rPr>
                <w:rFonts w:ascii="Times New Roman" w:hAnsi="Times New Roman"/>
                <w:sz w:val="20"/>
                <w:szCs w:val="20"/>
              </w:rPr>
              <w:t> </w:t>
            </w:r>
          </w:p>
          <w:p w14:paraId="355A732F" w14:textId="4AE25D60" w:rsidR="00E37E35" w:rsidRPr="00E732B0" w:rsidRDefault="00DE1E0D" w:rsidP="00E37E35">
            <w:pPr>
              <w:pStyle w:val="Akapitzlist"/>
              <w:suppressAutoHyphens w:val="0"/>
              <w:autoSpaceDN/>
              <w:spacing w:after="0"/>
              <w:ind w:left="368"/>
              <w:jc w:val="both"/>
              <w:textAlignment w:val="auto"/>
              <w:rPr>
                <w:rFonts w:ascii="Times New Roman" w:hAnsi="Times New Roman"/>
                <w:sz w:val="20"/>
                <w:szCs w:val="20"/>
              </w:rPr>
            </w:pPr>
            <w:r w:rsidRPr="00E732B0">
              <w:rPr>
                <w:rFonts w:ascii="Times New Roman" w:hAnsi="Times New Roman"/>
                <w:sz w:val="20"/>
                <w:szCs w:val="20"/>
              </w:rPr>
              <w:lastRenderedPageBreak/>
              <w:t>-</w:t>
            </w:r>
            <w:r w:rsidR="000B57C6" w:rsidRPr="00E732B0">
              <w:rPr>
                <w:rFonts w:ascii="Times New Roman" w:hAnsi="Times New Roman"/>
                <w:sz w:val="20"/>
                <w:szCs w:val="20"/>
              </w:rPr>
              <w:t xml:space="preserve"> </w:t>
            </w:r>
            <w:r w:rsidRPr="00E732B0">
              <w:rPr>
                <w:rFonts w:ascii="Times New Roman" w:hAnsi="Times New Roman"/>
                <w:sz w:val="20"/>
                <w:szCs w:val="20"/>
              </w:rPr>
              <w:t>integracja ze</w:t>
            </w:r>
            <w:r w:rsidR="00E37E35" w:rsidRPr="00E732B0">
              <w:rPr>
                <w:rFonts w:ascii="Times New Roman" w:hAnsi="Times New Roman"/>
                <w:sz w:val="20"/>
                <w:szCs w:val="20"/>
              </w:rPr>
              <w:t xml:space="preserve"> </w:t>
            </w:r>
            <w:proofErr w:type="spellStart"/>
            <w:r w:rsidR="0072132C" w:rsidRPr="00E732B0">
              <w:rPr>
                <w:rFonts w:ascii="Times New Roman" w:hAnsi="Times New Roman"/>
                <w:sz w:val="20"/>
                <w:szCs w:val="20"/>
              </w:rPr>
              <w:t>switch</w:t>
            </w:r>
            <w:r w:rsidR="007E4FBC" w:rsidRPr="00E732B0">
              <w:rPr>
                <w:rFonts w:ascii="Times New Roman" w:hAnsi="Times New Roman"/>
                <w:sz w:val="20"/>
                <w:szCs w:val="20"/>
              </w:rPr>
              <w:t>ami</w:t>
            </w:r>
            <w:proofErr w:type="spellEnd"/>
            <w:r w:rsidR="0072132C" w:rsidRPr="00E732B0">
              <w:rPr>
                <w:rFonts w:ascii="Times New Roman" w:hAnsi="Times New Roman"/>
                <w:sz w:val="20"/>
                <w:szCs w:val="20"/>
              </w:rPr>
              <w:t>, </w:t>
            </w:r>
            <w:proofErr w:type="spellStart"/>
            <w:r w:rsidR="0072132C" w:rsidRPr="00E732B0">
              <w:rPr>
                <w:rFonts w:ascii="Times New Roman" w:hAnsi="Times New Roman"/>
                <w:sz w:val="20"/>
                <w:szCs w:val="20"/>
              </w:rPr>
              <w:t>accesspoi</w:t>
            </w:r>
            <w:r w:rsidR="007E4FBC" w:rsidRPr="00E732B0">
              <w:rPr>
                <w:rFonts w:ascii="Times New Roman" w:hAnsi="Times New Roman"/>
                <w:sz w:val="20"/>
                <w:szCs w:val="20"/>
              </w:rPr>
              <w:t>ntami</w:t>
            </w:r>
            <w:proofErr w:type="spellEnd"/>
            <w:r w:rsidR="007E4FBC" w:rsidRPr="00E732B0">
              <w:rPr>
                <w:rFonts w:ascii="Times New Roman" w:hAnsi="Times New Roman"/>
                <w:sz w:val="20"/>
                <w:szCs w:val="20"/>
              </w:rPr>
              <w:t xml:space="preserve"> i </w:t>
            </w:r>
            <w:r w:rsidR="0072132C" w:rsidRPr="00E732B0">
              <w:rPr>
                <w:rFonts w:ascii="Times New Roman" w:hAnsi="Times New Roman"/>
                <w:sz w:val="20"/>
                <w:szCs w:val="20"/>
              </w:rPr>
              <w:t>pozostały</w:t>
            </w:r>
            <w:r w:rsidR="0071381B" w:rsidRPr="00E732B0">
              <w:rPr>
                <w:rFonts w:ascii="Times New Roman" w:hAnsi="Times New Roman"/>
                <w:sz w:val="20"/>
                <w:szCs w:val="20"/>
              </w:rPr>
              <w:t>mi</w:t>
            </w:r>
            <w:r w:rsidR="0072132C" w:rsidRPr="00E732B0">
              <w:rPr>
                <w:rFonts w:ascii="Times New Roman" w:hAnsi="Times New Roman"/>
                <w:sz w:val="20"/>
                <w:szCs w:val="20"/>
              </w:rPr>
              <w:t xml:space="preserve"> urządze</w:t>
            </w:r>
            <w:r w:rsidR="0071381B" w:rsidRPr="00E732B0">
              <w:rPr>
                <w:rFonts w:ascii="Times New Roman" w:hAnsi="Times New Roman"/>
                <w:sz w:val="20"/>
                <w:szCs w:val="20"/>
              </w:rPr>
              <w:t>niami</w:t>
            </w:r>
            <w:r w:rsidR="000B57C6" w:rsidRPr="00E732B0">
              <w:rPr>
                <w:rFonts w:ascii="Times New Roman" w:hAnsi="Times New Roman"/>
                <w:sz w:val="20"/>
                <w:szCs w:val="20"/>
              </w:rPr>
              <w:t xml:space="preserve"> i rozwiązaniami</w:t>
            </w:r>
            <w:r w:rsidR="0072132C" w:rsidRPr="00E732B0">
              <w:rPr>
                <w:rFonts w:ascii="Times New Roman" w:hAnsi="Times New Roman"/>
                <w:sz w:val="20"/>
                <w:szCs w:val="20"/>
              </w:rPr>
              <w:t xml:space="preserve"> sieciowy</w:t>
            </w:r>
            <w:r w:rsidR="0071381B" w:rsidRPr="00E732B0">
              <w:rPr>
                <w:rFonts w:ascii="Times New Roman" w:hAnsi="Times New Roman"/>
                <w:sz w:val="20"/>
                <w:szCs w:val="20"/>
              </w:rPr>
              <w:t>mi</w:t>
            </w:r>
            <w:r w:rsidR="0072132C" w:rsidRPr="00E732B0">
              <w:rPr>
                <w:rFonts w:ascii="Times New Roman" w:hAnsi="Times New Roman"/>
                <w:sz w:val="20"/>
                <w:szCs w:val="20"/>
              </w:rPr>
              <w:t>, a także konfiguracja </w:t>
            </w:r>
            <w:proofErr w:type="spellStart"/>
            <w:r w:rsidR="0072132C" w:rsidRPr="00E732B0">
              <w:rPr>
                <w:rFonts w:ascii="Times New Roman" w:hAnsi="Times New Roman"/>
                <w:sz w:val="20"/>
                <w:szCs w:val="20"/>
              </w:rPr>
              <w:t>syslog</w:t>
            </w:r>
            <w:proofErr w:type="spellEnd"/>
            <w:r w:rsidR="00343586" w:rsidRPr="00E732B0">
              <w:rPr>
                <w:rFonts w:ascii="Times New Roman" w:hAnsi="Times New Roman"/>
                <w:sz w:val="20"/>
                <w:szCs w:val="20"/>
              </w:rPr>
              <w:t>.</w:t>
            </w:r>
          </w:p>
          <w:p w14:paraId="33621F7C" w14:textId="02933BEA" w:rsidR="00A432A2" w:rsidRPr="00E732B0" w:rsidRDefault="00BC1F6D" w:rsidP="00BC1F6D">
            <w:pPr>
              <w:suppressAutoHyphens w:val="0"/>
              <w:autoSpaceDN/>
              <w:spacing w:after="0"/>
              <w:textAlignment w:val="auto"/>
              <w:rPr>
                <w:rFonts w:ascii="Times New Roman" w:hAnsi="Times New Roman"/>
                <w:sz w:val="20"/>
                <w:szCs w:val="20"/>
              </w:rPr>
            </w:pPr>
            <w:r w:rsidRPr="00E732B0">
              <w:rPr>
                <w:rFonts w:ascii="Times New Roman" w:hAnsi="Times New Roman"/>
                <w:sz w:val="20"/>
                <w:szCs w:val="20"/>
              </w:rPr>
              <w:t xml:space="preserve">       -   </w:t>
            </w:r>
            <w:r w:rsidR="00E37E35" w:rsidRPr="00E732B0">
              <w:rPr>
                <w:rFonts w:ascii="Times New Roman" w:hAnsi="Times New Roman"/>
                <w:sz w:val="20"/>
                <w:szCs w:val="20"/>
              </w:rPr>
              <w:t>Walidacja</w:t>
            </w:r>
            <w:r w:rsidR="00886E7C" w:rsidRPr="00E732B0">
              <w:rPr>
                <w:rFonts w:ascii="Times New Roman" w:hAnsi="Times New Roman"/>
                <w:sz w:val="20"/>
                <w:szCs w:val="20"/>
              </w:rPr>
              <w:t xml:space="preserve"> </w:t>
            </w:r>
            <w:r w:rsidR="00E37E35" w:rsidRPr="00E732B0">
              <w:rPr>
                <w:rFonts w:ascii="Times New Roman" w:hAnsi="Times New Roman"/>
                <w:sz w:val="20"/>
                <w:szCs w:val="20"/>
              </w:rPr>
              <w:t>otrzymywanych</w:t>
            </w:r>
            <w:r w:rsidRPr="00E732B0">
              <w:rPr>
                <w:rFonts w:ascii="Times New Roman" w:hAnsi="Times New Roman"/>
                <w:sz w:val="20"/>
                <w:szCs w:val="20"/>
              </w:rPr>
              <w:t xml:space="preserve"> logów</w:t>
            </w:r>
            <w:r w:rsidR="00C169B1" w:rsidRPr="00E732B0">
              <w:rPr>
                <w:rFonts w:ascii="Times New Roman" w:hAnsi="Times New Roman"/>
                <w:sz w:val="20"/>
                <w:szCs w:val="20"/>
              </w:rPr>
              <w:t xml:space="preserve">, konfiguracja </w:t>
            </w:r>
            <w:proofErr w:type="spellStart"/>
            <w:r w:rsidR="00C169B1" w:rsidRPr="00E732B0">
              <w:rPr>
                <w:rFonts w:ascii="Times New Roman" w:hAnsi="Times New Roman"/>
                <w:sz w:val="20"/>
                <w:szCs w:val="20"/>
              </w:rPr>
              <w:t>parsowania</w:t>
            </w:r>
            <w:proofErr w:type="spellEnd"/>
            <w:r w:rsidR="00C169B1" w:rsidRPr="00E732B0">
              <w:rPr>
                <w:rFonts w:ascii="Times New Roman" w:hAnsi="Times New Roman"/>
                <w:sz w:val="20"/>
                <w:szCs w:val="20"/>
              </w:rPr>
              <w:t xml:space="preserve">      logów</w:t>
            </w:r>
          </w:p>
          <w:p w14:paraId="66A249BD" w14:textId="06BA7FC2" w:rsidR="00886E7C" w:rsidRPr="00E732B0" w:rsidRDefault="00C169B1" w:rsidP="00C169B1">
            <w:pPr>
              <w:suppressAutoHyphens w:val="0"/>
              <w:autoSpaceDN/>
              <w:spacing w:after="0"/>
              <w:textAlignment w:val="auto"/>
              <w:rPr>
                <w:rFonts w:ascii="Times New Roman" w:hAnsi="Times New Roman"/>
                <w:sz w:val="20"/>
                <w:szCs w:val="20"/>
              </w:rPr>
            </w:pPr>
            <w:r w:rsidRPr="00E732B0">
              <w:rPr>
                <w:rFonts w:ascii="Times New Roman" w:hAnsi="Times New Roman"/>
                <w:sz w:val="20"/>
                <w:szCs w:val="20"/>
              </w:rPr>
              <w:t xml:space="preserve">       -  </w:t>
            </w:r>
            <w:r w:rsidR="00886E7C" w:rsidRPr="00E732B0">
              <w:rPr>
                <w:rFonts w:ascii="Times New Roman" w:hAnsi="Times New Roman"/>
                <w:sz w:val="20"/>
                <w:szCs w:val="20"/>
              </w:rPr>
              <w:t>Dostosowanie </w:t>
            </w:r>
            <w:proofErr w:type="spellStart"/>
            <w:r w:rsidR="00886E7C" w:rsidRPr="00E732B0">
              <w:rPr>
                <w:rFonts w:ascii="Times New Roman" w:hAnsi="Times New Roman"/>
                <w:sz w:val="20"/>
                <w:szCs w:val="20"/>
              </w:rPr>
              <w:t>dashboardów</w:t>
            </w:r>
            <w:proofErr w:type="spellEnd"/>
            <w:r w:rsidR="00886E7C" w:rsidRPr="00E732B0">
              <w:rPr>
                <w:rFonts w:ascii="Times New Roman" w:hAnsi="Times New Roman"/>
                <w:sz w:val="20"/>
                <w:szCs w:val="20"/>
              </w:rPr>
              <w:t>, </w:t>
            </w:r>
            <w:proofErr w:type="spellStart"/>
            <w:r w:rsidR="00886E7C" w:rsidRPr="00E732B0">
              <w:rPr>
                <w:rFonts w:ascii="Times New Roman" w:hAnsi="Times New Roman"/>
                <w:sz w:val="20"/>
                <w:szCs w:val="20"/>
              </w:rPr>
              <w:t>alertowania</w:t>
            </w:r>
            <w:proofErr w:type="spellEnd"/>
            <w:r w:rsidR="00886E7C" w:rsidRPr="00E732B0">
              <w:rPr>
                <w:rFonts w:ascii="Times New Roman" w:hAnsi="Times New Roman"/>
                <w:sz w:val="20"/>
                <w:szCs w:val="20"/>
              </w:rPr>
              <w:t> oraz powia</w:t>
            </w:r>
            <w:r w:rsidR="00232946" w:rsidRPr="00E732B0">
              <w:rPr>
                <w:rFonts w:ascii="Times New Roman" w:hAnsi="Times New Roman"/>
                <w:sz w:val="20"/>
                <w:szCs w:val="20"/>
              </w:rPr>
              <w:t>damiania</w:t>
            </w:r>
          </w:p>
          <w:p w14:paraId="41AC0137" w14:textId="6672D271" w:rsidR="00886E7C" w:rsidRPr="00E732B0" w:rsidRDefault="00232946" w:rsidP="00232946">
            <w:pPr>
              <w:suppressAutoHyphens w:val="0"/>
              <w:autoSpaceDN/>
              <w:spacing w:after="0"/>
              <w:textAlignment w:val="auto"/>
              <w:rPr>
                <w:rFonts w:ascii="Times New Roman" w:hAnsi="Times New Roman"/>
                <w:sz w:val="20"/>
                <w:szCs w:val="20"/>
              </w:rPr>
            </w:pPr>
            <w:r w:rsidRPr="00E732B0">
              <w:rPr>
                <w:rFonts w:ascii="Times New Roman" w:hAnsi="Times New Roman"/>
                <w:sz w:val="20"/>
                <w:szCs w:val="20"/>
              </w:rPr>
              <w:t xml:space="preserve">       -   </w:t>
            </w:r>
            <w:r w:rsidR="00886E7C" w:rsidRPr="00E732B0">
              <w:rPr>
                <w:rFonts w:ascii="Times New Roman" w:hAnsi="Times New Roman"/>
                <w:sz w:val="20"/>
                <w:szCs w:val="20"/>
              </w:rPr>
              <w:t>Testy oraz korekty dla scenariuszy blokady ruchu, incydentów bezpieczeństwa oraz anomalii systemowych urządzeń </w:t>
            </w:r>
          </w:p>
          <w:p w14:paraId="18F144D0" w14:textId="32AB1E6E" w:rsidR="00886E7C" w:rsidRPr="00E732B0" w:rsidRDefault="00232946" w:rsidP="00232946">
            <w:pPr>
              <w:suppressAutoHyphens w:val="0"/>
              <w:autoSpaceDN/>
              <w:spacing w:after="0"/>
              <w:textAlignment w:val="auto"/>
              <w:rPr>
                <w:rFonts w:ascii="Times New Roman" w:hAnsi="Times New Roman"/>
                <w:sz w:val="20"/>
                <w:szCs w:val="20"/>
              </w:rPr>
            </w:pPr>
            <w:r w:rsidRPr="00E732B0">
              <w:rPr>
                <w:rFonts w:ascii="Times New Roman" w:hAnsi="Times New Roman"/>
                <w:sz w:val="20"/>
                <w:szCs w:val="20"/>
              </w:rPr>
              <w:t xml:space="preserve">       -   </w:t>
            </w:r>
            <w:r w:rsidR="00886E7C" w:rsidRPr="00E732B0">
              <w:rPr>
                <w:rFonts w:ascii="Times New Roman" w:hAnsi="Times New Roman"/>
                <w:sz w:val="20"/>
                <w:szCs w:val="20"/>
              </w:rPr>
              <w:t>Konfiguracja raportów dotyczących bezpieczeństwa, ruchu sieciowego, aplikacji, anomalii </w:t>
            </w:r>
          </w:p>
          <w:p w14:paraId="435B1E64" w14:textId="035B0E0C" w:rsidR="007A27A6" w:rsidRPr="00E732B0" w:rsidRDefault="00232946" w:rsidP="00232946">
            <w:pPr>
              <w:suppressAutoHyphens w:val="0"/>
              <w:autoSpaceDN/>
              <w:spacing w:after="0"/>
              <w:jc w:val="both"/>
              <w:textAlignment w:val="auto"/>
              <w:rPr>
                <w:rFonts w:ascii="Times New Roman" w:hAnsi="Times New Roman"/>
                <w:sz w:val="20"/>
                <w:szCs w:val="20"/>
              </w:rPr>
            </w:pPr>
            <w:r w:rsidRPr="00E732B0">
              <w:rPr>
                <w:rFonts w:ascii="Times New Roman" w:hAnsi="Times New Roman"/>
                <w:sz w:val="20"/>
                <w:szCs w:val="20"/>
              </w:rPr>
              <w:t xml:space="preserve">       - </w:t>
            </w:r>
            <w:r w:rsidR="007A27A6" w:rsidRPr="00E732B0">
              <w:rPr>
                <w:rFonts w:ascii="Times New Roman" w:hAnsi="Times New Roman"/>
                <w:sz w:val="20"/>
                <w:szCs w:val="20"/>
              </w:rPr>
              <w:t>Wykonanie prac instalacyjno-wdrożeniowych zgodnie z wcześniej zaakceptowanym przez Zamawiającego harmonogramem.</w:t>
            </w:r>
          </w:p>
          <w:p w14:paraId="19A9C4DD" w14:textId="6528E511" w:rsidR="007A27A6" w:rsidRPr="00E732B0" w:rsidRDefault="00232946" w:rsidP="00232946">
            <w:pPr>
              <w:suppressAutoHyphens w:val="0"/>
              <w:autoSpaceDN/>
              <w:spacing w:after="0"/>
              <w:jc w:val="both"/>
              <w:textAlignment w:val="auto"/>
              <w:rPr>
                <w:rFonts w:ascii="Times New Roman" w:hAnsi="Times New Roman"/>
                <w:sz w:val="20"/>
                <w:szCs w:val="20"/>
              </w:rPr>
            </w:pPr>
            <w:r w:rsidRPr="00E732B0">
              <w:rPr>
                <w:rFonts w:ascii="Times New Roman" w:hAnsi="Times New Roman"/>
                <w:sz w:val="20"/>
                <w:szCs w:val="20"/>
              </w:rPr>
              <w:t xml:space="preserve">       - </w:t>
            </w:r>
            <w:r w:rsidR="007A27A6" w:rsidRPr="00E732B0">
              <w:rPr>
                <w:rFonts w:ascii="Times New Roman" w:hAnsi="Times New Roman"/>
                <w:sz w:val="20"/>
                <w:szCs w:val="20"/>
              </w:rPr>
              <w:t>Wykonanie powykonawczej dokumentacji technicznej uwzgledniającej stan infrastruktury Zamawiającego w obszarze wykonywanych prac.</w:t>
            </w:r>
          </w:p>
          <w:p w14:paraId="77E4A6CA" w14:textId="5AD2139A" w:rsidR="00051676" w:rsidRPr="00E732B0" w:rsidRDefault="00232946" w:rsidP="00232946">
            <w:pPr>
              <w:suppressAutoHyphens w:val="0"/>
              <w:autoSpaceDN/>
              <w:spacing w:after="0"/>
              <w:jc w:val="both"/>
              <w:textAlignment w:val="auto"/>
              <w:rPr>
                <w:rFonts w:ascii="Times New Roman" w:hAnsi="Times New Roman"/>
                <w:sz w:val="20"/>
                <w:szCs w:val="20"/>
              </w:rPr>
            </w:pPr>
            <w:r w:rsidRPr="00E732B0">
              <w:rPr>
                <w:rFonts w:ascii="Times New Roman" w:hAnsi="Times New Roman"/>
                <w:sz w:val="20"/>
                <w:szCs w:val="20"/>
              </w:rPr>
              <w:t xml:space="preserve">       -   </w:t>
            </w:r>
            <w:r w:rsidR="00051676" w:rsidRPr="00E732B0">
              <w:rPr>
                <w:rFonts w:ascii="Times New Roman" w:hAnsi="Times New Roman"/>
                <w:sz w:val="20"/>
                <w:szCs w:val="20"/>
              </w:rPr>
              <w:t xml:space="preserve">Wsparcie powdrożeniowe </w:t>
            </w:r>
            <w:r w:rsidR="005A56FD" w:rsidRPr="00E732B0">
              <w:rPr>
                <w:rFonts w:ascii="Times New Roman" w:hAnsi="Times New Roman"/>
                <w:sz w:val="20"/>
                <w:szCs w:val="20"/>
              </w:rPr>
              <w:t xml:space="preserve">przez </w:t>
            </w:r>
            <w:r w:rsidR="00EE6A58" w:rsidRPr="00E732B0">
              <w:rPr>
                <w:rFonts w:ascii="Times New Roman" w:hAnsi="Times New Roman"/>
                <w:sz w:val="20"/>
                <w:szCs w:val="20"/>
              </w:rPr>
              <w:t xml:space="preserve">okres </w:t>
            </w:r>
            <w:r w:rsidR="00051676" w:rsidRPr="00E732B0">
              <w:rPr>
                <w:rFonts w:ascii="Times New Roman" w:hAnsi="Times New Roman"/>
                <w:sz w:val="20"/>
                <w:szCs w:val="20"/>
              </w:rPr>
              <w:t>min</w:t>
            </w:r>
            <w:r w:rsidR="00EE6A58" w:rsidRPr="00E732B0">
              <w:rPr>
                <w:rFonts w:ascii="Times New Roman" w:hAnsi="Times New Roman"/>
                <w:sz w:val="20"/>
                <w:szCs w:val="20"/>
              </w:rPr>
              <w:t>.</w:t>
            </w:r>
            <w:r w:rsidR="00051676" w:rsidRPr="00E732B0">
              <w:rPr>
                <w:rFonts w:ascii="Times New Roman" w:hAnsi="Times New Roman"/>
                <w:sz w:val="20"/>
                <w:szCs w:val="20"/>
              </w:rPr>
              <w:t xml:space="preserve"> 2 miesi</w:t>
            </w:r>
            <w:r w:rsidR="00EE6A58" w:rsidRPr="00E732B0">
              <w:rPr>
                <w:rFonts w:ascii="Times New Roman" w:hAnsi="Times New Roman"/>
                <w:sz w:val="20"/>
                <w:szCs w:val="20"/>
              </w:rPr>
              <w:t>ęcy</w:t>
            </w:r>
            <w:r w:rsidR="00051676" w:rsidRPr="00E732B0">
              <w:rPr>
                <w:rFonts w:ascii="Times New Roman" w:hAnsi="Times New Roman"/>
                <w:sz w:val="20"/>
                <w:szCs w:val="20"/>
              </w:rPr>
              <w:t xml:space="preserve"> w zakresie monitoringu stabilności, ew. błędów, anomalii, korekty konfiguracyjne w razie potrzeby w trybie 24/7/365 (minimalnie 20 godzin miesięcznie)</w:t>
            </w:r>
          </w:p>
          <w:p w14:paraId="0AF7BC64" w14:textId="760A2F21" w:rsidR="00051676" w:rsidRPr="00E732B0" w:rsidRDefault="00232946" w:rsidP="00232946">
            <w:pPr>
              <w:suppressAutoHyphens w:val="0"/>
              <w:autoSpaceDN/>
              <w:spacing w:after="0"/>
              <w:jc w:val="both"/>
              <w:textAlignment w:val="auto"/>
              <w:rPr>
                <w:rFonts w:ascii="Times New Roman" w:hAnsi="Times New Roman"/>
                <w:sz w:val="20"/>
                <w:szCs w:val="20"/>
              </w:rPr>
            </w:pPr>
            <w:r w:rsidRPr="00E732B0">
              <w:rPr>
                <w:rFonts w:ascii="Times New Roman" w:hAnsi="Times New Roman"/>
                <w:sz w:val="20"/>
                <w:szCs w:val="20"/>
              </w:rPr>
              <w:t xml:space="preserve">       -   </w:t>
            </w:r>
            <w:r w:rsidR="00051676" w:rsidRPr="00E732B0">
              <w:rPr>
                <w:rFonts w:ascii="Times New Roman" w:hAnsi="Times New Roman"/>
                <w:sz w:val="20"/>
                <w:szCs w:val="20"/>
              </w:rPr>
              <w:t xml:space="preserve">Udostępnienie systemu </w:t>
            </w:r>
            <w:proofErr w:type="spellStart"/>
            <w:r w:rsidR="00051676" w:rsidRPr="00E732B0">
              <w:rPr>
                <w:rFonts w:ascii="Times New Roman" w:hAnsi="Times New Roman"/>
                <w:sz w:val="20"/>
                <w:szCs w:val="20"/>
              </w:rPr>
              <w:t>ticketowego</w:t>
            </w:r>
            <w:proofErr w:type="spellEnd"/>
            <w:r w:rsidR="00051676" w:rsidRPr="00E732B0">
              <w:rPr>
                <w:rFonts w:ascii="Times New Roman" w:hAnsi="Times New Roman"/>
                <w:sz w:val="20"/>
                <w:szCs w:val="20"/>
              </w:rPr>
              <w:t xml:space="preserve"> oraz Service </w:t>
            </w:r>
            <w:proofErr w:type="spellStart"/>
            <w:r w:rsidR="00051676" w:rsidRPr="00E732B0">
              <w:rPr>
                <w:rFonts w:ascii="Times New Roman" w:hAnsi="Times New Roman"/>
                <w:sz w:val="20"/>
                <w:szCs w:val="20"/>
              </w:rPr>
              <w:t>Desk</w:t>
            </w:r>
            <w:proofErr w:type="spellEnd"/>
            <w:r w:rsidR="00051676" w:rsidRPr="00E732B0">
              <w:rPr>
                <w:rFonts w:ascii="Times New Roman" w:hAnsi="Times New Roman"/>
                <w:sz w:val="20"/>
                <w:szCs w:val="20"/>
              </w:rPr>
              <w:t xml:space="preserve"> do obsługi zgłoszeń w zakresie wsparcia powdrożeniowego w trybie 24/7/365</w:t>
            </w:r>
          </w:p>
          <w:p w14:paraId="20F2174C" w14:textId="27C7D42B" w:rsidR="007A27A6" w:rsidRPr="00E732B0" w:rsidRDefault="00232946" w:rsidP="00232946">
            <w:pPr>
              <w:suppressAutoHyphens w:val="0"/>
              <w:autoSpaceDN/>
              <w:spacing w:after="0"/>
              <w:jc w:val="both"/>
              <w:textAlignment w:val="auto"/>
              <w:rPr>
                <w:rFonts w:ascii="Times New Roman" w:hAnsi="Times New Roman"/>
                <w:bCs/>
                <w:sz w:val="20"/>
                <w:szCs w:val="20"/>
              </w:rPr>
            </w:pPr>
            <w:r w:rsidRPr="00E732B0">
              <w:rPr>
                <w:rFonts w:ascii="Times New Roman" w:hAnsi="Times New Roman"/>
                <w:sz w:val="20"/>
                <w:szCs w:val="20"/>
              </w:rPr>
              <w:t xml:space="preserve">       - </w:t>
            </w:r>
            <w:r w:rsidR="007A27A6" w:rsidRPr="00E732B0">
              <w:rPr>
                <w:rFonts w:ascii="Times New Roman" w:hAnsi="Times New Roman"/>
                <w:sz w:val="20"/>
                <w:szCs w:val="20"/>
              </w:rPr>
              <w:t>Szkolenia – Wykonawca zapewni szkolenia dotyczące wdrażanego rozwiązania. Zamawiający dopuszcza możliwość przeprowadzenia szkoleń w trybie zdalnym. Szkolenie musi trwać nie mniej niż 8 godzin dydaktycznych (np. 2 dni × 4h).</w:t>
            </w:r>
          </w:p>
          <w:p w14:paraId="02747D41" w14:textId="74FD5B3D" w:rsidR="007A27A6" w:rsidRPr="00E732B0" w:rsidRDefault="00232946" w:rsidP="00232946">
            <w:pPr>
              <w:suppressAutoHyphens w:val="0"/>
              <w:autoSpaceDN/>
              <w:spacing w:after="0"/>
              <w:jc w:val="both"/>
              <w:textAlignment w:val="auto"/>
              <w:rPr>
                <w:rFonts w:ascii="Times New Roman" w:hAnsi="Times New Roman"/>
                <w:sz w:val="20"/>
                <w:szCs w:val="20"/>
              </w:rPr>
            </w:pPr>
            <w:r w:rsidRPr="00E732B0">
              <w:rPr>
                <w:rFonts w:ascii="Times New Roman" w:hAnsi="Times New Roman"/>
                <w:sz w:val="20"/>
                <w:szCs w:val="20"/>
              </w:rPr>
              <w:t xml:space="preserve">       -    </w:t>
            </w:r>
            <w:r w:rsidR="007A27A6" w:rsidRPr="00E732B0">
              <w:rPr>
                <w:rFonts w:ascii="Times New Roman" w:hAnsi="Times New Roman"/>
                <w:sz w:val="20"/>
                <w:szCs w:val="20"/>
              </w:rPr>
              <w:t>W ramach wdrożenia Zamawiający wymaga</w:t>
            </w:r>
            <w:ins w:id="16" w:author="Marta Skonieczna-Herman" w:date="2026-02-25T11:32:00Z" w16du:dateUtc="2026-02-25T10:32:00Z">
              <w:r w:rsidR="002B0269">
                <w:rPr>
                  <w:rFonts w:ascii="Times New Roman" w:hAnsi="Times New Roman"/>
                  <w:sz w:val="20"/>
                  <w:szCs w:val="20"/>
                </w:rPr>
                <w:t>,</w:t>
              </w:r>
            </w:ins>
            <w:r w:rsidR="007A27A6" w:rsidRPr="00E732B0">
              <w:rPr>
                <w:rFonts w:ascii="Times New Roman" w:hAnsi="Times New Roman"/>
                <w:sz w:val="20"/>
                <w:szCs w:val="20"/>
              </w:rPr>
              <w:t xml:space="preserve"> aby dodano całą dostarczoną infrastrukturę do systemu monitoringu zamawiającego (</w:t>
            </w:r>
            <w:proofErr w:type="spellStart"/>
            <w:r w:rsidR="004338EA" w:rsidRPr="00E732B0">
              <w:rPr>
                <w:rFonts w:ascii="Times New Roman" w:hAnsi="Times New Roman"/>
                <w:sz w:val="20"/>
                <w:szCs w:val="20"/>
              </w:rPr>
              <w:t>Z</w:t>
            </w:r>
            <w:r w:rsidR="007A27A6" w:rsidRPr="00E732B0">
              <w:rPr>
                <w:rFonts w:ascii="Times New Roman" w:hAnsi="Times New Roman"/>
                <w:sz w:val="20"/>
                <w:szCs w:val="20"/>
              </w:rPr>
              <w:t>abbix</w:t>
            </w:r>
            <w:proofErr w:type="spellEnd"/>
            <w:r w:rsidR="007A27A6" w:rsidRPr="00E732B0">
              <w:rPr>
                <w:rFonts w:ascii="Times New Roman" w:hAnsi="Times New Roman"/>
                <w:sz w:val="20"/>
                <w:szCs w:val="20"/>
              </w:rPr>
              <w:t>) i sparametryzowanie czujek i powiadomień.</w:t>
            </w:r>
          </w:p>
          <w:p w14:paraId="7D672AC7" w14:textId="49F5D465" w:rsidR="00907C65" w:rsidRPr="00E732B0" w:rsidRDefault="007A27A6" w:rsidP="007A27A6">
            <w:pPr>
              <w:spacing w:before="60" w:after="60"/>
              <w:rPr>
                <w:rFonts w:ascii="Times New Roman" w:hAnsi="Times New Roman"/>
                <w:color w:val="000000"/>
                <w:sz w:val="20"/>
                <w:szCs w:val="20"/>
              </w:rPr>
            </w:pPr>
            <w:r w:rsidRPr="00E732B0">
              <w:rPr>
                <w:rFonts w:ascii="Times New Roman" w:hAnsi="Times New Roman"/>
                <w:sz w:val="20"/>
                <w:szCs w:val="20"/>
              </w:rPr>
              <w:t>Należy uwzględnić, iż Zamawiający może wymagać wykonania prac wdrożeniowo-konfiguracyjnych w dni powszednie poza standardowymi godzinami pracy (czyli w godzinach 16:00 – 6:00); i /lub w weekendy i/lub dni ustawowo wolne od pracy po uprzednim ustaleniu konkretnych przedziałów czasowych z personelem IT Zamawiającego.</w:t>
            </w:r>
          </w:p>
        </w:tc>
        <w:tc>
          <w:tcPr>
            <w:tcW w:w="1654" w:type="dxa"/>
          </w:tcPr>
          <w:p w14:paraId="79E1085B" w14:textId="77006B8B" w:rsidR="00907C65" w:rsidRPr="00E732B0" w:rsidRDefault="008D4A7D" w:rsidP="008D4A7D">
            <w:pPr>
              <w:spacing w:before="60" w:after="60"/>
              <w:jc w:val="center"/>
              <w:rPr>
                <w:rFonts w:ascii="Times New Roman" w:hAnsi="Times New Roman"/>
                <w:color w:val="000000"/>
                <w:sz w:val="20"/>
                <w:szCs w:val="20"/>
              </w:rPr>
            </w:pPr>
            <w:r w:rsidRPr="00E732B0">
              <w:rPr>
                <w:rFonts w:ascii="Times New Roman" w:hAnsi="Times New Roman"/>
                <w:color w:val="000000"/>
                <w:sz w:val="20"/>
                <w:szCs w:val="20"/>
              </w:rPr>
              <w:lastRenderedPageBreak/>
              <w:t>Tak</w:t>
            </w:r>
          </w:p>
        </w:tc>
        <w:tc>
          <w:tcPr>
            <w:tcW w:w="1653" w:type="dxa"/>
          </w:tcPr>
          <w:p w14:paraId="490A72D6" w14:textId="77777777" w:rsidR="00907C65" w:rsidRPr="00E732B0" w:rsidRDefault="00907C65" w:rsidP="00173258">
            <w:pPr>
              <w:suppressAutoHyphens w:val="0"/>
              <w:spacing w:after="0"/>
              <w:jc w:val="center"/>
              <w:textAlignment w:val="auto"/>
              <w:rPr>
                <w:rFonts w:ascii="Times New Roman" w:eastAsia="Arial Narrow" w:hAnsi="Times New Roman"/>
                <w:color w:val="000000" w:themeColor="text1"/>
                <w:sz w:val="20"/>
                <w:szCs w:val="20"/>
              </w:rPr>
            </w:pPr>
          </w:p>
        </w:tc>
      </w:tr>
      <w:tr w:rsidR="007C0143" w:rsidRPr="00E732B0" w14:paraId="3A2DCE67" w14:textId="77777777" w:rsidTr="00907C65">
        <w:trPr>
          <w:trHeight w:val="567"/>
        </w:trPr>
        <w:tc>
          <w:tcPr>
            <w:tcW w:w="1134" w:type="dxa"/>
            <w:tcMar>
              <w:top w:w="0" w:type="dxa"/>
              <w:left w:w="108" w:type="dxa"/>
              <w:bottom w:w="0" w:type="dxa"/>
              <w:right w:w="108" w:type="dxa"/>
            </w:tcMar>
            <w:vAlign w:val="center"/>
          </w:tcPr>
          <w:p w14:paraId="5190C512" w14:textId="77777777" w:rsidR="007C0143" w:rsidRPr="00E732B0" w:rsidRDefault="007C0143" w:rsidP="00824ECE">
            <w:pPr>
              <w:pStyle w:val="Akapitzlist"/>
              <w:numPr>
                <w:ilvl w:val="0"/>
                <w:numId w:val="22"/>
              </w:numPr>
              <w:spacing w:after="0"/>
              <w:jc w:val="center"/>
              <w:rPr>
                <w:rFonts w:ascii="Times New Roman" w:hAnsi="Times New Roman"/>
                <w:sz w:val="20"/>
                <w:szCs w:val="20"/>
              </w:rPr>
            </w:pPr>
          </w:p>
        </w:tc>
        <w:tc>
          <w:tcPr>
            <w:tcW w:w="6116" w:type="dxa"/>
            <w:tcMar>
              <w:top w:w="0" w:type="dxa"/>
              <w:left w:w="108" w:type="dxa"/>
              <w:bottom w:w="0" w:type="dxa"/>
              <w:right w:w="108" w:type="dxa"/>
            </w:tcMar>
          </w:tcPr>
          <w:p w14:paraId="39E5204D" w14:textId="04D6E676" w:rsidR="007C0143" w:rsidRPr="00E732B0" w:rsidRDefault="009D7084" w:rsidP="007C0143">
            <w:pPr>
              <w:spacing w:before="60" w:after="60"/>
              <w:rPr>
                <w:rFonts w:ascii="Times New Roman" w:hAnsi="Times New Roman"/>
                <w:sz w:val="20"/>
                <w:szCs w:val="20"/>
                <w:highlight w:val="yellow"/>
              </w:rPr>
            </w:pPr>
            <w:r w:rsidRPr="00E732B0">
              <w:rPr>
                <w:rFonts w:ascii="Times New Roman" w:hAnsi="Times New Roman"/>
                <w:sz w:val="20"/>
                <w:szCs w:val="20"/>
              </w:rPr>
              <w:t xml:space="preserve">Gwarancja, serwis oraz wsparcie producenta/licencji </w:t>
            </w:r>
            <w:r w:rsidR="008263E5">
              <w:rPr>
                <w:rFonts w:ascii="Times New Roman" w:hAnsi="Times New Roman"/>
                <w:sz w:val="20"/>
                <w:szCs w:val="20"/>
              </w:rPr>
              <w:t>jak również rozszerzone wsparcie techniczne</w:t>
            </w:r>
            <w:r w:rsidR="006F7952">
              <w:rPr>
                <w:rFonts w:ascii="Times New Roman" w:hAnsi="Times New Roman"/>
                <w:sz w:val="20"/>
                <w:szCs w:val="20"/>
              </w:rPr>
              <w:t xml:space="preserve"> </w:t>
            </w:r>
            <w:r w:rsidRPr="00E732B0">
              <w:rPr>
                <w:rFonts w:ascii="Times New Roman" w:hAnsi="Times New Roman"/>
                <w:sz w:val="20"/>
                <w:szCs w:val="20"/>
              </w:rPr>
              <w:t>biegną od dnia dostarczenia rozwiązań/licencji do siedziby Zamawiającego. Terminy odbioru protokolarnego nie mają wpływu na rozpoczęcie okresu wsparcia, aby uniknąć przerwy w świadczeniu usług.</w:t>
            </w:r>
          </w:p>
        </w:tc>
        <w:tc>
          <w:tcPr>
            <w:tcW w:w="1654" w:type="dxa"/>
          </w:tcPr>
          <w:p w14:paraId="2614FEDE" w14:textId="675814FC" w:rsidR="007C0143" w:rsidRPr="00E732B0" w:rsidRDefault="007C0143" w:rsidP="007C0143">
            <w:pPr>
              <w:spacing w:before="60" w:after="60"/>
              <w:jc w:val="center"/>
              <w:rPr>
                <w:rFonts w:ascii="Times New Roman" w:hAnsi="Times New Roman"/>
                <w:sz w:val="20"/>
                <w:szCs w:val="20"/>
              </w:rPr>
            </w:pPr>
            <w:r w:rsidRPr="00E732B0">
              <w:rPr>
                <w:rFonts w:ascii="Times New Roman" w:hAnsi="Times New Roman"/>
                <w:sz w:val="20"/>
                <w:szCs w:val="20"/>
              </w:rPr>
              <w:t>T</w:t>
            </w:r>
            <w:r w:rsidR="006F7952">
              <w:rPr>
                <w:rFonts w:ascii="Times New Roman" w:hAnsi="Times New Roman"/>
                <w:sz w:val="20"/>
                <w:szCs w:val="20"/>
              </w:rPr>
              <w:t>ak</w:t>
            </w:r>
          </w:p>
        </w:tc>
        <w:tc>
          <w:tcPr>
            <w:tcW w:w="1653" w:type="dxa"/>
          </w:tcPr>
          <w:p w14:paraId="0E825CC6" w14:textId="77777777" w:rsidR="007C0143" w:rsidRPr="00E732B0" w:rsidRDefault="007C0143" w:rsidP="007C0143">
            <w:pPr>
              <w:suppressAutoHyphens w:val="0"/>
              <w:spacing w:after="0"/>
              <w:jc w:val="center"/>
              <w:textAlignment w:val="auto"/>
              <w:rPr>
                <w:rFonts w:ascii="Times New Roman" w:hAnsi="Times New Roman"/>
                <w:sz w:val="20"/>
                <w:szCs w:val="20"/>
              </w:rPr>
            </w:pPr>
          </w:p>
        </w:tc>
      </w:tr>
    </w:tbl>
    <w:p w14:paraId="49CC3C76" w14:textId="77777777" w:rsidR="00641DD5" w:rsidRDefault="00641DD5" w:rsidP="00173258">
      <w:pPr>
        <w:spacing w:after="0" w:line="276" w:lineRule="auto"/>
        <w:jc w:val="center"/>
        <w:rPr>
          <w:rFonts w:ascii="Times New Roman" w:hAnsi="Times New Roman"/>
        </w:rPr>
      </w:pPr>
    </w:p>
    <w:p w14:paraId="1F9D4A72" w14:textId="77777777" w:rsidR="004338EA" w:rsidRDefault="009410A3" w:rsidP="009410A3">
      <w:pPr>
        <w:spacing w:after="0" w:line="276" w:lineRule="auto"/>
        <w:jc w:val="center"/>
        <w:rPr>
          <w:rFonts w:ascii="Times New Roman" w:hAnsi="Times New Roman"/>
          <w:b/>
        </w:rPr>
      </w:pPr>
      <w:r>
        <w:rPr>
          <w:rFonts w:ascii="Times New Roman" w:hAnsi="Times New Roman"/>
          <w:b/>
        </w:rPr>
        <w:t xml:space="preserve">                                                                                                                                                                    </w:t>
      </w:r>
    </w:p>
    <w:p w14:paraId="0B2A8379" w14:textId="77777777" w:rsidR="004338EA" w:rsidRDefault="004338EA">
      <w:pPr>
        <w:suppressAutoHyphens w:val="0"/>
        <w:autoSpaceDN/>
        <w:spacing w:after="0"/>
        <w:textAlignment w:val="auto"/>
        <w:rPr>
          <w:rFonts w:ascii="Times New Roman" w:hAnsi="Times New Roman"/>
          <w:b/>
        </w:rPr>
      </w:pPr>
      <w:r>
        <w:rPr>
          <w:rFonts w:ascii="Times New Roman" w:hAnsi="Times New Roman"/>
          <w:b/>
        </w:rPr>
        <w:br w:type="page"/>
      </w:r>
    </w:p>
    <w:p w14:paraId="72006C46" w14:textId="77777777" w:rsidR="009410A3" w:rsidRPr="0005708A" w:rsidRDefault="009410A3" w:rsidP="009410A3">
      <w:pPr>
        <w:spacing w:after="0"/>
        <w:rPr>
          <w:rFonts w:ascii="Times New Roman" w:hAnsi="Times New Roman"/>
          <w:b/>
          <w:bCs/>
          <w:color w:val="000000" w:themeColor="text1"/>
        </w:rPr>
      </w:pPr>
    </w:p>
    <w:p w14:paraId="5449993D" w14:textId="005ED156" w:rsidR="009410A3" w:rsidRPr="000909E8" w:rsidRDefault="00D478CA" w:rsidP="00BA4590">
      <w:pPr>
        <w:spacing w:after="0"/>
        <w:ind w:left="1134"/>
        <w:rPr>
          <w:rFonts w:ascii="Times New Roman" w:hAnsi="Times New Roman"/>
          <w:b/>
          <w:bCs/>
        </w:rPr>
      </w:pPr>
      <w:r>
        <w:rPr>
          <w:rFonts w:ascii="Times New Roman" w:hAnsi="Times New Roman"/>
          <w:b/>
          <w:bCs/>
          <w:color w:val="000000" w:themeColor="text1"/>
        </w:rPr>
        <w:t>3</w:t>
      </w:r>
      <w:r w:rsidR="00BA4590">
        <w:rPr>
          <w:rFonts w:ascii="Times New Roman" w:hAnsi="Times New Roman"/>
          <w:b/>
          <w:bCs/>
          <w:color w:val="000000" w:themeColor="text1"/>
        </w:rPr>
        <w:t xml:space="preserve">b) </w:t>
      </w:r>
      <w:r w:rsidR="009410A3" w:rsidRPr="000909E8">
        <w:rPr>
          <w:rFonts w:ascii="Times New Roman" w:hAnsi="Times New Roman"/>
          <w:b/>
          <w:bCs/>
        </w:rPr>
        <w:t>System zapewniający zaawansowaną ochronę przed zagrożeniami typu zero-</w:t>
      </w:r>
      <w:proofErr w:type="spellStart"/>
      <w:r w:rsidR="009410A3" w:rsidRPr="000909E8">
        <w:rPr>
          <w:rFonts w:ascii="Times New Roman" w:hAnsi="Times New Roman"/>
          <w:b/>
          <w:bCs/>
        </w:rPr>
        <w:t>day</w:t>
      </w:r>
      <w:proofErr w:type="spellEnd"/>
      <w:r w:rsidR="009410A3" w:rsidRPr="000909E8">
        <w:rPr>
          <w:rFonts w:ascii="Times New Roman" w:hAnsi="Times New Roman"/>
          <w:b/>
          <w:bCs/>
        </w:rPr>
        <w:t xml:space="preserve">, </w:t>
      </w:r>
      <w:proofErr w:type="spellStart"/>
      <w:r w:rsidR="009410A3" w:rsidRPr="000909E8">
        <w:rPr>
          <w:rFonts w:ascii="Times New Roman" w:hAnsi="Times New Roman"/>
          <w:b/>
          <w:bCs/>
        </w:rPr>
        <w:t>ransomware</w:t>
      </w:r>
      <w:proofErr w:type="spellEnd"/>
      <w:r w:rsidR="009410A3" w:rsidRPr="000909E8">
        <w:rPr>
          <w:rFonts w:ascii="Times New Roman" w:hAnsi="Times New Roman"/>
          <w:b/>
          <w:bCs/>
        </w:rPr>
        <w:t xml:space="preserve"> i złośliwym oprogramowaniem</w:t>
      </w:r>
    </w:p>
    <w:p w14:paraId="1D994AB4" w14:textId="77777777" w:rsidR="000909E8" w:rsidRDefault="000909E8" w:rsidP="00BA4590">
      <w:pPr>
        <w:spacing w:after="0"/>
        <w:ind w:left="1134"/>
        <w:rPr>
          <w:rFonts w:ascii="Times New Roman" w:hAnsi="Times New Roman"/>
          <w:b/>
          <w:bCs/>
          <w:color w:val="000000" w:themeColor="text1"/>
        </w:rPr>
      </w:pPr>
    </w:p>
    <w:p w14:paraId="00247263" w14:textId="0575E292" w:rsidR="000909E8" w:rsidRPr="00BA4590" w:rsidRDefault="000909E8" w:rsidP="000909E8">
      <w:pPr>
        <w:spacing w:after="0"/>
        <w:ind w:left="1134"/>
        <w:jc w:val="both"/>
        <w:rPr>
          <w:rFonts w:ascii="Times New Roman" w:hAnsi="Times New Roman"/>
          <w:b/>
          <w:bCs/>
          <w:color w:val="000000" w:themeColor="text1"/>
        </w:rPr>
      </w:pPr>
      <w:r w:rsidRPr="000909E8">
        <w:rPr>
          <w:rFonts w:ascii="Times New Roman" w:hAnsi="Times New Roman"/>
          <w:b/>
          <w:bCs/>
          <w:color w:val="000000" w:themeColor="text1"/>
        </w:rPr>
        <w:t xml:space="preserve">System analizy podejrzanych plików pod kątem zagrożeń "zero </w:t>
      </w:r>
      <w:proofErr w:type="spellStart"/>
      <w:r w:rsidRPr="000909E8">
        <w:rPr>
          <w:rFonts w:ascii="Times New Roman" w:hAnsi="Times New Roman"/>
          <w:b/>
          <w:bCs/>
          <w:color w:val="000000" w:themeColor="text1"/>
        </w:rPr>
        <w:t>day</w:t>
      </w:r>
      <w:proofErr w:type="spellEnd"/>
      <w:r w:rsidRPr="000909E8">
        <w:rPr>
          <w:rFonts w:ascii="Times New Roman" w:hAnsi="Times New Roman"/>
          <w:b/>
          <w:bCs/>
          <w:color w:val="000000" w:themeColor="text1"/>
        </w:rPr>
        <w:t>"; pozwalający na</w:t>
      </w:r>
      <w:r>
        <w:rPr>
          <w:rFonts w:ascii="Times New Roman" w:hAnsi="Times New Roman"/>
          <w:b/>
          <w:bCs/>
          <w:color w:val="000000" w:themeColor="text1"/>
        </w:rPr>
        <w:t xml:space="preserve"> </w:t>
      </w:r>
      <w:r w:rsidRPr="000909E8">
        <w:rPr>
          <w:rFonts w:ascii="Times New Roman" w:hAnsi="Times New Roman"/>
          <w:b/>
          <w:bCs/>
          <w:color w:val="000000" w:themeColor="text1"/>
        </w:rPr>
        <w:t xml:space="preserve">uruchomienie pliku w wyizolowanym środowisku testowym, z gwarancją i wsparciem producenta oraz wdrożeniem, </w:t>
      </w:r>
      <w:del w:id="17" w:author="Marta Skonieczna-Herman" w:date="2026-02-25T11:33:00Z" w16du:dateUtc="2026-02-25T10:33:00Z">
        <w:r w:rsidRPr="000909E8" w:rsidDel="002B0269">
          <w:rPr>
            <w:rFonts w:ascii="Times New Roman" w:hAnsi="Times New Roman"/>
            <w:b/>
            <w:bCs/>
            <w:color w:val="000000" w:themeColor="text1"/>
          </w:rPr>
          <w:delText xml:space="preserve"> </w:delText>
        </w:r>
      </w:del>
      <w:r w:rsidRPr="000909E8">
        <w:rPr>
          <w:rFonts w:ascii="Times New Roman" w:hAnsi="Times New Roman"/>
          <w:b/>
          <w:bCs/>
          <w:color w:val="000000" w:themeColor="text1"/>
        </w:rPr>
        <w:t>dokumentacją i szkoleniem personelu szpitala</w:t>
      </w:r>
    </w:p>
    <w:p w14:paraId="57C2A2F3" w14:textId="28B1D781" w:rsidR="009410A3" w:rsidRPr="009D7084" w:rsidRDefault="009410A3" w:rsidP="009D7084">
      <w:pPr>
        <w:spacing w:after="0"/>
        <w:rPr>
          <w:rFonts w:ascii="Times New Roman" w:hAnsi="Times New Roman"/>
          <w:b/>
          <w:color w:val="000000" w:themeColor="text1"/>
        </w:rPr>
      </w:pPr>
    </w:p>
    <w:p w14:paraId="60F219C5" w14:textId="77777777" w:rsidR="009410A3" w:rsidRPr="0005708A" w:rsidRDefault="009410A3" w:rsidP="009410A3">
      <w:pPr>
        <w:pStyle w:val="Akapitzlist"/>
        <w:spacing w:after="0"/>
        <w:ind w:left="360" w:firstLine="207"/>
        <w:jc w:val="center"/>
        <w:rPr>
          <w:rFonts w:ascii="Times New Roman" w:hAnsi="Times New Roman"/>
          <w:b/>
        </w:rPr>
      </w:pPr>
    </w:p>
    <w:p w14:paraId="42D37E12" w14:textId="77777777" w:rsidR="009410A3" w:rsidRPr="00986546" w:rsidRDefault="009410A3" w:rsidP="009410A3">
      <w:pPr>
        <w:pStyle w:val="Akapitzlist"/>
        <w:spacing w:after="0"/>
        <w:ind w:left="360" w:firstLine="207"/>
        <w:jc w:val="center"/>
        <w:rPr>
          <w:rFonts w:ascii="Times New Roman" w:hAnsi="Times New Roman"/>
          <w:bCs/>
          <w:color w:val="000000" w:themeColor="text1"/>
        </w:rPr>
      </w:pPr>
      <w:r w:rsidRPr="00986546">
        <w:rPr>
          <w:rFonts w:ascii="Times New Roman" w:hAnsi="Times New Roman"/>
          <w:bCs/>
          <w:color w:val="000000" w:themeColor="text1"/>
        </w:rPr>
        <w:t>Producent (marka) …………………………………..…………………..……(Należy podać)</w:t>
      </w:r>
    </w:p>
    <w:p w14:paraId="46985AC5" w14:textId="77777777" w:rsidR="009410A3" w:rsidRPr="00986546" w:rsidRDefault="009410A3" w:rsidP="009410A3">
      <w:pPr>
        <w:pStyle w:val="Akapitzlist"/>
        <w:spacing w:after="0"/>
        <w:ind w:left="360" w:firstLine="207"/>
        <w:jc w:val="center"/>
        <w:rPr>
          <w:rFonts w:ascii="Times New Roman" w:hAnsi="Times New Roman"/>
          <w:bCs/>
          <w:color w:val="000000" w:themeColor="text1"/>
        </w:rPr>
      </w:pPr>
      <w:r w:rsidRPr="00986546">
        <w:rPr>
          <w:rFonts w:ascii="Times New Roman" w:hAnsi="Times New Roman"/>
          <w:bCs/>
          <w:color w:val="000000" w:themeColor="text1"/>
        </w:rPr>
        <w:t>Model ……………………………………………………..………………… (Należy podać)</w:t>
      </w:r>
    </w:p>
    <w:p w14:paraId="5DDF166D" w14:textId="77777777" w:rsidR="009410A3" w:rsidRPr="00173258" w:rsidRDefault="009410A3" w:rsidP="009410A3">
      <w:pPr>
        <w:spacing w:after="0" w:line="276" w:lineRule="auto"/>
        <w:jc w:val="center"/>
        <w:rPr>
          <w:rFonts w:ascii="Times New Roman" w:hAnsi="Times New Roman"/>
          <w:bCs/>
          <w:color w:val="000000" w:themeColor="text1"/>
        </w:rPr>
      </w:pPr>
    </w:p>
    <w:tbl>
      <w:tblPr>
        <w:tblW w:w="1055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34"/>
        <w:gridCol w:w="6116"/>
        <w:gridCol w:w="1654"/>
        <w:gridCol w:w="1653"/>
      </w:tblGrid>
      <w:tr w:rsidR="009410A3" w:rsidRPr="00CC6C2F" w14:paraId="451AF504" w14:textId="77777777">
        <w:trPr>
          <w:trHeight w:val="567"/>
        </w:trPr>
        <w:tc>
          <w:tcPr>
            <w:tcW w:w="1134" w:type="dxa"/>
            <w:tcMar>
              <w:top w:w="0" w:type="dxa"/>
              <w:left w:w="108" w:type="dxa"/>
              <w:bottom w:w="0" w:type="dxa"/>
              <w:right w:w="108" w:type="dxa"/>
            </w:tcMar>
            <w:vAlign w:val="center"/>
          </w:tcPr>
          <w:p w14:paraId="526C2BCA" w14:textId="77777777" w:rsidR="009410A3" w:rsidRPr="00CC6C2F" w:rsidRDefault="009410A3">
            <w:pPr>
              <w:spacing w:after="0"/>
              <w:jc w:val="center"/>
              <w:rPr>
                <w:rFonts w:ascii="Times New Roman" w:hAnsi="Times New Roman"/>
                <w:b/>
                <w:bCs/>
                <w:color w:val="000000" w:themeColor="text1"/>
                <w:sz w:val="20"/>
                <w:szCs w:val="20"/>
              </w:rPr>
            </w:pPr>
            <w:r w:rsidRPr="00CC6C2F">
              <w:rPr>
                <w:rFonts w:ascii="Times New Roman" w:hAnsi="Times New Roman"/>
                <w:b/>
                <w:bCs/>
                <w:color w:val="000000" w:themeColor="text1"/>
                <w:sz w:val="20"/>
                <w:szCs w:val="20"/>
              </w:rPr>
              <w:t>Lp.</w:t>
            </w:r>
          </w:p>
        </w:tc>
        <w:tc>
          <w:tcPr>
            <w:tcW w:w="6116" w:type="dxa"/>
            <w:tcMar>
              <w:top w:w="0" w:type="dxa"/>
              <w:left w:w="108" w:type="dxa"/>
              <w:bottom w:w="0" w:type="dxa"/>
              <w:right w:w="108" w:type="dxa"/>
            </w:tcMar>
            <w:vAlign w:val="center"/>
          </w:tcPr>
          <w:p w14:paraId="1AD8B635" w14:textId="77777777" w:rsidR="009410A3" w:rsidRPr="00CC6C2F" w:rsidRDefault="009410A3">
            <w:pPr>
              <w:spacing w:after="0"/>
              <w:jc w:val="center"/>
              <w:rPr>
                <w:rFonts w:ascii="Times New Roman" w:hAnsi="Times New Roman"/>
                <w:b/>
                <w:bCs/>
                <w:color w:val="000000" w:themeColor="text1"/>
                <w:sz w:val="20"/>
                <w:szCs w:val="20"/>
              </w:rPr>
            </w:pPr>
            <w:r w:rsidRPr="00CC6C2F">
              <w:rPr>
                <w:rFonts w:ascii="Times New Roman" w:hAnsi="Times New Roman"/>
                <w:b/>
                <w:bCs/>
                <w:color w:val="000000" w:themeColor="text1"/>
                <w:sz w:val="20"/>
                <w:szCs w:val="20"/>
              </w:rPr>
              <w:t>Opis parametru</w:t>
            </w:r>
          </w:p>
        </w:tc>
        <w:tc>
          <w:tcPr>
            <w:tcW w:w="1654" w:type="dxa"/>
            <w:vAlign w:val="center"/>
          </w:tcPr>
          <w:p w14:paraId="06D2D038" w14:textId="77777777" w:rsidR="009410A3" w:rsidRPr="00CC6C2F" w:rsidRDefault="009410A3">
            <w:pPr>
              <w:spacing w:after="0"/>
              <w:jc w:val="center"/>
              <w:rPr>
                <w:rFonts w:ascii="Times New Roman" w:hAnsi="Times New Roman"/>
                <w:b/>
                <w:bCs/>
                <w:color w:val="000000" w:themeColor="text1"/>
                <w:sz w:val="20"/>
                <w:szCs w:val="20"/>
              </w:rPr>
            </w:pPr>
            <w:r w:rsidRPr="00CC6C2F">
              <w:rPr>
                <w:rFonts w:ascii="Times New Roman" w:hAnsi="Times New Roman"/>
                <w:b/>
                <w:bCs/>
                <w:color w:val="000000" w:themeColor="text1"/>
                <w:sz w:val="20"/>
                <w:szCs w:val="20"/>
              </w:rPr>
              <w:t>Parametr wymagany</w:t>
            </w:r>
          </w:p>
        </w:tc>
        <w:tc>
          <w:tcPr>
            <w:tcW w:w="1653" w:type="dxa"/>
          </w:tcPr>
          <w:p w14:paraId="608ABA53" w14:textId="77777777" w:rsidR="009410A3" w:rsidRPr="00CC6C2F" w:rsidRDefault="009410A3">
            <w:pPr>
              <w:spacing w:after="0"/>
              <w:jc w:val="center"/>
              <w:rPr>
                <w:rFonts w:ascii="Times New Roman" w:hAnsi="Times New Roman"/>
                <w:b/>
                <w:bCs/>
                <w:color w:val="000000" w:themeColor="text1"/>
                <w:sz w:val="20"/>
                <w:szCs w:val="20"/>
              </w:rPr>
            </w:pPr>
            <w:r w:rsidRPr="00CC6C2F">
              <w:rPr>
                <w:rFonts w:ascii="Times New Roman" w:hAnsi="Times New Roman"/>
                <w:b/>
                <w:bCs/>
                <w:color w:val="000000" w:themeColor="text1"/>
                <w:sz w:val="20"/>
                <w:szCs w:val="20"/>
              </w:rPr>
              <w:t>Parametr oferowany</w:t>
            </w:r>
          </w:p>
        </w:tc>
      </w:tr>
      <w:tr w:rsidR="009410A3" w:rsidRPr="00CC6C2F" w14:paraId="0AD771E8" w14:textId="77777777">
        <w:trPr>
          <w:trHeight w:val="567"/>
        </w:trPr>
        <w:tc>
          <w:tcPr>
            <w:tcW w:w="1134" w:type="dxa"/>
            <w:tcMar>
              <w:top w:w="0" w:type="dxa"/>
              <w:left w:w="108" w:type="dxa"/>
              <w:bottom w:w="0" w:type="dxa"/>
              <w:right w:w="108" w:type="dxa"/>
            </w:tcMar>
            <w:vAlign w:val="center"/>
          </w:tcPr>
          <w:p w14:paraId="363685C0" w14:textId="54D5236F" w:rsidR="009410A3" w:rsidRPr="00CC6C2F" w:rsidRDefault="009410A3" w:rsidP="00BA4590">
            <w:pPr>
              <w:pStyle w:val="Akapitzlist"/>
              <w:numPr>
                <w:ilvl w:val="0"/>
                <w:numId w:val="72"/>
              </w:numPr>
              <w:spacing w:after="0"/>
              <w:rPr>
                <w:rFonts w:ascii="Times New Roman" w:hAnsi="Times New Roman"/>
                <w:color w:val="000000" w:themeColor="text1"/>
                <w:sz w:val="20"/>
                <w:szCs w:val="20"/>
              </w:rPr>
            </w:pPr>
          </w:p>
        </w:tc>
        <w:tc>
          <w:tcPr>
            <w:tcW w:w="6116" w:type="dxa"/>
            <w:tcMar>
              <w:top w:w="0" w:type="dxa"/>
              <w:left w:w="108" w:type="dxa"/>
              <w:bottom w:w="0" w:type="dxa"/>
              <w:right w:w="108" w:type="dxa"/>
            </w:tcMar>
            <w:vAlign w:val="center"/>
          </w:tcPr>
          <w:p w14:paraId="64B5F4C8" w14:textId="579C3D3F" w:rsidR="009410A3" w:rsidRPr="00CC6C2F" w:rsidRDefault="009410A3">
            <w:pPr>
              <w:spacing w:line="257" w:lineRule="auto"/>
              <w:jc w:val="both"/>
              <w:rPr>
                <w:rFonts w:ascii="Times New Roman" w:hAnsi="Times New Roman"/>
                <w:color w:val="000000" w:themeColor="text1"/>
                <w:sz w:val="20"/>
                <w:szCs w:val="20"/>
              </w:rPr>
            </w:pPr>
            <w:r w:rsidRPr="00CC6C2F">
              <w:rPr>
                <w:rFonts w:ascii="Times New Roman" w:hAnsi="Times New Roman"/>
                <w:sz w:val="20"/>
                <w:szCs w:val="20"/>
                <w:lang w:val="pl"/>
              </w:rPr>
              <w:t xml:space="preserve">System może składać się z jednego lub kilku elementów zapewniając opisany poniżej zestaw funkcji. </w:t>
            </w:r>
            <w:r w:rsidRPr="00CC6C2F">
              <w:rPr>
                <w:rFonts w:ascii="Times New Roman" w:eastAsia="Aptos" w:hAnsi="Times New Roman"/>
                <w:sz w:val="20"/>
                <w:szCs w:val="20"/>
              </w:rPr>
              <w:t>Poszczególne elementy wchodzące w skład systemu mogą być zrealizowane w postaci osobnych, komercyjnych platform sprzętowych</w:t>
            </w:r>
          </w:p>
        </w:tc>
        <w:tc>
          <w:tcPr>
            <w:tcW w:w="1654" w:type="dxa"/>
            <w:vAlign w:val="center"/>
          </w:tcPr>
          <w:p w14:paraId="337C9B49" w14:textId="77777777" w:rsidR="009410A3" w:rsidRPr="00CC6C2F" w:rsidRDefault="009410A3">
            <w:pPr>
              <w:spacing w:after="0"/>
              <w:jc w:val="center"/>
              <w:rPr>
                <w:rFonts w:ascii="Times New Roman" w:hAnsi="Times New Roman"/>
                <w:color w:val="000000" w:themeColor="text1"/>
                <w:sz w:val="20"/>
                <w:szCs w:val="20"/>
              </w:rPr>
            </w:pPr>
            <w:r w:rsidRPr="00CC6C2F">
              <w:rPr>
                <w:rFonts w:ascii="Times New Roman" w:hAnsi="Times New Roman"/>
                <w:color w:val="000000" w:themeColor="text1"/>
                <w:sz w:val="20"/>
                <w:szCs w:val="20"/>
              </w:rPr>
              <w:t>Tak</w:t>
            </w:r>
          </w:p>
        </w:tc>
        <w:tc>
          <w:tcPr>
            <w:tcW w:w="1653" w:type="dxa"/>
          </w:tcPr>
          <w:p w14:paraId="4E5E184F" w14:textId="77777777" w:rsidR="009410A3" w:rsidRPr="00CC6C2F" w:rsidRDefault="009410A3">
            <w:pPr>
              <w:spacing w:after="0"/>
              <w:jc w:val="center"/>
              <w:rPr>
                <w:rFonts w:ascii="Times New Roman" w:hAnsi="Times New Roman"/>
                <w:color w:val="000000" w:themeColor="text1"/>
                <w:sz w:val="20"/>
                <w:szCs w:val="20"/>
              </w:rPr>
            </w:pPr>
          </w:p>
        </w:tc>
      </w:tr>
      <w:tr w:rsidR="009410A3" w:rsidRPr="00CC6C2F" w14:paraId="0947C012" w14:textId="77777777">
        <w:trPr>
          <w:trHeight w:val="567"/>
        </w:trPr>
        <w:tc>
          <w:tcPr>
            <w:tcW w:w="1134" w:type="dxa"/>
            <w:tcMar>
              <w:top w:w="0" w:type="dxa"/>
              <w:left w:w="108" w:type="dxa"/>
              <w:bottom w:w="0" w:type="dxa"/>
              <w:right w:w="108" w:type="dxa"/>
            </w:tcMar>
            <w:vAlign w:val="center"/>
          </w:tcPr>
          <w:p w14:paraId="063997A5" w14:textId="77777777" w:rsidR="009410A3" w:rsidRPr="00CC6C2F" w:rsidRDefault="009410A3" w:rsidP="00BA4590">
            <w:pPr>
              <w:pStyle w:val="Akapitzlist"/>
              <w:numPr>
                <w:ilvl w:val="1"/>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vAlign w:val="center"/>
          </w:tcPr>
          <w:p w14:paraId="6A7B378E" w14:textId="77777777" w:rsidR="009410A3" w:rsidRPr="00CC6C2F" w:rsidRDefault="009410A3">
            <w:pPr>
              <w:spacing w:after="0"/>
              <w:jc w:val="center"/>
              <w:rPr>
                <w:rFonts w:ascii="Times New Roman" w:hAnsi="Times New Roman"/>
                <w:b/>
                <w:bCs/>
                <w:color w:val="000000" w:themeColor="text1"/>
                <w:sz w:val="20"/>
                <w:szCs w:val="20"/>
              </w:rPr>
            </w:pPr>
            <w:r w:rsidRPr="00CC6C2F">
              <w:rPr>
                <w:rFonts w:ascii="Times New Roman" w:hAnsi="Times New Roman"/>
                <w:b/>
                <w:bCs/>
                <w:color w:val="000000" w:themeColor="text1"/>
                <w:sz w:val="20"/>
                <w:szCs w:val="20"/>
              </w:rPr>
              <w:t>System operacyjny</w:t>
            </w:r>
          </w:p>
        </w:tc>
        <w:tc>
          <w:tcPr>
            <w:tcW w:w="1654" w:type="dxa"/>
            <w:vAlign w:val="center"/>
          </w:tcPr>
          <w:p w14:paraId="140F3FA5" w14:textId="77777777" w:rsidR="009410A3" w:rsidRPr="00CC6C2F" w:rsidRDefault="009410A3">
            <w:pPr>
              <w:spacing w:after="0"/>
              <w:jc w:val="center"/>
              <w:rPr>
                <w:rFonts w:ascii="Times New Roman" w:hAnsi="Times New Roman"/>
                <w:sz w:val="20"/>
                <w:szCs w:val="20"/>
              </w:rPr>
            </w:pPr>
          </w:p>
        </w:tc>
        <w:tc>
          <w:tcPr>
            <w:tcW w:w="1653" w:type="dxa"/>
          </w:tcPr>
          <w:p w14:paraId="2809567D" w14:textId="77777777" w:rsidR="009410A3" w:rsidRPr="00CC6C2F" w:rsidRDefault="009410A3">
            <w:pPr>
              <w:spacing w:after="0"/>
              <w:jc w:val="center"/>
              <w:rPr>
                <w:rFonts w:ascii="Times New Roman" w:hAnsi="Times New Roman"/>
                <w:color w:val="000000" w:themeColor="text1"/>
                <w:sz w:val="20"/>
                <w:szCs w:val="20"/>
              </w:rPr>
            </w:pPr>
          </w:p>
        </w:tc>
      </w:tr>
      <w:tr w:rsidR="009410A3" w:rsidRPr="00CC6C2F" w14:paraId="233A9F48" w14:textId="77777777">
        <w:trPr>
          <w:trHeight w:val="567"/>
        </w:trPr>
        <w:tc>
          <w:tcPr>
            <w:tcW w:w="1134" w:type="dxa"/>
            <w:tcMar>
              <w:top w:w="0" w:type="dxa"/>
              <w:left w:w="108" w:type="dxa"/>
              <w:bottom w:w="0" w:type="dxa"/>
              <w:right w:w="108" w:type="dxa"/>
            </w:tcMar>
            <w:vAlign w:val="center"/>
          </w:tcPr>
          <w:p w14:paraId="20A03108" w14:textId="38AE0307" w:rsidR="009410A3" w:rsidRPr="00CC6C2F" w:rsidRDefault="009410A3" w:rsidP="00BA4590">
            <w:pPr>
              <w:pStyle w:val="Akapitzlist"/>
              <w:numPr>
                <w:ilvl w:val="0"/>
                <w:numId w:val="72"/>
              </w:numPr>
              <w:spacing w:after="0"/>
              <w:rPr>
                <w:rFonts w:ascii="Times New Roman" w:hAnsi="Times New Roman"/>
                <w:color w:val="000000" w:themeColor="text1"/>
                <w:sz w:val="20"/>
                <w:szCs w:val="20"/>
              </w:rPr>
            </w:pPr>
          </w:p>
        </w:tc>
        <w:tc>
          <w:tcPr>
            <w:tcW w:w="6116" w:type="dxa"/>
            <w:tcMar>
              <w:top w:w="0" w:type="dxa"/>
              <w:left w:w="108" w:type="dxa"/>
              <w:bottom w:w="0" w:type="dxa"/>
              <w:right w:w="108" w:type="dxa"/>
            </w:tcMar>
            <w:vAlign w:val="center"/>
          </w:tcPr>
          <w:p w14:paraId="3C85C61D" w14:textId="77777777" w:rsidR="009410A3" w:rsidRPr="00CC6C2F" w:rsidRDefault="009410A3">
            <w:pPr>
              <w:spacing w:after="0"/>
              <w:jc w:val="both"/>
              <w:rPr>
                <w:rFonts w:ascii="Times New Roman" w:hAnsi="Times New Roman"/>
                <w:color w:val="000000" w:themeColor="text1"/>
                <w:sz w:val="20"/>
                <w:szCs w:val="20"/>
              </w:rPr>
            </w:pPr>
            <w:r w:rsidRPr="00CC6C2F">
              <w:rPr>
                <w:rFonts w:ascii="Times New Roman" w:hAnsi="Times New Roman"/>
                <w:color w:val="000000" w:themeColor="text1"/>
                <w:sz w:val="20"/>
                <w:szCs w:val="20"/>
              </w:rPr>
              <w:t>Dla zapewnienia wysokiej sprawności i skuteczności działania elementy systemu muszą pracować w oparciu o dedykowany system operacyjny wzmocniony z punktu widzenia bezpieczeństwa.</w:t>
            </w:r>
          </w:p>
        </w:tc>
        <w:tc>
          <w:tcPr>
            <w:tcW w:w="1654" w:type="dxa"/>
            <w:vAlign w:val="center"/>
          </w:tcPr>
          <w:p w14:paraId="730E27F0" w14:textId="77777777" w:rsidR="009410A3" w:rsidRPr="00CC6C2F" w:rsidRDefault="009410A3">
            <w:pPr>
              <w:spacing w:after="0"/>
              <w:jc w:val="center"/>
              <w:rPr>
                <w:rFonts w:ascii="Times New Roman" w:hAnsi="Times New Roman"/>
                <w:color w:val="000000" w:themeColor="text1"/>
                <w:sz w:val="20"/>
                <w:szCs w:val="20"/>
              </w:rPr>
            </w:pPr>
            <w:r w:rsidRPr="00CC6C2F">
              <w:rPr>
                <w:rFonts w:ascii="Times New Roman" w:hAnsi="Times New Roman"/>
                <w:color w:val="000000" w:themeColor="text1"/>
                <w:sz w:val="20"/>
                <w:szCs w:val="20"/>
              </w:rPr>
              <w:t>Tak</w:t>
            </w:r>
          </w:p>
        </w:tc>
        <w:tc>
          <w:tcPr>
            <w:tcW w:w="1653" w:type="dxa"/>
          </w:tcPr>
          <w:p w14:paraId="011F277D" w14:textId="77777777" w:rsidR="009410A3" w:rsidRPr="00CC6C2F" w:rsidRDefault="009410A3">
            <w:pPr>
              <w:spacing w:after="0"/>
              <w:jc w:val="center"/>
              <w:rPr>
                <w:rFonts w:ascii="Times New Roman" w:hAnsi="Times New Roman"/>
                <w:color w:val="000000" w:themeColor="text1"/>
                <w:sz w:val="20"/>
                <w:szCs w:val="20"/>
              </w:rPr>
            </w:pPr>
          </w:p>
        </w:tc>
      </w:tr>
      <w:tr w:rsidR="009410A3" w:rsidRPr="00CC6C2F" w14:paraId="27CC1D9D" w14:textId="77777777">
        <w:trPr>
          <w:trHeight w:val="567"/>
        </w:trPr>
        <w:tc>
          <w:tcPr>
            <w:tcW w:w="1134" w:type="dxa"/>
            <w:tcMar>
              <w:top w:w="0" w:type="dxa"/>
              <w:left w:w="108" w:type="dxa"/>
              <w:bottom w:w="0" w:type="dxa"/>
              <w:right w:w="108" w:type="dxa"/>
            </w:tcMar>
            <w:vAlign w:val="center"/>
          </w:tcPr>
          <w:p w14:paraId="1AFD61D4" w14:textId="77777777" w:rsidR="009410A3" w:rsidRPr="00CC6C2F" w:rsidRDefault="009410A3" w:rsidP="00BA4590">
            <w:pPr>
              <w:pStyle w:val="Akapitzlist"/>
              <w:spacing w:after="0"/>
              <w:rPr>
                <w:rFonts w:ascii="Times New Roman" w:hAnsi="Times New Roman"/>
                <w:color w:val="000000" w:themeColor="text1"/>
                <w:sz w:val="20"/>
                <w:szCs w:val="20"/>
              </w:rPr>
            </w:pPr>
          </w:p>
        </w:tc>
        <w:tc>
          <w:tcPr>
            <w:tcW w:w="6116" w:type="dxa"/>
            <w:tcMar>
              <w:top w:w="0" w:type="dxa"/>
              <w:left w:w="108" w:type="dxa"/>
              <w:bottom w:w="0" w:type="dxa"/>
              <w:right w:w="108" w:type="dxa"/>
            </w:tcMar>
            <w:vAlign w:val="center"/>
          </w:tcPr>
          <w:p w14:paraId="059ECABD" w14:textId="77777777" w:rsidR="009410A3" w:rsidRPr="00CC6C2F" w:rsidRDefault="009410A3">
            <w:pPr>
              <w:spacing w:after="0"/>
              <w:ind w:right="-192"/>
              <w:jc w:val="center"/>
              <w:rPr>
                <w:rFonts w:ascii="Times New Roman" w:hAnsi="Times New Roman"/>
                <w:b/>
                <w:bCs/>
                <w:sz w:val="20"/>
                <w:szCs w:val="20"/>
                <w:lang w:val="pl"/>
              </w:rPr>
            </w:pPr>
            <w:r w:rsidRPr="00CC6C2F">
              <w:rPr>
                <w:rFonts w:ascii="Times New Roman" w:hAnsi="Times New Roman"/>
                <w:b/>
                <w:bCs/>
                <w:sz w:val="20"/>
                <w:szCs w:val="20"/>
                <w:lang w:val="pl"/>
              </w:rPr>
              <w:t>Parametry wydajnościowe</w:t>
            </w:r>
          </w:p>
          <w:p w14:paraId="37D45FC8" w14:textId="77777777" w:rsidR="009410A3" w:rsidRPr="00CC6C2F" w:rsidRDefault="009410A3">
            <w:pPr>
              <w:spacing w:after="0"/>
              <w:ind w:right="-192"/>
              <w:jc w:val="center"/>
              <w:rPr>
                <w:rFonts w:ascii="Times New Roman" w:hAnsi="Times New Roman"/>
                <w:color w:val="000000" w:themeColor="text1"/>
                <w:sz w:val="20"/>
                <w:szCs w:val="20"/>
              </w:rPr>
            </w:pPr>
          </w:p>
        </w:tc>
        <w:tc>
          <w:tcPr>
            <w:tcW w:w="1654" w:type="dxa"/>
            <w:vAlign w:val="center"/>
          </w:tcPr>
          <w:p w14:paraId="696B56CE"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c>
          <w:tcPr>
            <w:tcW w:w="1653" w:type="dxa"/>
          </w:tcPr>
          <w:p w14:paraId="55EE0895" w14:textId="77777777" w:rsidR="009410A3" w:rsidRPr="00CC6C2F" w:rsidRDefault="009410A3">
            <w:pPr>
              <w:spacing w:after="0"/>
              <w:jc w:val="center"/>
              <w:rPr>
                <w:rFonts w:ascii="Times New Roman" w:hAnsi="Times New Roman"/>
                <w:color w:val="000000" w:themeColor="text1"/>
                <w:sz w:val="20"/>
                <w:szCs w:val="20"/>
              </w:rPr>
            </w:pPr>
          </w:p>
        </w:tc>
      </w:tr>
      <w:tr w:rsidR="009410A3" w:rsidRPr="00CC6C2F" w14:paraId="51441100" w14:textId="77777777">
        <w:trPr>
          <w:trHeight w:val="567"/>
        </w:trPr>
        <w:tc>
          <w:tcPr>
            <w:tcW w:w="1134" w:type="dxa"/>
            <w:tcMar>
              <w:top w:w="0" w:type="dxa"/>
              <w:left w:w="108" w:type="dxa"/>
              <w:bottom w:w="0" w:type="dxa"/>
              <w:right w:w="108" w:type="dxa"/>
            </w:tcMar>
            <w:vAlign w:val="center"/>
          </w:tcPr>
          <w:p w14:paraId="5C98CF93" w14:textId="77777777" w:rsidR="009410A3" w:rsidRPr="00CC6C2F" w:rsidRDefault="009410A3"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1A235E21" w14:textId="76EA78DF" w:rsidR="009410A3" w:rsidRPr="00CC6C2F" w:rsidRDefault="006C4F6E" w:rsidP="00D478CA">
            <w:pPr>
              <w:spacing w:before="60" w:after="60"/>
              <w:rPr>
                <w:rFonts w:ascii="Times New Roman" w:hAnsi="Times New Roman"/>
                <w:b/>
                <w:bCs/>
                <w:color w:val="000000"/>
                <w:sz w:val="20"/>
                <w:szCs w:val="20"/>
              </w:rPr>
            </w:pPr>
            <w:r w:rsidRPr="006C4F6E">
              <w:rPr>
                <w:rFonts w:ascii="Times New Roman" w:hAnsi="Times New Roman"/>
                <w:sz w:val="20"/>
                <w:szCs w:val="20"/>
                <w:lang w:val="pl"/>
              </w:rPr>
              <w:t>System musi umożliwiać równoległą analizę próbek z wykorzystaniem co najmniej 14 instancji środowisk testowych VM oraz zapewniać wydajność pozwalającą na analizę co najmniej 450 plików na godzinę w warunkach referencyjnych producenta, potwierdzoną publiczną dokumentacją lub oświadczeniem producenta.</w:t>
            </w:r>
          </w:p>
        </w:tc>
        <w:tc>
          <w:tcPr>
            <w:tcW w:w="1654" w:type="dxa"/>
          </w:tcPr>
          <w:p w14:paraId="59DED5F4" w14:textId="5CDFA7B3" w:rsidR="009410A3" w:rsidRPr="00CC6C2F" w:rsidRDefault="009410A3">
            <w:pPr>
              <w:jc w:val="center"/>
              <w:rPr>
                <w:rFonts w:ascii="Times New Roman" w:hAnsi="Times New Roman"/>
                <w:sz w:val="20"/>
                <w:szCs w:val="20"/>
              </w:rPr>
            </w:pPr>
            <w:r w:rsidRPr="00CC6C2F">
              <w:rPr>
                <w:rFonts w:ascii="Times New Roman" w:hAnsi="Times New Roman"/>
                <w:sz w:val="20"/>
                <w:szCs w:val="20"/>
              </w:rPr>
              <w:t>Tak, podać</w:t>
            </w:r>
          </w:p>
        </w:tc>
        <w:tc>
          <w:tcPr>
            <w:tcW w:w="1653" w:type="dxa"/>
          </w:tcPr>
          <w:p w14:paraId="54C2D3CC"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05CF8CFD" w14:textId="77777777">
        <w:trPr>
          <w:trHeight w:val="567"/>
        </w:trPr>
        <w:tc>
          <w:tcPr>
            <w:tcW w:w="1134" w:type="dxa"/>
            <w:tcMar>
              <w:top w:w="0" w:type="dxa"/>
              <w:left w:w="108" w:type="dxa"/>
              <w:bottom w:w="0" w:type="dxa"/>
              <w:right w:w="108" w:type="dxa"/>
            </w:tcMar>
            <w:vAlign w:val="center"/>
          </w:tcPr>
          <w:p w14:paraId="4B472857" w14:textId="77777777" w:rsidR="009410A3" w:rsidRPr="00CC6C2F" w:rsidRDefault="009410A3"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5CBF10E5" w14:textId="27CF5CA9" w:rsidR="009410A3" w:rsidRPr="00CC6C2F" w:rsidRDefault="006C4F6E" w:rsidP="00D478CA">
            <w:pPr>
              <w:spacing w:line="257" w:lineRule="auto"/>
              <w:ind w:left="29"/>
              <w:jc w:val="both"/>
              <w:rPr>
                <w:rFonts w:ascii="Times New Roman" w:hAnsi="Times New Roman"/>
                <w:sz w:val="20"/>
                <w:szCs w:val="20"/>
              </w:rPr>
            </w:pPr>
            <w:r w:rsidRPr="006C4F6E">
              <w:rPr>
                <w:rFonts w:ascii="Times New Roman" w:hAnsi="Times New Roman"/>
                <w:sz w:val="20"/>
                <w:szCs w:val="20"/>
                <w:lang w:val="pl"/>
              </w:rPr>
              <w:t>System musi umożliwiać jednoczesną analizę próbek w środowiskach Windows 10 oraz Windows 11. W ramach dostawy należy zapewnić licencjonowanie umożliwiające uruchomienie co najmniej 10 instancji/obrazów Windows wykorzystywanych do analizy (zgodnie z modelem licencjonowania producenta).</w:t>
            </w:r>
            <w:r>
              <w:rPr>
                <w:rFonts w:ascii="Times New Roman" w:hAnsi="Times New Roman"/>
                <w:sz w:val="20"/>
                <w:szCs w:val="20"/>
                <w:lang w:val="pl"/>
              </w:rPr>
              <w:br/>
            </w:r>
            <w:r w:rsidRPr="006C4F6E">
              <w:rPr>
                <w:rFonts w:ascii="Times New Roman" w:hAnsi="Times New Roman"/>
                <w:sz w:val="20"/>
                <w:szCs w:val="20"/>
                <w:lang w:val="pl"/>
              </w:rPr>
              <w:t>System musi umożliwiać analizę dokumentów pakietu Microsoft Office w środowiskach Windows, w tym co najmniej w 5 niezależnych profilach/obrazach testowych (np. różne wersje Office/ustawienia) lub równoważnym mechanizmie zapewniającym zróżnicowanie środowisk analizy.</w:t>
            </w:r>
          </w:p>
        </w:tc>
        <w:tc>
          <w:tcPr>
            <w:tcW w:w="1654" w:type="dxa"/>
          </w:tcPr>
          <w:p w14:paraId="28F7FD35" w14:textId="53D667CA" w:rsidR="009410A3" w:rsidRPr="00CC6C2F" w:rsidRDefault="009410A3">
            <w:pPr>
              <w:jc w:val="center"/>
              <w:rPr>
                <w:rFonts w:ascii="Times New Roman" w:hAnsi="Times New Roman"/>
                <w:sz w:val="20"/>
                <w:szCs w:val="20"/>
              </w:rPr>
            </w:pPr>
            <w:r w:rsidRPr="00CC6C2F">
              <w:rPr>
                <w:rFonts w:ascii="Times New Roman" w:hAnsi="Times New Roman"/>
                <w:sz w:val="20"/>
                <w:szCs w:val="20"/>
              </w:rPr>
              <w:t>Tak, podać</w:t>
            </w:r>
          </w:p>
        </w:tc>
        <w:tc>
          <w:tcPr>
            <w:tcW w:w="1653" w:type="dxa"/>
          </w:tcPr>
          <w:p w14:paraId="4CB98FD4"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6E1C6C97" w14:textId="77777777">
        <w:trPr>
          <w:trHeight w:val="567"/>
        </w:trPr>
        <w:tc>
          <w:tcPr>
            <w:tcW w:w="1134" w:type="dxa"/>
            <w:tcMar>
              <w:top w:w="0" w:type="dxa"/>
              <w:left w:w="108" w:type="dxa"/>
              <w:bottom w:w="0" w:type="dxa"/>
              <w:right w:w="108" w:type="dxa"/>
            </w:tcMar>
            <w:vAlign w:val="center"/>
          </w:tcPr>
          <w:p w14:paraId="066078A4" w14:textId="77777777" w:rsidR="009410A3" w:rsidRPr="00CC6C2F" w:rsidRDefault="009410A3" w:rsidP="00BA4590">
            <w:pPr>
              <w:pStyle w:val="Akapitzlist"/>
              <w:spacing w:after="0"/>
              <w:rPr>
                <w:rFonts w:ascii="Times New Roman" w:hAnsi="Times New Roman"/>
                <w:color w:val="000000" w:themeColor="text1"/>
                <w:sz w:val="20"/>
                <w:szCs w:val="20"/>
              </w:rPr>
            </w:pPr>
          </w:p>
        </w:tc>
        <w:tc>
          <w:tcPr>
            <w:tcW w:w="6116" w:type="dxa"/>
            <w:tcMar>
              <w:top w:w="0" w:type="dxa"/>
              <w:left w:w="108" w:type="dxa"/>
              <w:bottom w:w="0" w:type="dxa"/>
              <w:right w:w="108" w:type="dxa"/>
            </w:tcMar>
          </w:tcPr>
          <w:p w14:paraId="3E00DDEE" w14:textId="77777777" w:rsidR="009410A3" w:rsidRPr="00CC6C2F" w:rsidRDefault="009410A3">
            <w:pPr>
              <w:spacing w:before="60" w:after="60"/>
              <w:jc w:val="center"/>
              <w:rPr>
                <w:rFonts w:ascii="Times New Roman" w:hAnsi="Times New Roman"/>
                <w:b/>
                <w:bCs/>
                <w:color w:val="000000" w:themeColor="text1"/>
                <w:sz w:val="20"/>
                <w:szCs w:val="20"/>
              </w:rPr>
            </w:pPr>
            <w:r w:rsidRPr="00CC6C2F">
              <w:rPr>
                <w:rFonts w:ascii="Times New Roman" w:hAnsi="Times New Roman"/>
                <w:b/>
                <w:bCs/>
                <w:color w:val="000000" w:themeColor="text1"/>
                <w:sz w:val="20"/>
                <w:szCs w:val="20"/>
              </w:rPr>
              <w:t>Funkcje podstawowe i uzupełniające</w:t>
            </w:r>
          </w:p>
          <w:p w14:paraId="424ECFB3" w14:textId="77777777" w:rsidR="009410A3" w:rsidRPr="00CC6C2F" w:rsidRDefault="009410A3">
            <w:pPr>
              <w:spacing w:before="60" w:after="60"/>
              <w:jc w:val="center"/>
              <w:rPr>
                <w:rFonts w:ascii="Times New Roman" w:hAnsi="Times New Roman"/>
                <w:b/>
                <w:bCs/>
                <w:color w:val="000000"/>
                <w:sz w:val="20"/>
                <w:szCs w:val="20"/>
              </w:rPr>
            </w:pPr>
          </w:p>
        </w:tc>
        <w:tc>
          <w:tcPr>
            <w:tcW w:w="1654" w:type="dxa"/>
          </w:tcPr>
          <w:p w14:paraId="6482D081" w14:textId="77777777" w:rsidR="009410A3" w:rsidRPr="00CC6C2F" w:rsidRDefault="009410A3">
            <w:pPr>
              <w:jc w:val="center"/>
              <w:rPr>
                <w:rFonts w:ascii="Times New Roman" w:hAnsi="Times New Roman"/>
                <w:sz w:val="20"/>
                <w:szCs w:val="20"/>
              </w:rPr>
            </w:pPr>
          </w:p>
        </w:tc>
        <w:tc>
          <w:tcPr>
            <w:tcW w:w="1653" w:type="dxa"/>
          </w:tcPr>
          <w:p w14:paraId="0985D3D6"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6080E395" w14:textId="77777777">
        <w:trPr>
          <w:trHeight w:val="567"/>
        </w:trPr>
        <w:tc>
          <w:tcPr>
            <w:tcW w:w="1134" w:type="dxa"/>
            <w:tcMar>
              <w:top w:w="0" w:type="dxa"/>
              <w:left w:w="108" w:type="dxa"/>
              <w:bottom w:w="0" w:type="dxa"/>
              <w:right w:w="108" w:type="dxa"/>
            </w:tcMar>
            <w:vAlign w:val="center"/>
          </w:tcPr>
          <w:p w14:paraId="537ED15E" w14:textId="77777777" w:rsidR="009410A3" w:rsidRPr="00CC6C2F" w:rsidRDefault="009410A3"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4332EE5F" w14:textId="77777777" w:rsidR="009410A3" w:rsidRPr="00CC6C2F" w:rsidRDefault="009410A3" w:rsidP="00BA4590">
            <w:pPr>
              <w:spacing w:after="0" w:line="257" w:lineRule="auto"/>
              <w:jc w:val="both"/>
              <w:rPr>
                <w:rFonts w:ascii="Times New Roman" w:hAnsi="Times New Roman"/>
                <w:sz w:val="20"/>
                <w:szCs w:val="20"/>
                <w:lang w:val="pl"/>
              </w:rPr>
            </w:pPr>
            <w:r w:rsidRPr="00CC6C2F">
              <w:rPr>
                <w:rFonts w:ascii="Times New Roman" w:hAnsi="Times New Roman"/>
                <w:sz w:val="20"/>
                <w:szCs w:val="20"/>
                <w:lang w:val="pl"/>
              </w:rPr>
              <w:t xml:space="preserve">System musi umożliwiać „pełny </w:t>
            </w:r>
            <w:proofErr w:type="spellStart"/>
            <w:r w:rsidRPr="00CC6C2F">
              <w:rPr>
                <w:rFonts w:ascii="Times New Roman" w:hAnsi="Times New Roman"/>
                <w:sz w:val="20"/>
                <w:szCs w:val="20"/>
                <w:lang w:val="pl"/>
              </w:rPr>
              <w:t>sanboxing</w:t>
            </w:r>
            <w:proofErr w:type="spellEnd"/>
            <w:r w:rsidRPr="00CC6C2F">
              <w:rPr>
                <w:rFonts w:ascii="Times New Roman" w:hAnsi="Times New Roman"/>
                <w:sz w:val="20"/>
                <w:szCs w:val="20"/>
                <w:lang w:val="pl"/>
              </w:rPr>
              <w:t xml:space="preserve">”, tzn. wykonanie w maszynie wirtualnej dla następujących rodzajów próbek znajdujących się w wiadomościach pocztowych: adres URL, dokumenty Microsoft Office, pliki wykonywalne (w tym języki skryptowe JavaScript, Visual Basic, PowerShell, bat), pliki PDF (Adobe </w:t>
            </w:r>
            <w:proofErr w:type="spellStart"/>
            <w:r w:rsidRPr="00CC6C2F">
              <w:rPr>
                <w:rFonts w:ascii="Times New Roman" w:hAnsi="Times New Roman"/>
                <w:sz w:val="20"/>
                <w:szCs w:val="20"/>
                <w:lang w:val="pl"/>
              </w:rPr>
              <w:t>Acrobat</w:t>
            </w:r>
            <w:proofErr w:type="spellEnd"/>
            <w:r w:rsidRPr="00CC6C2F">
              <w:rPr>
                <w:rFonts w:ascii="Times New Roman" w:hAnsi="Times New Roman"/>
                <w:sz w:val="20"/>
                <w:szCs w:val="20"/>
                <w:lang w:val="pl"/>
              </w:rPr>
              <w:t>), pliki SWF (Adobe Flash).</w:t>
            </w:r>
          </w:p>
        </w:tc>
        <w:tc>
          <w:tcPr>
            <w:tcW w:w="1654" w:type="dxa"/>
          </w:tcPr>
          <w:p w14:paraId="13EF8995" w14:textId="77777777" w:rsidR="009410A3" w:rsidRPr="00CC6C2F" w:rsidRDefault="009410A3">
            <w:pPr>
              <w:jc w:val="center"/>
              <w:rPr>
                <w:rFonts w:ascii="Times New Roman" w:hAnsi="Times New Roman"/>
                <w:sz w:val="20"/>
                <w:szCs w:val="20"/>
              </w:rPr>
            </w:pPr>
            <w:r w:rsidRPr="00CC6C2F">
              <w:rPr>
                <w:rFonts w:ascii="Times New Roman" w:hAnsi="Times New Roman"/>
                <w:sz w:val="20"/>
                <w:szCs w:val="20"/>
              </w:rPr>
              <w:t>Tak</w:t>
            </w:r>
          </w:p>
        </w:tc>
        <w:tc>
          <w:tcPr>
            <w:tcW w:w="1653" w:type="dxa"/>
          </w:tcPr>
          <w:p w14:paraId="677DCF26"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26A55882" w14:textId="77777777">
        <w:trPr>
          <w:trHeight w:val="567"/>
        </w:trPr>
        <w:tc>
          <w:tcPr>
            <w:tcW w:w="1134" w:type="dxa"/>
            <w:tcMar>
              <w:top w:w="0" w:type="dxa"/>
              <w:left w:w="108" w:type="dxa"/>
              <w:bottom w:w="0" w:type="dxa"/>
              <w:right w:w="108" w:type="dxa"/>
            </w:tcMar>
            <w:vAlign w:val="center"/>
          </w:tcPr>
          <w:p w14:paraId="4BA7B1DB" w14:textId="77777777" w:rsidR="009410A3" w:rsidRPr="00CC6C2F" w:rsidRDefault="009410A3"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7B5EF985" w14:textId="7645F704" w:rsidR="009410A3" w:rsidRPr="00CC6C2F" w:rsidRDefault="009410A3" w:rsidP="00BA4590">
            <w:pPr>
              <w:spacing w:after="0" w:line="257" w:lineRule="auto"/>
              <w:jc w:val="both"/>
              <w:rPr>
                <w:rFonts w:ascii="Times New Roman" w:hAnsi="Times New Roman"/>
                <w:sz w:val="20"/>
                <w:szCs w:val="20"/>
                <w:lang w:val="pl"/>
              </w:rPr>
            </w:pPr>
            <w:r w:rsidRPr="00CC6C2F">
              <w:rPr>
                <w:rFonts w:ascii="Times New Roman" w:hAnsi="Times New Roman"/>
                <w:sz w:val="20"/>
                <w:szCs w:val="20"/>
                <w:lang w:val="pl"/>
              </w:rPr>
              <w:t>System musi umożliwiać wgrywanie co najmniej 1</w:t>
            </w:r>
            <w:r w:rsidR="000066A8">
              <w:rPr>
                <w:rFonts w:ascii="Times New Roman" w:hAnsi="Times New Roman"/>
                <w:sz w:val="20"/>
                <w:szCs w:val="20"/>
                <w:lang w:val="pl"/>
              </w:rPr>
              <w:t>2</w:t>
            </w:r>
            <w:r w:rsidRPr="00CC6C2F">
              <w:rPr>
                <w:rFonts w:ascii="Times New Roman" w:hAnsi="Times New Roman"/>
                <w:sz w:val="20"/>
                <w:szCs w:val="20"/>
                <w:lang w:val="pl"/>
              </w:rPr>
              <w:t xml:space="preserve"> własnych obrazów systemów operacyjnych.</w:t>
            </w:r>
          </w:p>
        </w:tc>
        <w:tc>
          <w:tcPr>
            <w:tcW w:w="1654" w:type="dxa"/>
          </w:tcPr>
          <w:p w14:paraId="059750CA" w14:textId="77777777" w:rsidR="009410A3" w:rsidRPr="00CC6C2F" w:rsidRDefault="009410A3">
            <w:pPr>
              <w:spacing w:before="60" w:after="60"/>
              <w:jc w:val="center"/>
              <w:rPr>
                <w:rFonts w:ascii="Times New Roman" w:hAnsi="Times New Roman"/>
                <w:sz w:val="20"/>
                <w:szCs w:val="20"/>
              </w:rPr>
            </w:pPr>
            <w:r w:rsidRPr="00CC6C2F">
              <w:rPr>
                <w:rFonts w:ascii="Times New Roman" w:hAnsi="Times New Roman"/>
                <w:sz w:val="20"/>
                <w:szCs w:val="20"/>
              </w:rPr>
              <w:t>Tak, podać</w:t>
            </w:r>
          </w:p>
        </w:tc>
        <w:tc>
          <w:tcPr>
            <w:tcW w:w="1653" w:type="dxa"/>
          </w:tcPr>
          <w:p w14:paraId="19031766"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445743B2" w14:textId="77777777">
        <w:trPr>
          <w:trHeight w:val="567"/>
        </w:trPr>
        <w:tc>
          <w:tcPr>
            <w:tcW w:w="1134" w:type="dxa"/>
            <w:tcMar>
              <w:top w:w="0" w:type="dxa"/>
              <w:left w:w="108" w:type="dxa"/>
              <w:bottom w:w="0" w:type="dxa"/>
              <w:right w:w="108" w:type="dxa"/>
            </w:tcMar>
            <w:vAlign w:val="center"/>
          </w:tcPr>
          <w:p w14:paraId="30412C66" w14:textId="77777777" w:rsidR="009410A3" w:rsidRPr="00CC6C2F" w:rsidRDefault="009410A3"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4F510F3C" w14:textId="77777777" w:rsidR="009410A3" w:rsidRPr="00CC6C2F" w:rsidRDefault="009410A3" w:rsidP="00BA4590">
            <w:pPr>
              <w:spacing w:after="0" w:line="257" w:lineRule="auto"/>
              <w:jc w:val="both"/>
              <w:rPr>
                <w:rFonts w:ascii="Times New Roman" w:hAnsi="Times New Roman"/>
                <w:sz w:val="20"/>
                <w:szCs w:val="20"/>
                <w:lang w:val="pl"/>
              </w:rPr>
            </w:pPr>
            <w:r w:rsidRPr="00CC6C2F">
              <w:rPr>
                <w:rFonts w:ascii="Times New Roman" w:hAnsi="Times New Roman"/>
                <w:sz w:val="20"/>
                <w:szCs w:val="20"/>
                <w:lang w:val="pl"/>
              </w:rPr>
              <w:t xml:space="preserve">Funkcjonalność </w:t>
            </w:r>
            <w:proofErr w:type="spellStart"/>
            <w:r w:rsidRPr="00CC6C2F">
              <w:rPr>
                <w:rFonts w:ascii="Times New Roman" w:hAnsi="Times New Roman"/>
                <w:sz w:val="20"/>
                <w:szCs w:val="20"/>
                <w:lang w:val="pl"/>
              </w:rPr>
              <w:t>Sandbox</w:t>
            </w:r>
            <w:proofErr w:type="spellEnd"/>
            <w:r w:rsidRPr="00CC6C2F">
              <w:rPr>
                <w:rFonts w:ascii="Times New Roman" w:hAnsi="Times New Roman"/>
                <w:sz w:val="20"/>
                <w:szCs w:val="20"/>
                <w:lang w:val="pl"/>
              </w:rPr>
              <w:t xml:space="preserve"> dla instancji Windows: sprawdzanie procesów i rejestru, połączenia z </w:t>
            </w:r>
            <w:proofErr w:type="spellStart"/>
            <w:r w:rsidRPr="00CC6C2F">
              <w:rPr>
                <w:rFonts w:ascii="Times New Roman" w:hAnsi="Times New Roman"/>
                <w:sz w:val="20"/>
                <w:szCs w:val="20"/>
                <w:lang w:val="pl"/>
              </w:rPr>
              <w:t>Botnet</w:t>
            </w:r>
            <w:proofErr w:type="spellEnd"/>
            <w:r w:rsidRPr="00CC6C2F">
              <w:rPr>
                <w:rFonts w:ascii="Times New Roman" w:hAnsi="Times New Roman"/>
                <w:sz w:val="20"/>
                <w:szCs w:val="20"/>
                <w:lang w:val="pl"/>
              </w:rPr>
              <w:t xml:space="preserve"> C&amp;C oraz złośliwymi URL, dostęp do </w:t>
            </w:r>
            <w:r w:rsidRPr="00CC6C2F">
              <w:rPr>
                <w:rFonts w:ascii="Times New Roman" w:hAnsi="Times New Roman"/>
                <w:sz w:val="20"/>
                <w:szCs w:val="20"/>
                <w:lang w:val="pl"/>
              </w:rPr>
              <w:lastRenderedPageBreak/>
              <w:t>pakietów przeprocesowanych przez VM, logów działania badanego oprogramowania oraz zrzutów ekranu w badanej VM.</w:t>
            </w:r>
          </w:p>
        </w:tc>
        <w:tc>
          <w:tcPr>
            <w:tcW w:w="1654" w:type="dxa"/>
          </w:tcPr>
          <w:p w14:paraId="73C243E4" w14:textId="77777777" w:rsidR="009410A3" w:rsidRPr="00CC6C2F" w:rsidRDefault="009410A3">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lastRenderedPageBreak/>
              <w:t>Tak</w:t>
            </w:r>
          </w:p>
        </w:tc>
        <w:tc>
          <w:tcPr>
            <w:tcW w:w="1653" w:type="dxa"/>
          </w:tcPr>
          <w:p w14:paraId="7EB36C86"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5D86A611" w14:textId="77777777">
        <w:trPr>
          <w:trHeight w:val="567"/>
        </w:trPr>
        <w:tc>
          <w:tcPr>
            <w:tcW w:w="1134" w:type="dxa"/>
            <w:tcMar>
              <w:top w:w="0" w:type="dxa"/>
              <w:left w:w="108" w:type="dxa"/>
              <w:bottom w:w="0" w:type="dxa"/>
              <w:right w:w="108" w:type="dxa"/>
            </w:tcMar>
            <w:vAlign w:val="center"/>
          </w:tcPr>
          <w:p w14:paraId="62CCD69C" w14:textId="77777777" w:rsidR="009410A3" w:rsidRPr="00CC6C2F" w:rsidRDefault="009410A3"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6751FB6E" w14:textId="77777777" w:rsidR="009410A3" w:rsidRPr="00CC6C2F" w:rsidRDefault="009410A3" w:rsidP="00BA4590">
            <w:pPr>
              <w:spacing w:after="0" w:line="257" w:lineRule="auto"/>
              <w:jc w:val="both"/>
              <w:rPr>
                <w:rFonts w:ascii="Times New Roman" w:hAnsi="Times New Roman"/>
                <w:sz w:val="20"/>
                <w:szCs w:val="20"/>
                <w:lang w:val="pl"/>
              </w:rPr>
            </w:pPr>
            <w:r w:rsidRPr="00CC6C2F">
              <w:rPr>
                <w:rFonts w:ascii="Times New Roman" w:hAnsi="Times New Roman"/>
                <w:sz w:val="20"/>
                <w:szCs w:val="20"/>
                <w:lang w:val="pl"/>
              </w:rPr>
              <w:t>Procesowanie plików o rozmiarze co najmniej 8 MB.</w:t>
            </w:r>
          </w:p>
        </w:tc>
        <w:tc>
          <w:tcPr>
            <w:tcW w:w="1654" w:type="dxa"/>
          </w:tcPr>
          <w:p w14:paraId="4F27A638" w14:textId="77777777" w:rsidR="009410A3" w:rsidRPr="00CC6C2F" w:rsidRDefault="009410A3">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t>Tak</w:t>
            </w:r>
          </w:p>
        </w:tc>
        <w:tc>
          <w:tcPr>
            <w:tcW w:w="1653" w:type="dxa"/>
          </w:tcPr>
          <w:p w14:paraId="3F208477"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0AF898EE" w14:textId="77777777">
        <w:trPr>
          <w:trHeight w:val="567"/>
        </w:trPr>
        <w:tc>
          <w:tcPr>
            <w:tcW w:w="1134" w:type="dxa"/>
            <w:tcMar>
              <w:top w:w="0" w:type="dxa"/>
              <w:left w:w="108" w:type="dxa"/>
              <w:bottom w:w="0" w:type="dxa"/>
              <w:right w:w="108" w:type="dxa"/>
            </w:tcMar>
            <w:vAlign w:val="center"/>
          </w:tcPr>
          <w:p w14:paraId="119DB60B" w14:textId="77777777" w:rsidR="009410A3" w:rsidRPr="00CC6C2F" w:rsidRDefault="009410A3"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6A5D6BA2" w14:textId="77777777" w:rsidR="009410A3" w:rsidRPr="00CC6C2F" w:rsidRDefault="009410A3" w:rsidP="00BA4590">
            <w:pPr>
              <w:spacing w:after="0" w:line="257" w:lineRule="auto"/>
              <w:jc w:val="both"/>
              <w:rPr>
                <w:rFonts w:ascii="Times New Roman" w:hAnsi="Times New Roman"/>
                <w:sz w:val="20"/>
                <w:szCs w:val="20"/>
                <w:lang w:val="pl"/>
              </w:rPr>
            </w:pPr>
            <w:proofErr w:type="spellStart"/>
            <w:r w:rsidRPr="00CC6C2F">
              <w:rPr>
                <w:rFonts w:ascii="Times New Roman" w:hAnsi="Times New Roman"/>
                <w:sz w:val="20"/>
                <w:szCs w:val="20"/>
                <w:lang w:val="pl"/>
              </w:rPr>
              <w:t>Sanboxing</w:t>
            </w:r>
            <w:proofErr w:type="spellEnd"/>
            <w:r w:rsidRPr="00CC6C2F">
              <w:rPr>
                <w:rFonts w:ascii="Times New Roman" w:hAnsi="Times New Roman"/>
                <w:sz w:val="20"/>
                <w:szCs w:val="20"/>
                <w:lang w:val="pl"/>
              </w:rPr>
              <w:t xml:space="preserve"> dla plików zarchiwizowanych (.tar, .gz,</w:t>
            </w:r>
            <w:del w:id="18" w:author="Marta Skonieczna-Herman" w:date="2026-02-25T11:33:00Z" w16du:dateUtc="2026-02-25T10:33:00Z">
              <w:r w:rsidRPr="00CC6C2F" w:rsidDel="002B0269">
                <w:rPr>
                  <w:rFonts w:ascii="Times New Roman" w:hAnsi="Times New Roman"/>
                  <w:sz w:val="20"/>
                  <w:szCs w:val="20"/>
                  <w:lang w:val="pl"/>
                </w:rPr>
                <w:delText xml:space="preserve"> </w:delText>
              </w:r>
            </w:del>
            <w:r w:rsidRPr="00CC6C2F">
              <w:rPr>
                <w:rFonts w:ascii="Times New Roman" w:hAnsi="Times New Roman"/>
                <w:sz w:val="20"/>
                <w:szCs w:val="20"/>
                <w:lang w:val="pl"/>
              </w:rPr>
              <w:t>.tar.gz, .</w:t>
            </w:r>
            <w:proofErr w:type="spellStart"/>
            <w:r w:rsidRPr="00CC6C2F">
              <w:rPr>
                <w:rFonts w:ascii="Times New Roman" w:hAnsi="Times New Roman"/>
                <w:sz w:val="20"/>
                <w:szCs w:val="20"/>
                <w:lang w:val="pl"/>
              </w:rPr>
              <w:t>tgz</w:t>
            </w:r>
            <w:proofErr w:type="spellEnd"/>
            <w:r w:rsidRPr="00CC6C2F">
              <w:rPr>
                <w:rFonts w:ascii="Times New Roman" w:hAnsi="Times New Roman"/>
                <w:sz w:val="20"/>
                <w:szCs w:val="20"/>
                <w:lang w:val="pl"/>
              </w:rPr>
              <w:t>, .zip, .bz2, .tar.bz2, .</w:t>
            </w:r>
            <w:proofErr w:type="spellStart"/>
            <w:r w:rsidRPr="00CC6C2F">
              <w:rPr>
                <w:rFonts w:ascii="Times New Roman" w:hAnsi="Times New Roman"/>
                <w:sz w:val="20"/>
                <w:szCs w:val="20"/>
                <w:lang w:val="pl"/>
              </w:rPr>
              <w:t>bz</w:t>
            </w:r>
            <w:proofErr w:type="spellEnd"/>
            <w:r w:rsidRPr="00CC6C2F">
              <w:rPr>
                <w:rFonts w:ascii="Times New Roman" w:hAnsi="Times New Roman"/>
                <w:sz w:val="20"/>
                <w:szCs w:val="20"/>
                <w:lang w:val="pl"/>
              </w:rPr>
              <w:t>, .</w:t>
            </w:r>
            <w:proofErr w:type="spellStart"/>
            <w:r w:rsidRPr="00CC6C2F">
              <w:rPr>
                <w:rFonts w:ascii="Times New Roman" w:hAnsi="Times New Roman"/>
                <w:sz w:val="20"/>
                <w:szCs w:val="20"/>
                <w:lang w:val="pl"/>
              </w:rPr>
              <w:t>tar.Z</w:t>
            </w:r>
            <w:proofErr w:type="spellEnd"/>
            <w:r w:rsidRPr="00CC6C2F">
              <w:rPr>
                <w:rFonts w:ascii="Times New Roman" w:hAnsi="Times New Roman"/>
                <w:sz w:val="20"/>
                <w:szCs w:val="20"/>
                <w:lang w:val="pl"/>
              </w:rPr>
              <w:t>, .</w:t>
            </w:r>
            <w:proofErr w:type="spellStart"/>
            <w:r w:rsidRPr="00CC6C2F">
              <w:rPr>
                <w:rFonts w:ascii="Times New Roman" w:hAnsi="Times New Roman"/>
                <w:sz w:val="20"/>
                <w:szCs w:val="20"/>
                <w:lang w:val="pl"/>
              </w:rPr>
              <w:t>cab</w:t>
            </w:r>
            <w:proofErr w:type="spellEnd"/>
            <w:r w:rsidRPr="00CC6C2F">
              <w:rPr>
                <w:rFonts w:ascii="Times New Roman" w:hAnsi="Times New Roman"/>
                <w:sz w:val="20"/>
                <w:szCs w:val="20"/>
                <w:lang w:val="pl"/>
              </w:rPr>
              <w:t>, .</w:t>
            </w:r>
            <w:proofErr w:type="spellStart"/>
            <w:r w:rsidRPr="00CC6C2F">
              <w:rPr>
                <w:rFonts w:ascii="Times New Roman" w:hAnsi="Times New Roman"/>
                <w:sz w:val="20"/>
                <w:szCs w:val="20"/>
                <w:lang w:val="pl"/>
              </w:rPr>
              <w:t>rar</w:t>
            </w:r>
            <w:proofErr w:type="spellEnd"/>
            <w:r w:rsidRPr="00CC6C2F">
              <w:rPr>
                <w:rFonts w:ascii="Times New Roman" w:hAnsi="Times New Roman"/>
                <w:sz w:val="20"/>
                <w:szCs w:val="20"/>
                <w:lang w:val="pl"/>
              </w:rPr>
              <w:t>, .</w:t>
            </w:r>
            <w:proofErr w:type="spellStart"/>
            <w:r w:rsidRPr="00CC6C2F">
              <w:rPr>
                <w:rFonts w:ascii="Times New Roman" w:hAnsi="Times New Roman"/>
                <w:sz w:val="20"/>
                <w:szCs w:val="20"/>
                <w:lang w:val="pl"/>
              </w:rPr>
              <w:t>arj</w:t>
            </w:r>
            <w:proofErr w:type="spellEnd"/>
            <w:r w:rsidRPr="00CC6C2F">
              <w:rPr>
                <w:rFonts w:ascii="Times New Roman" w:hAnsi="Times New Roman"/>
                <w:sz w:val="20"/>
                <w:szCs w:val="20"/>
                <w:lang w:val="pl"/>
              </w:rPr>
              <w:t>), wykonywalnych (.exe, .</w:t>
            </w:r>
            <w:proofErr w:type="spellStart"/>
            <w:r w:rsidRPr="00CC6C2F">
              <w:rPr>
                <w:rFonts w:ascii="Times New Roman" w:hAnsi="Times New Roman"/>
                <w:sz w:val="20"/>
                <w:szCs w:val="20"/>
                <w:lang w:val="pl"/>
              </w:rPr>
              <w:t>dll</w:t>
            </w:r>
            <w:proofErr w:type="spellEnd"/>
            <w:r w:rsidRPr="00CC6C2F">
              <w:rPr>
                <w:rFonts w:ascii="Times New Roman" w:hAnsi="Times New Roman"/>
                <w:sz w:val="20"/>
                <w:szCs w:val="20"/>
                <w:lang w:val="pl"/>
              </w:rPr>
              <w:t xml:space="preserve">), PDF, Windows Office </w:t>
            </w:r>
            <w:proofErr w:type="spellStart"/>
            <w:r w:rsidRPr="00CC6C2F">
              <w:rPr>
                <w:rFonts w:ascii="Times New Roman" w:hAnsi="Times New Roman"/>
                <w:sz w:val="20"/>
                <w:szCs w:val="20"/>
                <w:lang w:val="pl"/>
              </w:rPr>
              <w:t>Document</w:t>
            </w:r>
            <w:proofErr w:type="spellEnd"/>
            <w:r w:rsidRPr="00CC6C2F">
              <w:rPr>
                <w:rFonts w:ascii="Times New Roman" w:hAnsi="Times New Roman"/>
                <w:sz w:val="20"/>
                <w:szCs w:val="20"/>
                <w:lang w:val="pl"/>
              </w:rPr>
              <w:t xml:space="preserve">, </w:t>
            </w:r>
            <w:proofErr w:type="spellStart"/>
            <w:r w:rsidRPr="00CC6C2F">
              <w:rPr>
                <w:rFonts w:ascii="Times New Roman" w:hAnsi="Times New Roman"/>
                <w:sz w:val="20"/>
                <w:szCs w:val="20"/>
                <w:lang w:val="pl"/>
              </w:rPr>
              <w:t>Javascript</w:t>
            </w:r>
            <w:proofErr w:type="spellEnd"/>
            <w:r w:rsidRPr="00CC6C2F">
              <w:rPr>
                <w:rFonts w:ascii="Times New Roman" w:hAnsi="Times New Roman"/>
                <w:sz w:val="20"/>
                <w:szCs w:val="20"/>
                <w:lang w:val="pl"/>
              </w:rPr>
              <w:t xml:space="preserve">, </w:t>
            </w:r>
            <w:proofErr w:type="spellStart"/>
            <w:r w:rsidRPr="00CC6C2F">
              <w:rPr>
                <w:rFonts w:ascii="Times New Roman" w:hAnsi="Times New Roman"/>
                <w:sz w:val="20"/>
                <w:szCs w:val="20"/>
                <w:lang w:val="pl"/>
              </w:rPr>
              <w:t>AdobeFlash</w:t>
            </w:r>
            <w:proofErr w:type="spellEnd"/>
            <w:r w:rsidRPr="00CC6C2F">
              <w:rPr>
                <w:rFonts w:ascii="Times New Roman" w:hAnsi="Times New Roman"/>
                <w:sz w:val="20"/>
                <w:szCs w:val="20"/>
                <w:lang w:val="pl"/>
              </w:rPr>
              <w:t xml:space="preserve"> oraz </w:t>
            </w:r>
            <w:proofErr w:type="spellStart"/>
            <w:r w:rsidRPr="00CC6C2F">
              <w:rPr>
                <w:rFonts w:ascii="Times New Roman" w:hAnsi="Times New Roman"/>
                <w:sz w:val="20"/>
                <w:szCs w:val="20"/>
                <w:lang w:val="pl"/>
              </w:rPr>
              <w:t>JavaArchive</w:t>
            </w:r>
            <w:proofErr w:type="spellEnd"/>
            <w:r w:rsidRPr="00CC6C2F">
              <w:rPr>
                <w:rFonts w:ascii="Times New Roman" w:hAnsi="Times New Roman"/>
                <w:sz w:val="20"/>
                <w:szCs w:val="20"/>
                <w:lang w:val="pl"/>
              </w:rPr>
              <w:t xml:space="preserve"> (JAR).</w:t>
            </w:r>
          </w:p>
        </w:tc>
        <w:tc>
          <w:tcPr>
            <w:tcW w:w="1654" w:type="dxa"/>
          </w:tcPr>
          <w:p w14:paraId="1CF70311" w14:textId="77777777" w:rsidR="009410A3" w:rsidRPr="00CC6C2F" w:rsidRDefault="009410A3">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t>Tak</w:t>
            </w:r>
          </w:p>
        </w:tc>
        <w:tc>
          <w:tcPr>
            <w:tcW w:w="1653" w:type="dxa"/>
          </w:tcPr>
          <w:p w14:paraId="4B3D5527"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565C2B77" w14:textId="77777777">
        <w:trPr>
          <w:trHeight w:val="567"/>
        </w:trPr>
        <w:tc>
          <w:tcPr>
            <w:tcW w:w="1134" w:type="dxa"/>
            <w:tcMar>
              <w:top w:w="0" w:type="dxa"/>
              <w:left w:w="108" w:type="dxa"/>
              <w:bottom w:w="0" w:type="dxa"/>
              <w:right w:w="108" w:type="dxa"/>
            </w:tcMar>
            <w:vAlign w:val="center"/>
          </w:tcPr>
          <w:p w14:paraId="7E0F9B2E" w14:textId="77777777" w:rsidR="009410A3" w:rsidRPr="00CC6C2F" w:rsidRDefault="009410A3"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37C120CF" w14:textId="77777777" w:rsidR="009410A3" w:rsidRPr="00CC6C2F" w:rsidRDefault="009410A3" w:rsidP="00BA4590">
            <w:pPr>
              <w:spacing w:before="60" w:after="60"/>
              <w:rPr>
                <w:rFonts w:ascii="Times New Roman" w:hAnsi="Times New Roman"/>
                <w:sz w:val="20"/>
                <w:szCs w:val="20"/>
                <w:lang w:val="en-US"/>
              </w:rPr>
            </w:pPr>
            <w:r w:rsidRPr="00CC6C2F">
              <w:rPr>
                <w:rFonts w:ascii="Times New Roman" w:hAnsi="Times New Roman"/>
                <w:sz w:val="20"/>
                <w:szCs w:val="20"/>
                <w:lang w:val="en-US"/>
              </w:rPr>
              <w:t xml:space="preserve">Sandboxing </w:t>
            </w:r>
            <w:proofErr w:type="spellStart"/>
            <w:r w:rsidRPr="00CC6C2F">
              <w:rPr>
                <w:rFonts w:ascii="Times New Roman" w:hAnsi="Times New Roman"/>
                <w:sz w:val="20"/>
                <w:szCs w:val="20"/>
                <w:lang w:val="en-US"/>
              </w:rPr>
              <w:t>plików</w:t>
            </w:r>
            <w:proofErr w:type="spellEnd"/>
            <w:r w:rsidRPr="00CC6C2F">
              <w:rPr>
                <w:rFonts w:ascii="Times New Roman" w:hAnsi="Times New Roman"/>
                <w:sz w:val="20"/>
                <w:szCs w:val="20"/>
                <w:lang w:val="en-US"/>
              </w:rPr>
              <w:t xml:space="preserve"> </w:t>
            </w:r>
            <w:proofErr w:type="spellStart"/>
            <w:r w:rsidRPr="00CC6C2F">
              <w:rPr>
                <w:rFonts w:ascii="Times New Roman" w:hAnsi="Times New Roman"/>
                <w:sz w:val="20"/>
                <w:szCs w:val="20"/>
                <w:lang w:val="en-US"/>
              </w:rPr>
              <w:t>multimedialnych</w:t>
            </w:r>
            <w:proofErr w:type="spellEnd"/>
            <w:r w:rsidRPr="00CC6C2F">
              <w:rPr>
                <w:rFonts w:ascii="Times New Roman" w:hAnsi="Times New Roman"/>
                <w:sz w:val="20"/>
                <w:szCs w:val="20"/>
                <w:lang w:val="en-US"/>
              </w:rPr>
              <w:t>: .avi, .mpeg, .mp3, .mp4.</w:t>
            </w:r>
          </w:p>
        </w:tc>
        <w:tc>
          <w:tcPr>
            <w:tcW w:w="1654" w:type="dxa"/>
          </w:tcPr>
          <w:p w14:paraId="07146AA9" w14:textId="77777777" w:rsidR="009410A3" w:rsidRPr="00CC6C2F" w:rsidRDefault="009410A3">
            <w:pPr>
              <w:spacing w:before="60" w:after="60"/>
              <w:jc w:val="center"/>
              <w:rPr>
                <w:rFonts w:ascii="Times New Roman" w:hAnsi="Times New Roman"/>
                <w:color w:val="000000"/>
                <w:sz w:val="20"/>
                <w:szCs w:val="20"/>
                <w:lang w:val="en-US"/>
              </w:rPr>
            </w:pPr>
            <w:r w:rsidRPr="00CC6C2F">
              <w:rPr>
                <w:rFonts w:ascii="Times New Roman" w:hAnsi="Times New Roman"/>
                <w:color w:val="000000"/>
                <w:sz w:val="20"/>
                <w:szCs w:val="20"/>
                <w:lang w:val="en-US"/>
              </w:rPr>
              <w:t>Tak</w:t>
            </w:r>
          </w:p>
        </w:tc>
        <w:tc>
          <w:tcPr>
            <w:tcW w:w="1653" w:type="dxa"/>
          </w:tcPr>
          <w:p w14:paraId="354C977B"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lang w:val="en-US"/>
              </w:rPr>
            </w:pPr>
          </w:p>
        </w:tc>
      </w:tr>
      <w:tr w:rsidR="009410A3" w:rsidRPr="00CC6C2F" w14:paraId="0774A45C" w14:textId="77777777">
        <w:trPr>
          <w:trHeight w:val="567"/>
        </w:trPr>
        <w:tc>
          <w:tcPr>
            <w:tcW w:w="1134" w:type="dxa"/>
            <w:tcMar>
              <w:top w:w="0" w:type="dxa"/>
              <w:left w:w="108" w:type="dxa"/>
              <w:bottom w:w="0" w:type="dxa"/>
              <w:right w:w="108" w:type="dxa"/>
            </w:tcMar>
            <w:vAlign w:val="center"/>
          </w:tcPr>
          <w:p w14:paraId="28FC4FA5" w14:textId="77777777" w:rsidR="009410A3" w:rsidRPr="00CC6C2F" w:rsidRDefault="009410A3" w:rsidP="00BA4590">
            <w:pPr>
              <w:pStyle w:val="Akapitzlist"/>
              <w:numPr>
                <w:ilvl w:val="0"/>
                <w:numId w:val="72"/>
              </w:numPr>
              <w:spacing w:after="0"/>
              <w:jc w:val="center"/>
              <w:rPr>
                <w:rFonts w:ascii="Times New Roman" w:hAnsi="Times New Roman"/>
                <w:color w:val="000000" w:themeColor="text1"/>
                <w:sz w:val="20"/>
                <w:szCs w:val="20"/>
                <w:lang w:val="en-US"/>
              </w:rPr>
            </w:pPr>
          </w:p>
        </w:tc>
        <w:tc>
          <w:tcPr>
            <w:tcW w:w="6116" w:type="dxa"/>
            <w:tcMar>
              <w:top w:w="0" w:type="dxa"/>
              <w:left w:w="108" w:type="dxa"/>
              <w:bottom w:w="0" w:type="dxa"/>
              <w:right w:w="108" w:type="dxa"/>
            </w:tcMar>
          </w:tcPr>
          <w:p w14:paraId="6EC5D2B5" w14:textId="676D3FDA" w:rsidR="009410A3" w:rsidRPr="00CC6C2F" w:rsidRDefault="009410A3" w:rsidP="00BA4590">
            <w:pPr>
              <w:spacing w:after="0" w:line="257" w:lineRule="auto"/>
              <w:jc w:val="both"/>
              <w:rPr>
                <w:rFonts w:ascii="Times New Roman" w:hAnsi="Times New Roman"/>
                <w:sz w:val="20"/>
                <w:szCs w:val="20"/>
                <w:lang w:val="pl"/>
              </w:rPr>
            </w:pPr>
            <w:r w:rsidRPr="00CC6C2F">
              <w:rPr>
                <w:rFonts w:ascii="Times New Roman" w:hAnsi="Times New Roman"/>
                <w:sz w:val="20"/>
                <w:szCs w:val="20"/>
                <w:lang w:val="pl"/>
              </w:rPr>
              <w:t>Skanowanie stron www z linkami URL.</w:t>
            </w:r>
          </w:p>
        </w:tc>
        <w:tc>
          <w:tcPr>
            <w:tcW w:w="1654" w:type="dxa"/>
          </w:tcPr>
          <w:p w14:paraId="3631665C" w14:textId="77777777" w:rsidR="009410A3" w:rsidRPr="00CC6C2F" w:rsidRDefault="009410A3">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t>Tak</w:t>
            </w:r>
          </w:p>
        </w:tc>
        <w:tc>
          <w:tcPr>
            <w:tcW w:w="1653" w:type="dxa"/>
          </w:tcPr>
          <w:p w14:paraId="2030B3F6"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6F5C75DF" w14:textId="77777777">
        <w:trPr>
          <w:trHeight w:val="567"/>
        </w:trPr>
        <w:tc>
          <w:tcPr>
            <w:tcW w:w="1134" w:type="dxa"/>
            <w:tcMar>
              <w:top w:w="0" w:type="dxa"/>
              <w:left w:w="108" w:type="dxa"/>
              <w:bottom w:w="0" w:type="dxa"/>
              <w:right w:w="108" w:type="dxa"/>
            </w:tcMar>
            <w:vAlign w:val="center"/>
          </w:tcPr>
          <w:p w14:paraId="20D2158C" w14:textId="77777777" w:rsidR="009410A3" w:rsidRPr="00CC6C2F" w:rsidRDefault="009410A3"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7FE544AD" w14:textId="532B5832" w:rsidR="009410A3" w:rsidRPr="00CC6C2F" w:rsidRDefault="009410A3" w:rsidP="00BA4590">
            <w:pPr>
              <w:spacing w:after="0" w:line="257" w:lineRule="auto"/>
              <w:jc w:val="both"/>
              <w:rPr>
                <w:rFonts w:ascii="Times New Roman" w:hAnsi="Times New Roman"/>
                <w:sz w:val="20"/>
                <w:szCs w:val="20"/>
                <w:lang w:val="pl"/>
              </w:rPr>
            </w:pPr>
            <w:r w:rsidRPr="00CC6C2F">
              <w:rPr>
                <w:rFonts w:ascii="Times New Roman" w:hAnsi="Times New Roman"/>
                <w:sz w:val="20"/>
                <w:szCs w:val="20"/>
                <w:lang w:val="pl"/>
              </w:rPr>
              <w:t>Czarne i białe listy dla sum kontrolnych plików.</w:t>
            </w:r>
          </w:p>
        </w:tc>
        <w:tc>
          <w:tcPr>
            <w:tcW w:w="1654" w:type="dxa"/>
          </w:tcPr>
          <w:p w14:paraId="1988ACAB" w14:textId="77777777" w:rsidR="009410A3" w:rsidRPr="00CC6C2F" w:rsidRDefault="009410A3">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t>Tak</w:t>
            </w:r>
          </w:p>
        </w:tc>
        <w:tc>
          <w:tcPr>
            <w:tcW w:w="1653" w:type="dxa"/>
          </w:tcPr>
          <w:p w14:paraId="2B54CD80"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234BEA24" w14:textId="77777777">
        <w:trPr>
          <w:trHeight w:val="567"/>
        </w:trPr>
        <w:tc>
          <w:tcPr>
            <w:tcW w:w="1134" w:type="dxa"/>
            <w:tcMar>
              <w:top w:w="0" w:type="dxa"/>
              <w:left w:w="108" w:type="dxa"/>
              <w:bottom w:w="0" w:type="dxa"/>
              <w:right w:w="108" w:type="dxa"/>
            </w:tcMar>
            <w:vAlign w:val="center"/>
          </w:tcPr>
          <w:p w14:paraId="4922EC10" w14:textId="77777777" w:rsidR="009410A3" w:rsidRPr="00CC6C2F" w:rsidRDefault="009410A3"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5BC70BFC" w14:textId="77777777" w:rsidR="009410A3" w:rsidRPr="00CC6C2F" w:rsidRDefault="009410A3">
            <w:pPr>
              <w:spacing w:after="0" w:line="257" w:lineRule="auto"/>
              <w:jc w:val="both"/>
              <w:rPr>
                <w:rFonts w:ascii="Times New Roman" w:hAnsi="Times New Roman"/>
                <w:sz w:val="20"/>
                <w:szCs w:val="20"/>
                <w:lang w:val="pl"/>
              </w:rPr>
            </w:pPr>
            <w:r w:rsidRPr="00CC6C2F">
              <w:rPr>
                <w:rFonts w:ascii="Times New Roman" w:hAnsi="Times New Roman"/>
                <w:sz w:val="20"/>
                <w:szCs w:val="20"/>
                <w:lang w:val="pl"/>
              </w:rPr>
              <w:t xml:space="preserve">Szczegółowe raportowanie charakterystyki badanego pliku oraz zachowania: modyfikacji plików w systemie, zachowania uruchomionych procesów, zmian w rejestrze, zachowania sieci, </w:t>
            </w:r>
            <w:proofErr w:type="spellStart"/>
            <w:r w:rsidRPr="00CC6C2F">
              <w:rPr>
                <w:rFonts w:ascii="Times New Roman" w:hAnsi="Times New Roman"/>
                <w:sz w:val="20"/>
                <w:szCs w:val="20"/>
                <w:lang w:val="pl"/>
              </w:rPr>
              <w:t>snapshotu</w:t>
            </w:r>
            <w:proofErr w:type="spellEnd"/>
            <w:r w:rsidRPr="00CC6C2F">
              <w:rPr>
                <w:rFonts w:ascii="Times New Roman" w:hAnsi="Times New Roman"/>
                <w:sz w:val="20"/>
                <w:szCs w:val="20"/>
                <w:lang w:val="pl"/>
              </w:rPr>
              <w:t xml:space="preserve"> VM. Administrator powinien mieć możliwość definiowania cyklicznych raportów.</w:t>
            </w:r>
          </w:p>
        </w:tc>
        <w:tc>
          <w:tcPr>
            <w:tcW w:w="1654" w:type="dxa"/>
          </w:tcPr>
          <w:p w14:paraId="7E23AB25" w14:textId="77777777" w:rsidR="009410A3" w:rsidRPr="00CC6C2F" w:rsidRDefault="009410A3">
            <w:pPr>
              <w:spacing w:before="60" w:after="60"/>
              <w:jc w:val="center"/>
              <w:rPr>
                <w:rFonts w:ascii="Times New Roman" w:hAnsi="Times New Roman"/>
                <w:color w:val="000000"/>
                <w:sz w:val="20"/>
                <w:szCs w:val="20"/>
              </w:rPr>
            </w:pPr>
            <w:r w:rsidRPr="00CC6C2F">
              <w:rPr>
                <w:rFonts w:ascii="Times New Roman" w:hAnsi="Times New Roman"/>
                <w:color w:val="000000"/>
                <w:sz w:val="20"/>
                <w:szCs w:val="20"/>
                <w:lang w:val="en-US"/>
              </w:rPr>
              <w:t>Tak</w:t>
            </w:r>
          </w:p>
        </w:tc>
        <w:tc>
          <w:tcPr>
            <w:tcW w:w="1653" w:type="dxa"/>
          </w:tcPr>
          <w:p w14:paraId="39699A29"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4814E35C" w14:textId="77777777">
        <w:trPr>
          <w:trHeight w:val="567"/>
        </w:trPr>
        <w:tc>
          <w:tcPr>
            <w:tcW w:w="1134" w:type="dxa"/>
            <w:tcMar>
              <w:top w:w="0" w:type="dxa"/>
              <w:left w:w="108" w:type="dxa"/>
              <w:bottom w:w="0" w:type="dxa"/>
              <w:right w:w="108" w:type="dxa"/>
            </w:tcMar>
            <w:vAlign w:val="center"/>
          </w:tcPr>
          <w:p w14:paraId="3262395A" w14:textId="77777777" w:rsidR="009410A3" w:rsidRPr="00CC6C2F" w:rsidRDefault="009410A3"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7D3EF61A" w14:textId="77777777" w:rsidR="009410A3" w:rsidRPr="00CC6C2F" w:rsidRDefault="009410A3">
            <w:pPr>
              <w:spacing w:after="0" w:line="257" w:lineRule="auto"/>
              <w:jc w:val="both"/>
              <w:rPr>
                <w:rFonts w:ascii="Times New Roman" w:hAnsi="Times New Roman"/>
                <w:sz w:val="20"/>
                <w:szCs w:val="20"/>
                <w:lang w:val="pl"/>
              </w:rPr>
            </w:pPr>
            <w:r w:rsidRPr="00CC6C2F">
              <w:rPr>
                <w:rFonts w:ascii="Times New Roman" w:hAnsi="Times New Roman"/>
                <w:sz w:val="20"/>
                <w:szCs w:val="20"/>
                <w:lang w:val="pl"/>
              </w:rPr>
              <w:t>Dostęp do analizowanych plików w celu dodatkowego badania: przykładowe pliki, logi z analizy (</w:t>
            </w:r>
            <w:proofErr w:type="spellStart"/>
            <w:r w:rsidRPr="00CC6C2F">
              <w:rPr>
                <w:rFonts w:ascii="Times New Roman" w:hAnsi="Times New Roman"/>
                <w:sz w:val="20"/>
                <w:szCs w:val="20"/>
                <w:lang w:val="pl"/>
              </w:rPr>
              <w:t>tracer</w:t>
            </w:r>
            <w:proofErr w:type="spellEnd"/>
            <w:r w:rsidRPr="00CC6C2F">
              <w:rPr>
                <w:rFonts w:ascii="Times New Roman" w:hAnsi="Times New Roman"/>
                <w:sz w:val="20"/>
                <w:szCs w:val="20"/>
                <w:lang w:val="pl"/>
              </w:rPr>
              <w:t xml:space="preserve">), zapis pakietów </w:t>
            </w:r>
            <w:proofErr w:type="spellStart"/>
            <w:r w:rsidRPr="00CC6C2F">
              <w:rPr>
                <w:rFonts w:ascii="Times New Roman" w:hAnsi="Times New Roman"/>
                <w:sz w:val="20"/>
                <w:szCs w:val="20"/>
                <w:lang w:val="pl"/>
              </w:rPr>
              <w:t>pcap</w:t>
            </w:r>
            <w:proofErr w:type="spellEnd"/>
            <w:r w:rsidRPr="00CC6C2F">
              <w:rPr>
                <w:rFonts w:ascii="Times New Roman" w:hAnsi="Times New Roman"/>
                <w:sz w:val="20"/>
                <w:szCs w:val="20"/>
                <w:lang w:val="pl"/>
              </w:rPr>
              <w:t>.</w:t>
            </w:r>
          </w:p>
        </w:tc>
        <w:tc>
          <w:tcPr>
            <w:tcW w:w="1654" w:type="dxa"/>
          </w:tcPr>
          <w:p w14:paraId="73743D6D" w14:textId="77777777" w:rsidR="009410A3" w:rsidRPr="00CC6C2F" w:rsidRDefault="009410A3">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t>Tak</w:t>
            </w:r>
          </w:p>
        </w:tc>
        <w:tc>
          <w:tcPr>
            <w:tcW w:w="1653" w:type="dxa"/>
          </w:tcPr>
          <w:p w14:paraId="4D6573B6"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0EAB2651" w14:textId="77777777">
        <w:trPr>
          <w:trHeight w:val="567"/>
        </w:trPr>
        <w:tc>
          <w:tcPr>
            <w:tcW w:w="1134" w:type="dxa"/>
            <w:tcMar>
              <w:top w:w="0" w:type="dxa"/>
              <w:left w:w="108" w:type="dxa"/>
              <w:bottom w:w="0" w:type="dxa"/>
              <w:right w:w="108" w:type="dxa"/>
            </w:tcMar>
            <w:vAlign w:val="center"/>
          </w:tcPr>
          <w:p w14:paraId="64631CE2" w14:textId="77777777" w:rsidR="009410A3" w:rsidRPr="00CC6C2F" w:rsidRDefault="009410A3"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4957E97C" w14:textId="77777777" w:rsidR="009410A3" w:rsidRPr="00CC6C2F" w:rsidRDefault="009410A3">
            <w:pPr>
              <w:spacing w:after="0" w:line="257" w:lineRule="auto"/>
              <w:jc w:val="both"/>
              <w:rPr>
                <w:rFonts w:ascii="Times New Roman" w:hAnsi="Times New Roman"/>
                <w:sz w:val="20"/>
                <w:szCs w:val="20"/>
                <w:lang w:val="pl"/>
              </w:rPr>
            </w:pPr>
            <w:r w:rsidRPr="00CC6C2F">
              <w:rPr>
                <w:rFonts w:ascii="Times New Roman" w:hAnsi="Times New Roman"/>
                <w:sz w:val="20"/>
                <w:szCs w:val="20"/>
                <w:lang w:val="pl"/>
              </w:rPr>
              <w:t xml:space="preserve">System musi umożliwiać generowanie alertów podczas wykrywania zagrożeń i raportowanie ich za pomocą: </w:t>
            </w:r>
            <w:proofErr w:type="spellStart"/>
            <w:r w:rsidRPr="00CC6C2F">
              <w:rPr>
                <w:rFonts w:ascii="Times New Roman" w:hAnsi="Times New Roman"/>
                <w:sz w:val="20"/>
                <w:szCs w:val="20"/>
                <w:lang w:val="pl"/>
              </w:rPr>
              <w:t>Syslog</w:t>
            </w:r>
            <w:proofErr w:type="spellEnd"/>
            <w:r w:rsidRPr="00CC6C2F">
              <w:rPr>
                <w:rFonts w:ascii="Times New Roman" w:hAnsi="Times New Roman"/>
                <w:sz w:val="20"/>
                <w:szCs w:val="20"/>
                <w:lang w:val="pl"/>
              </w:rPr>
              <w:t>, SNMP, SMTP.</w:t>
            </w:r>
          </w:p>
        </w:tc>
        <w:tc>
          <w:tcPr>
            <w:tcW w:w="1654" w:type="dxa"/>
          </w:tcPr>
          <w:p w14:paraId="4CA51CA7" w14:textId="77777777" w:rsidR="009410A3" w:rsidRPr="00CC6C2F" w:rsidRDefault="009410A3">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t>Tak</w:t>
            </w:r>
          </w:p>
        </w:tc>
        <w:tc>
          <w:tcPr>
            <w:tcW w:w="1653" w:type="dxa"/>
          </w:tcPr>
          <w:p w14:paraId="75490E01"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3C8992C5" w14:textId="77777777">
        <w:trPr>
          <w:trHeight w:val="567"/>
        </w:trPr>
        <w:tc>
          <w:tcPr>
            <w:tcW w:w="1134" w:type="dxa"/>
            <w:tcMar>
              <w:top w:w="0" w:type="dxa"/>
              <w:left w:w="108" w:type="dxa"/>
              <w:bottom w:w="0" w:type="dxa"/>
              <w:right w:w="108" w:type="dxa"/>
            </w:tcMar>
            <w:vAlign w:val="center"/>
          </w:tcPr>
          <w:p w14:paraId="56E99EE8" w14:textId="77777777" w:rsidR="009410A3" w:rsidRPr="00CC6C2F" w:rsidRDefault="009410A3"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5B820DEF" w14:textId="77777777" w:rsidR="009410A3" w:rsidRPr="00CC6C2F" w:rsidRDefault="009410A3">
            <w:pPr>
              <w:spacing w:after="0" w:line="257" w:lineRule="auto"/>
              <w:jc w:val="both"/>
              <w:rPr>
                <w:rFonts w:ascii="Times New Roman" w:hAnsi="Times New Roman"/>
                <w:sz w:val="20"/>
                <w:szCs w:val="20"/>
                <w:lang w:val="pl"/>
              </w:rPr>
            </w:pPr>
            <w:r w:rsidRPr="00CC6C2F">
              <w:rPr>
                <w:rFonts w:ascii="Times New Roman" w:hAnsi="Times New Roman"/>
                <w:sz w:val="20"/>
                <w:szCs w:val="20"/>
                <w:lang w:val="pl"/>
              </w:rPr>
              <w:t xml:space="preserve">System musi umożliwiać zarządzanie min. przez panel </w:t>
            </w:r>
            <w:proofErr w:type="spellStart"/>
            <w:r w:rsidRPr="00CC6C2F">
              <w:rPr>
                <w:rFonts w:ascii="Times New Roman" w:hAnsi="Times New Roman"/>
                <w:sz w:val="20"/>
                <w:szCs w:val="20"/>
                <w:lang w:val="pl"/>
              </w:rPr>
              <w:t>WebUI</w:t>
            </w:r>
            <w:proofErr w:type="spellEnd"/>
            <w:r w:rsidRPr="00CC6C2F">
              <w:rPr>
                <w:rFonts w:ascii="Times New Roman" w:hAnsi="Times New Roman"/>
                <w:sz w:val="20"/>
                <w:szCs w:val="20"/>
                <w:lang w:val="pl"/>
              </w:rPr>
              <w:t xml:space="preserve"> za pomocą przeglądarki internetowej.</w:t>
            </w:r>
          </w:p>
        </w:tc>
        <w:tc>
          <w:tcPr>
            <w:tcW w:w="1654" w:type="dxa"/>
          </w:tcPr>
          <w:p w14:paraId="275D79FE" w14:textId="77777777" w:rsidR="009410A3" w:rsidRPr="00CC6C2F" w:rsidRDefault="009410A3">
            <w:pPr>
              <w:spacing w:before="60" w:after="60"/>
              <w:jc w:val="center"/>
              <w:rPr>
                <w:rFonts w:ascii="Times New Roman" w:hAnsi="Times New Roman"/>
                <w:color w:val="000000"/>
                <w:sz w:val="20"/>
                <w:szCs w:val="20"/>
              </w:rPr>
            </w:pPr>
            <w:r w:rsidRPr="00CC6C2F">
              <w:rPr>
                <w:rFonts w:ascii="Times New Roman" w:hAnsi="Times New Roman"/>
                <w:color w:val="000000"/>
                <w:sz w:val="20"/>
                <w:szCs w:val="20"/>
                <w:lang w:val="en-US"/>
              </w:rPr>
              <w:t>Tak</w:t>
            </w:r>
          </w:p>
        </w:tc>
        <w:tc>
          <w:tcPr>
            <w:tcW w:w="1653" w:type="dxa"/>
          </w:tcPr>
          <w:p w14:paraId="481DDBE4"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559A1B6F" w14:textId="77777777">
        <w:trPr>
          <w:trHeight w:val="567"/>
        </w:trPr>
        <w:tc>
          <w:tcPr>
            <w:tcW w:w="1134" w:type="dxa"/>
            <w:tcMar>
              <w:top w:w="0" w:type="dxa"/>
              <w:left w:w="108" w:type="dxa"/>
              <w:bottom w:w="0" w:type="dxa"/>
              <w:right w:w="108" w:type="dxa"/>
            </w:tcMar>
            <w:vAlign w:val="center"/>
          </w:tcPr>
          <w:p w14:paraId="04D05A59" w14:textId="77777777" w:rsidR="009410A3" w:rsidRPr="00CC6C2F" w:rsidRDefault="009410A3"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4826C673" w14:textId="77777777" w:rsidR="009410A3" w:rsidRPr="00CC6C2F" w:rsidRDefault="009410A3">
            <w:pPr>
              <w:spacing w:after="0" w:line="257" w:lineRule="auto"/>
              <w:jc w:val="both"/>
              <w:rPr>
                <w:rFonts w:ascii="Times New Roman" w:hAnsi="Times New Roman"/>
                <w:sz w:val="20"/>
                <w:szCs w:val="20"/>
                <w:lang w:val="pl"/>
              </w:rPr>
            </w:pPr>
            <w:r w:rsidRPr="00CC6C2F">
              <w:rPr>
                <w:rFonts w:ascii="Times New Roman" w:hAnsi="Times New Roman"/>
                <w:sz w:val="20"/>
                <w:szCs w:val="20"/>
                <w:lang w:val="pl"/>
              </w:rPr>
              <w:t>System musi umożliwiać elastyczną rozbudowę o dodatkowe maszyny zarówno w środowisku lokalnym (on-</w:t>
            </w:r>
            <w:proofErr w:type="spellStart"/>
            <w:r w:rsidRPr="00CC6C2F">
              <w:rPr>
                <w:rFonts w:ascii="Times New Roman" w:hAnsi="Times New Roman"/>
                <w:sz w:val="20"/>
                <w:szCs w:val="20"/>
                <w:lang w:val="pl"/>
              </w:rPr>
              <w:t>prem</w:t>
            </w:r>
            <w:proofErr w:type="spellEnd"/>
            <w:r w:rsidRPr="00CC6C2F">
              <w:rPr>
                <w:rFonts w:ascii="Times New Roman" w:hAnsi="Times New Roman"/>
                <w:sz w:val="20"/>
                <w:szCs w:val="20"/>
                <w:lang w:val="pl"/>
              </w:rPr>
              <w:t>) jak i chmurowym (</w:t>
            </w:r>
            <w:proofErr w:type="spellStart"/>
            <w:r w:rsidRPr="00CC6C2F">
              <w:rPr>
                <w:rFonts w:ascii="Times New Roman" w:hAnsi="Times New Roman"/>
                <w:sz w:val="20"/>
                <w:szCs w:val="20"/>
                <w:lang w:val="pl"/>
              </w:rPr>
              <w:t>cloud</w:t>
            </w:r>
            <w:proofErr w:type="spellEnd"/>
            <w:r w:rsidRPr="00CC6C2F">
              <w:rPr>
                <w:rFonts w:ascii="Times New Roman" w:hAnsi="Times New Roman"/>
                <w:sz w:val="20"/>
                <w:szCs w:val="20"/>
                <w:lang w:val="pl"/>
              </w:rPr>
              <w:t>).</w:t>
            </w:r>
          </w:p>
        </w:tc>
        <w:tc>
          <w:tcPr>
            <w:tcW w:w="1654" w:type="dxa"/>
          </w:tcPr>
          <w:p w14:paraId="1297F383" w14:textId="77777777" w:rsidR="009410A3" w:rsidRPr="00CC6C2F" w:rsidRDefault="009410A3">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t>Tak</w:t>
            </w:r>
          </w:p>
        </w:tc>
        <w:tc>
          <w:tcPr>
            <w:tcW w:w="1653" w:type="dxa"/>
          </w:tcPr>
          <w:p w14:paraId="6A6591E0"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3EE4A605" w14:textId="77777777">
        <w:trPr>
          <w:trHeight w:val="567"/>
        </w:trPr>
        <w:tc>
          <w:tcPr>
            <w:tcW w:w="1134" w:type="dxa"/>
            <w:tcMar>
              <w:top w:w="0" w:type="dxa"/>
              <w:left w:w="108" w:type="dxa"/>
              <w:bottom w:w="0" w:type="dxa"/>
              <w:right w:w="108" w:type="dxa"/>
            </w:tcMar>
            <w:vAlign w:val="center"/>
          </w:tcPr>
          <w:p w14:paraId="141B6218" w14:textId="77777777" w:rsidR="009410A3" w:rsidRPr="00CC6C2F" w:rsidRDefault="009410A3"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7C412564" w14:textId="13371FBB" w:rsidR="009410A3" w:rsidRPr="00CC6C2F" w:rsidRDefault="009410A3" w:rsidP="00BA4590">
            <w:pPr>
              <w:spacing w:after="0" w:line="257" w:lineRule="auto"/>
              <w:jc w:val="both"/>
              <w:rPr>
                <w:rFonts w:ascii="Times New Roman" w:hAnsi="Times New Roman"/>
                <w:sz w:val="20"/>
                <w:szCs w:val="20"/>
                <w:lang w:val="pl"/>
              </w:rPr>
            </w:pPr>
            <w:r w:rsidRPr="00CC6C2F">
              <w:rPr>
                <w:rFonts w:ascii="Times New Roman" w:hAnsi="Times New Roman"/>
                <w:sz w:val="20"/>
                <w:szCs w:val="20"/>
                <w:lang w:val="pl"/>
              </w:rPr>
              <w:t>Rozwiązanie musi wspierać rozbudowy do klastra HA.</w:t>
            </w:r>
          </w:p>
        </w:tc>
        <w:tc>
          <w:tcPr>
            <w:tcW w:w="1654" w:type="dxa"/>
          </w:tcPr>
          <w:p w14:paraId="6A44618A" w14:textId="77777777" w:rsidR="009410A3" w:rsidRPr="00CC6C2F" w:rsidRDefault="009410A3">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t>Tak</w:t>
            </w:r>
          </w:p>
        </w:tc>
        <w:tc>
          <w:tcPr>
            <w:tcW w:w="1653" w:type="dxa"/>
          </w:tcPr>
          <w:p w14:paraId="5C5EE0D8"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0B0CDE1F" w14:textId="77777777">
        <w:trPr>
          <w:trHeight w:val="567"/>
        </w:trPr>
        <w:tc>
          <w:tcPr>
            <w:tcW w:w="1134" w:type="dxa"/>
            <w:tcMar>
              <w:top w:w="0" w:type="dxa"/>
              <w:left w:w="108" w:type="dxa"/>
              <w:bottom w:w="0" w:type="dxa"/>
              <w:right w:w="108" w:type="dxa"/>
            </w:tcMar>
            <w:vAlign w:val="center"/>
          </w:tcPr>
          <w:p w14:paraId="64C1E8B4" w14:textId="77777777" w:rsidR="009410A3" w:rsidRPr="00CC6C2F" w:rsidRDefault="009410A3" w:rsidP="00BA4590">
            <w:pPr>
              <w:spacing w:after="0"/>
              <w:rPr>
                <w:rFonts w:ascii="Times New Roman" w:hAnsi="Times New Roman"/>
                <w:color w:val="000000" w:themeColor="text1"/>
                <w:sz w:val="20"/>
                <w:szCs w:val="20"/>
              </w:rPr>
            </w:pPr>
          </w:p>
        </w:tc>
        <w:tc>
          <w:tcPr>
            <w:tcW w:w="6116" w:type="dxa"/>
            <w:tcMar>
              <w:top w:w="0" w:type="dxa"/>
              <w:left w:w="108" w:type="dxa"/>
              <w:bottom w:w="0" w:type="dxa"/>
              <w:right w:w="108" w:type="dxa"/>
            </w:tcMar>
          </w:tcPr>
          <w:p w14:paraId="404C4240" w14:textId="0CBD88AA" w:rsidR="009410A3" w:rsidRPr="00CC6C2F" w:rsidRDefault="009410A3" w:rsidP="00BA4590">
            <w:pPr>
              <w:spacing w:before="60" w:after="60"/>
              <w:jc w:val="center"/>
              <w:rPr>
                <w:rFonts w:ascii="Times New Roman" w:hAnsi="Times New Roman"/>
                <w:b/>
                <w:bCs/>
                <w:sz w:val="20"/>
                <w:szCs w:val="20"/>
                <w:lang w:val="pl"/>
              </w:rPr>
            </w:pPr>
            <w:r w:rsidRPr="00CC6C2F">
              <w:rPr>
                <w:rFonts w:ascii="Times New Roman" w:hAnsi="Times New Roman"/>
                <w:b/>
                <w:bCs/>
                <w:sz w:val="20"/>
                <w:szCs w:val="20"/>
                <w:lang w:val="pl"/>
              </w:rPr>
              <w:t>Wymagania licencyjne</w:t>
            </w:r>
          </w:p>
        </w:tc>
        <w:tc>
          <w:tcPr>
            <w:tcW w:w="1654" w:type="dxa"/>
          </w:tcPr>
          <w:p w14:paraId="489664CB" w14:textId="77777777" w:rsidR="009410A3" w:rsidRPr="00CC6C2F" w:rsidRDefault="009410A3">
            <w:pPr>
              <w:spacing w:before="60" w:after="60"/>
              <w:jc w:val="center"/>
              <w:rPr>
                <w:rFonts w:ascii="Times New Roman" w:hAnsi="Times New Roman"/>
                <w:color w:val="000000"/>
                <w:sz w:val="20"/>
                <w:szCs w:val="20"/>
              </w:rPr>
            </w:pPr>
          </w:p>
        </w:tc>
        <w:tc>
          <w:tcPr>
            <w:tcW w:w="1653" w:type="dxa"/>
          </w:tcPr>
          <w:p w14:paraId="4CA5ADE4"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04831EE0" w14:textId="77777777">
        <w:trPr>
          <w:trHeight w:val="567"/>
        </w:trPr>
        <w:tc>
          <w:tcPr>
            <w:tcW w:w="1134" w:type="dxa"/>
            <w:tcMar>
              <w:top w:w="0" w:type="dxa"/>
              <w:left w:w="108" w:type="dxa"/>
              <w:bottom w:w="0" w:type="dxa"/>
              <w:right w:w="108" w:type="dxa"/>
            </w:tcMar>
            <w:vAlign w:val="center"/>
          </w:tcPr>
          <w:p w14:paraId="07B1FA05" w14:textId="77777777" w:rsidR="009410A3" w:rsidRPr="00CC6C2F" w:rsidRDefault="009410A3"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51D1527B" w14:textId="77777777" w:rsidR="009410A3" w:rsidRPr="00CC6C2F" w:rsidRDefault="009410A3">
            <w:pPr>
              <w:spacing w:after="0" w:line="257" w:lineRule="auto"/>
              <w:jc w:val="both"/>
              <w:rPr>
                <w:rFonts w:ascii="Times New Roman" w:hAnsi="Times New Roman"/>
                <w:color w:val="000000" w:themeColor="text1"/>
                <w:sz w:val="20"/>
                <w:szCs w:val="20"/>
                <w:lang w:val="pl"/>
              </w:rPr>
            </w:pPr>
            <w:r w:rsidRPr="00CC6C2F">
              <w:rPr>
                <w:rFonts w:ascii="Times New Roman" w:hAnsi="Times New Roman"/>
                <w:color w:val="000000" w:themeColor="text1"/>
                <w:sz w:val="20"/>
                <w:szCs w:val="20"/>
                <w:lang w:val="pl"/>
              </w:rPr>
              <w:t>Bazy sygnatur wykorzystywanych przez funkcje skanujące powinny być systematycznie aktualizowane.</w:t>
            </w:r>
          </w:p>
          <w:p w14:paraId="66560928" w14:textId="2A95D6EE" w:rsidR="009410A3" w:rsidRPr="00CC6C2F" w:rsidRDefault="009410A3">
            <w:pPr>
              <w:spacing w:after="0" w:line="257" w:lineRule="auto"/>
              <w:jc w:val="both"/>
              <w:rPr>
                <w:rFonts w:ascii="Times New Roman" w:hAnsi="Times New Roman"/>
                <w:color w:val="000000" w:themeColor="text1"/>
                <w:sz w:val="20"/>
                <w:szCs w:val="20"/>
                <w:lang w:val="pl"/>
              </w:rPr>
            </w:pPr>
            <w:r w:rsidRPr="00CC6C2F">
              <w:rPr>
                <w:rFonts w:ascii="Times New Roman" w:hAnsi="Times New Roman"/>
                <w:color w:val="000000" w:themeColor="text1"/>
                <w:sz w:val="20"/>
                <w:szCs w:val="20"/>
                <w:lang w:val="pl"/>
              </w:rPr>
              <w:t xml:space="preserve">System powinien zapewnić wbudowane wykrywanie i blokowanie </w:t>
            </w:r>
            <w:proofErr w:type="spellStart"/>
            <w:r w:rsidRPr="00CC6C2F">
              <w:rPr>
                <w:rFonts w:ascii="Times New Roman" w:hAnsi="Times New Roman"/>
                <w:color w:val="000000" w:themeColor="text1"/>
                <w:sz w:val="20"/>
                <w:szCs w:val="20"/>
                <w:lang w:val="pl"/>
              </w:rPr>
              <w:t>phishingu</w:t>
            </w:r>
            <w:proofErr w:type="spellEnd"/>
            <w:r w:rsidRPr="00CC6C2F">
              <w:rPr>
                <w:rFonts w:ascii="Times New Roman" w:hAnsi="Times New Roman"/>
                <w:color w:val="000000" w:themeColor="text1"/>
                <w:sz w:val="20"/>
                <w:szCs w:val="20"/>
                <w:lang w:val="pl"/>
              </w:rPr>
              <w:t xml:space="preserve"> w czasie rzeczywistym (real-</w:t>
            </w:r>
            <w:proofErr w:type="spellStart"/>
            <w:r w:rsidRPr="00CC6C2F">
              <w:rPr>
                <w:rFonts w:ascii="Times New Roman" w:hAnsi="Times New Roman"/>
                <w:color w:val="000000" w:themeColor="text1"/>
                <w:sz w:val="20"/>
                <w:szCs w:val="20"/>
                <w:lang w:val="pl"/>
              </w:rPr>
              <w:t>time</w:t>
            </w:r>
            <w:proofErr w:type="spellEnd"/>
            <w:r w:rsidRPr="00CC6C2F">
              <w:rPr>
                <w:rFonts w:ascii="Times New Roman" w:hAnsi="Times New Roman"/>
                <w:color w:val="000000" w:themeColor="text1"/>
                <w:sz w:val="20"/>
                <w:szCs w:val="20"/>
                <w:lang w:val="pl"/>
              </w:rPr>
              <w:t xml:space="preserve"> </w:t>
            </w:r>
            <w:proofErr w:type="spellStart"/>
            <w:r w:rsidRPr="00CC6C2F">
              <w:rPr>
                <w:rFonts w:ascii="Times New Roman" w:hAnsi="Times New Roman"/>
                <w:color w:val="000000" w:themeColor="text1"/>
                <w:sz w:val="20"/>
                <w:szCs w:val="20"/>
                <w:lang w:val="pl"/>
              </w:rPr>
              <w:t>anti-phishing</w:t>
            </w:r>
            <w:proofErr w:type="spellEnd"/>
            <w:r w:rsidRPr="00CC6C2F">
              <w:rPr>
                <w:rFonts w:ascii="Times New Roman" w:hAnsi="Times New Roman"/>
                <w:color w:val="000000" w:themeColor="text1"/>
                <w:sz w:val="20"/>
                <w:szCs w:val="20"/>
                <w:lang w:val="pl"/>
              </w:rPr>
              <w:t xml:space="preserve"> – RTAP)</w:t>
            </w:r>
          </w:p>
        </w:tc>
        <w:tc>
          <w:tcPr>
            <w:tcW w:w="1654" w:type="dxa"/>
          </w:tcPr>
          <w:p w14:paraId="0DAA2085" w14:textId="77777777" w:rsidR="009410A3" w:rsidRPr="00CC6C2F" w:rsidRDefault="009410A3">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t>Tak</w:t>
            </w:r>
          </w:p>
        </w:tc>
        <w:tc>
          <w:tcPr>
            <w:tcW w:w="1653" w:type="dxa"/>
          </w:tcPr>
          <w:p w14:paraId="52AE51C0"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2F0745F8" w14:textId="77777777">
        <w:trPr>
          <w:trHeight w:val="567"/>
        </w:trPr>
        <w:tc>
          <w:tcPr>
            <w:tcW w:w="1134" w:type="dxa"/>
            <w:tcMar>
              <w:top w:w="0" w:type="dxa"/>
              <w:left w:w="108" w:type="dxa"/>
              <w:bottom w:w="0" w:type="dxa"/>
              <w:right w:w="108" w:type="dxa"/>
            </w:tcMar>
            <w:vAlign w:val="center"/>
          </w:tcPr>
          <w:p w14:paraId="35442EF9" w14:textId="77777777" w:rsidR="009410A3" w:rsidRPr="00CC6C2F" w:rsidRDefault="009410A3"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13CAD7C2" w14:textId="51633FAD" w:rsidR="009410A3" w:rsidRPr="00CC6C2F" w:rsidRDefault="009410A3">
            <w:pPr>
              <w:spacing w:after="0" w:line="257" w:lineRule="auto"/>
              <w:jc w:val="both"/>
              <w:rPr>
                <w:rFonts w:ascii="Times New Roman" w:hAnsi="Times New Roman"/>
                <w:color w:val="000000" w:themeColor="text1"/>
                <w:sz w:val="20"/>
                <w:szCs w:val="20"/>
              </w:rPr>
            </w:pPr>
            <w:r w:rsidRPr="00CC6C2F">
              <w:rPr>
                <w:rFonts w:ascii="Times New Roman" w:hAnsi="Times New Roman"/>
                <w:color w:val="000000" w:themeColor="text1"/>
                <w:sz w:val="20"/>
                <w:szCs w:val="20"/>
                <w:lang w:val="pl"/>
              </w:rPr>
              <w:t>W ramach postępowania powinny zostać dostarczone licencje upoważniające do korzystania z aktualnych baz funkcji skanujących oraz analitycznych, a także funkcjonalności RTAP na okres 60 miesięcy.</w:t>
            </w:r>
          </w:p>
        </w:tc>
        <w:tc>
          <w:tcPr>
            <w:tcW w:w="1654" w:type="dxa"/>
          </w:tcPr>
          <w:p w14:paraId="67C3E406" w14:textId="77777777" w:rsidR="009410A3" w:rsidRPr="00CC6C2F" w:rsidRDefault="009410A3">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t>Tak</w:t>
            </w:r>
          </w:p>
        </w:tc>
        <w:tc>
          <w:tcPr>
            <w:tcW w:w="1653" w:type="dxa"/>
          </w:tcPr>
          <w:p w14:paraId="610F9D02"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62EF9F44" w14:textId="77777777">
        <w:trPr>
          <w:trHeight w:val="567"/>
        </w:trPr>
        <w:tc>
          <w:tcPr>
            <w:tcW w:w="1134" w:type="dxa"/>
            <w:tcMar>
              <w:top w:w="0" w:type="dxa"/>
              <w:left w:w="108" w:type="dxa"/>
              <w:bottom w:w="0" w:type="dxa"/>
              <w:right w:w="108" w:type="dxa"/>
            </w:tcMar>
            <w:vAlign w:val="center"/>
          </w:tcPr>
          <w:p w14:paraId="451418AE" w14:textId="77777777" w:rsidR="009410A3" w:rsidRPr="00CC6C2F" w:rsidRDefault="009410A3" w:rsidP="00BA4590">
            <w:pPr>
              <w:pStyle w:val="Akapitzlist"/>
              <w:numPr>
                <w:ilvl w:val="1"/>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2F03A008" w14:textId="77777777" w:rsidR="009410A3" w:rsidRPr="00CC6C2F" w:rsidRDefault="009410A3">
            <w:pPr>
              <w:spacing w:before="60" w:after="60"/>
              <w:jc w:val="center"/>
              <w:rPr>
                <w:rFonts w:ascii="Times New Roman" w:hAnsi="Times New Roman"/>
                <w:b/>
                <w:bCs/>
                <w:color w:val="000000" w:themeColor="text1"/>
                <w:sz w:val="20"/>
                <w:szCs w:val="20"/>
              </w:rPr>
            </w:pPr>
            <w:r w:rsidRPr="00CC6C2F">
              <w:rPr>
                <w:rFonts w:ascii="Times New Roman" w:hAnsi="Times New Roman"/>
                <w:b/>
                <w:bCs/>
                <w:color w:val="000000" w:themeColor="text1"/>
                <w:sz w:val="20"/>
                <w:szCs w:val="20"/>
              </w:rPr>
              <w:t>Gwarancja oraz wsparcie</w:t>
            </w:r>
          </w:p>
        </w:tc>
        <w:tc>
          <w:tcPr>
            <w:tcW w:w="1654" w:type="dxa"/>
          </w:tcPr>
          <w:p w14:paraId="391F1E0F" w14:textId="77777777" w:rsidR="009410A3" w:rsidRPr="00CC6C2F" w:rsidRDefault="009410A3">
            <w:pPr>
              <w:spacing w:before="60" w:after="60"/>
              <w:jc w:val="center"/>
              <w:rPr>
                <w:rFonts w:ascii="Times New Roman" w:hAnsi="Times New Roman"/>
                <w:color w:val="000000"/>
                <w:sz w:val="20"/>
                <w:szCs w:val="20"/>
              </w:rPr>
            </w:pPr>
          </w:p>
        </w:tc>
        <w:tc>
          <w:tcPr>
            <w:tcW w:w="1653" w:type="dxa"/>
          </w:tcPr>
          <w:p w14:paraId="79D10667"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1E29C8EA" w14:textId="77777777">
        <w:trPr>
          <w:trHeight w:val="567"/>
        </w:trPr>
        <w:tc>
          <w:tcPr>
            <w:tcW w:w="1134" w:type="dxa"/>
            <w:tcMar>
              <w:top w:w="0" w:type="dxa"/>
              <w:left w:w="108" w:type="dxa"/>
              <w:bottom w:w="0" w:type="dxa"/>
              <w:right w:w="108" w:type="dxa"/>
            </w:tcMar>
            <w:vAlign w:val="center"/>
          </w:tcPr>
          <w:p w14:paraId="1DBDEBAA" w14:textId="77777777" w:rsidR="009410A3" w:rsidRPr="00CC6C2F" w:rsidRDefault="009410A3"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1A06AB2E" w14:textId="0D712160" w:rsidR="009410A3" w:rsidRPr="00CC6C2F" w:rsidRDefault="009410A3">
            <w:pPr>
              <w:spacing w:line="257" w:lineRule="auto"/>
              <w:jc w:val="both"/>
              <w:rPr>
                <w:rFonts w:ascii="Times New Roman" w:hAnsi="Times New Roman"/>
                <w:sz w:val="20"/>
                <w:szCs w:val="20"/>
              </w:rPr>
            </w:pPr>
            <w:r w:rsidRPr="00CC6C2F">
              <w:rPr>
                <w:rFonts w:ascii="Times New Roman" w:hAnsi="Times New Roman"/>
                <w:sz w:val="20"/>
                <w:szCs w:val="20"/>
                <w:lang w:val="pl"/>
              </w:rPr>
              <w:t>System musi być objęty serwisem gwarancyjnym producenta</w:t>
            </w:r>
            <w:r w:rsidR="0033172D">
              <w:rPr>
                <w:rFonts w:ascii="Times New Roman" w:hAnsi="Times New Roman"/>
                <w:sz w:val="20"/>
                <w:szCs w:val="20"/>
                <w:lang w:val="pl"/>
              </w:rPr>
              <w:t xml:space="preserve"> </w:t>
            </w:r>
            <w:r w:rsidR="0033172D" w:rsidRPr="0033172D">
              <w:rPr>
                <w:rFonts w:ascii="Times New Roman" w:hAnsi="Times New Roman"/>
                <w:sz w:val="20"/>
                <w:szCs w:val="20"/>
                <w:lang w:val="pl"/>
              </w:rPr>
              <w:t>lub autoryzowanego partnera serwisowego</w:t>
            </w:r>
            <w:r w:rsidRPr="00CC6C2F">
              <w:rPr>
                <w:rFonts w:ascii="Times New Roman" w:hAnsi="Times New Roman"/>
                <w:sz w:val="20"/>
                <w:szCs w:val="20"/>
                <w:lang w:val="pl"/>
              </w:rPr>
              <w:t xml:space="preserve"> przez okres 60 miesięcy, polegającym na naprawie lub wymianie urządzenia w przypadku jego wadliwości. W ramach tego serwisu producent musi zapewniać również dostęp do aktualizacji oprogramowania oraz wsparcie techniczne w trybie 24x7.</w:t>
            </w:r>
          </w:p>
          <w:p w14:paraId="4EDDC8D4" w14:textId="342226C6" w:rsidR="009410A3" w:rsidRPr="00CC6C2F" w:rsidRDefault="009410A3" w:rsidP="00BA4590">
            <w:pPr>
              <w:spacing w:before="60" w:after="60"/>
              <w:rPr>
                <w:rFonts w:ascii="Times New Roman" w:hAnsi="Times New Roman"/>
                <w:sz w:val="20"/>
                <w:szCs w:val="20"/>
                <w:lang w:val="pl"/>
              </w:rPr>
            </w:pPr>
            <w:r w:rsidRPr="00CC6C2F">
              <w:rPr>
                <w:rFonts w:ascii="Times New Roman" w:eastAsia="Times New Roman" w:hAnsi="Times New Roman"/>
                <w:sz w:val="20"/>
                <w:szCs w:val="20"/>
              </w:rPr>
              <w:t>Z uwagi na konieczność ochrony danych – serwis gwarancyjny powinien zapewnić brak konieczności zwrotu wadliwego urządzenia do producenta.</w:t>
            </w:r>
          </w:p>
        </w:tc>
        <w:tc>
          <w:tcPr>
            <w:tcW w:w="1654" w:type="dxa"/>
          </w:tcPr>
          <w:p w14:paraId="2D6E3C84" w14:textId="77777777" w:rsidR="009410A3" w:rsidRPr="00CC6C2F" w:rsidRDefault="009410A3">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t>Tak</w:t>
            </w:r>
          </w:p>
        </w:tc>
        <w:tc>
          <w:tcPr>
            <w:tcW w:w="1653" w:type="dxa"/>
          </w:tcPr>
          <w:p w14:paraId="79146313"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39F5B2DF" w14:textId="77777777">
        <w:trPr>
          <w:trHeight w:val="567"/>
        </w:trPr>
        <w:tc>
          <w:tcPr>
            <w:tcW w:w="1134" w:type="dxa"/>
            <w:tcMar>
              <w:top w:w="0" w:type="dxa"/>
              <w:left w:w="108" w:type="dxa"/>
              <w:bottom w:w="0" w:type="dxa"/>
              <w:right w:w="108" w:type="dxa"/>
            </w:tcMar>
            <w:vAlign w:val="center"/>
          </w:tcPr>
          <w:p w14:paraId="440D79F9" w14:textId="77777777" w:rsidR="009410A3" w:rsidRPr="00CC6C2F" w:rsidRDefault="009410A3"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540D0B70" w14:textId="77777777" w:rsidR="009410A3" w:rsidRPr="00CC6C2F" w:rsidRDefault="009410A3">
            <w:pPr>
              <w:spacing w:before="60" w:after="60"/>
              <w:rPr>
                <w:rFonts w:ascii="Times New Roman" w:eastAsia="Times New Roman" w:hAnsi="Times New Roman"/>
                <w:color w:val="000000" w:themeColor="text1"/>
                <w:sz w:val="20"/>
                <w:szCs w:val="20"/>
              </w:rPr>
            </w:pPr>
            <w:r w:rsidRPr="00CC6C2F">
              <w:rPr>
                <w:rFonts w:ascii="Times New Roman" w:eastAsia="Times New Roman" w:hAnsi="Times New Roman"/>
                <w:b/>
                <w:bCs/>
                <w:color w:val="000000" w:themeColor="text1"/>
                <w:sz w:val="20"/>
                <w:szCs w:val="20"/>
              </w:rPr>
              <w:t>Rozszerzone wsparcie serwisowe</w:t>
            </w:r>
          </w:p>
          <w:p w14:paraId="3163AE94" w14:textId="481A161F" w:rsidR="002C1EA1" w:rsidRPr="00CC6C2F" w:rsidRDefault="002C1EA1" w:rsidP="002C1EA1">
            <w:pPr>
              <w:spacing w:before="60" w:after="60"/>
              <w:jc w:val="both"/>
              <w:rPr>
                <w:rFonts w:ascii="Times New Roman" w:eastAsia="Times New Roman" w:hAnsi="Times New Roman"/>
                <w:color w:val="000000" w:themeColor="text1"/>
                <w:sz w:val="20"/>
                <w:szCs w:val="20"/>
              </w:rPr>
            </w:pPr>
            <w:r w:rsidRPr="00CC6C2F">
              <w:rPr>
                <w:rFonts w:ascii="Times New Roman" w:eastAsia="Times New Roman" w:hAnsi="Times New Roman"/>
                <w:color w:val="000000" w:themeColor="text1"/>
                <w:sz w:val="20"/>
                <w:szCs w:val="20"/>
              </w:rPr>
              <w:t xml:space="preserve">System musi być objęty rozszerzonym wsparciem technicznym gwarantującym udostępnienie oraz dostarczenie sprzętu zastępczego na czas naprawy sprzętu w ciągu 4 godzin od momentu potwierdzenia zasadności zgłoszenia, realizowanym przez producenta rozwiązania lub autoryzowanego </w:t>
            </w:r>
            <w:r w:rsidR="00D12411" w:rsidRPr="00D12411">
              <w:rPr>
                <w:rFonts w:ascii="Times New Roman" w:eastAsia="Times New Roman" w:hAnsi="Times New Roman"/>
                <w:color w:val="000000" w:themeColor="text1"/>
                <w:sz w:val="20"/>
                <w:szCs w:val="20"/>
              </w:rPr>
              <w:t>partnera serwisowego</w:t>
            </w:r>
            <w:r w:rsidRPr="00CC6C2F">
              <w:rPr>
                <w:rFonts w:ascii="Times New Roman" w:eastAsia="Times New Roman" w:hAnsi="Times New Roman"/>
                <w:color w:val="000000" w:themeColor="text1"/>
                <w:sz w:val="20"/>
                <w:szCs w:val="20"/>
              </w:rPr>
              <w:t xml:space="preserve"> </w:t>
            </w:r>
            <w:r w:rsidRPr="00CC6C2F">
              <w:rPr>
                <w:rFonts w:ascii="Times New Roman" w:eastAsia="Times New Roman" w:hAnsi="Times New Roman"/>
                <w:color w:val="000000" w:themeColor="text1"/>
                <w:sz w:val="20"/>
                <w:szCs w:val="20"/>
              </w:rPr>
              <w:t xml:space="preserve">przez okres </w:t>
            </w:r>
            <w:r w:rsidRPr="00CC6C2F">
              <w:rPr>
                <w:rFonts w:ascii="Times New Roman" w:eastAsia="Times New Roman" w:hAnsi="Times New Roman"/>
                <w:b/>
                <w:bCs/>
                <w:color w:val="000000" w:themeColor="text1"/>
                <w:sz w:val="20"/>
                <w:szCs w:val="20"/>
              </w:rPr>
              <w:t>60 miesięcy</w:t>
            </w:r>
            <w:r w:rsidRPr="00CC6C2F">
              <w:rPr>
                <w:rFonts w:ascii="Times New Roman" w:eastAsia="Times New Roman" w:hAnsi="Times New Roman"/>
                <w:color w:val="000000" w:themeColor="text1"/>
                <w:sz w:val="20"/>
                <w:szCs w:val="20"/>
              </w:rPr>
              <w:t>.</w:t>
            </w:r>
          </w:p>
          <w:p w14:paraId="582D275A" w14:textId="03EEF176" w:rsidR="002C1EA1" w:rsidRPr="00CC6C2F" w:rsidRDefault="002C1EA1" w:rsidP="002C1EA1">
            <w:pPr>
              <w:spacing w:before="60" w:after="60"/>
              <w:jc w:val="both"/>
              <w:rPr>
                <w:rFonts w:ascii="Times New Roman" w:eastAsia="Times New Roman" w:hAnsi="Times New Roman"/>
                <w:color w:val="000000" w:themeColor="text1"/>
                <w:sz w:val="20"/>
                <w:szCs w:val="20"/>
              </w:rPr>
            </w:pPr>
            <w:r w:rsidRPr="00CC6C2F">
              <w:rPr>
                <w:rFonts w:ascii="Times New Roman" w:eastAsia="Times New Roman" w:hAnsi="Times New Roman"/>
                <w:color w:val="000000" w:themeColor="text1"/>
                <w:sz w:val="20"/>
                <w:szCs w:val="20"/>
              </w:rPr>
              <w:t xml:space="preserve">Dla zapewnienia wysokiego poziomu usług podmiot serwisujący musi posiadać certyfikat ISO 9001 </w:t>
            </w:r>
            <w:r w:rsidR="00D12411" w:rsidRPr="00D12411">
              <w:rPr>
                <w:rFonts w:ascii="Times New Roman" w:eastAsia="Times New Roman" w:hAnsi="Times New Roman"/>
                <w:color w:val="000000" w:themeColor="text1"/>
                <w:sz w:val="20"/>
                <w:szCs w:val="20"/>
              </w:rPr>
              <w:t xml:space="preserve">lub równoważny system zarządzania jakością </w:t>
            </w:r>
            <w:r w:rsidRPr="00CC6C2F">
              <w:rPr>
                <w:rFonts w:ascii="Times New Roman" w:eastAsia="Times New Roman" w:hAnsi="Times New Roman"/>
                <w:color w:val="000000" w:themeColor="text1"/>
                <w:sz w:val="20"/>
                <w:szCs w:val="20"/>
              </w:rPr>
              <w:t xml:space="preserve">w zakresie świadczenia usług serwisowych. Zgłoszenia serwisowe będą przyjmowane w języku polskim w trybie 24x7 przez dedykowany serwisowy moduł internetowy oraz infolinię w języku polskim 24x7. Czas reakcji winien być nie dłuższy niż 1 godzina – reakcja w postaci połączenia telefonicznego lub odpowiedzi w portalu serwisowym. </w:t>
            </w:r>
          </w:p>
          <w:p w14:paraId="574B7B64" w14:textId="77777777" w:rsidR="002C1EA1" w:rsidRPr="00CC6C2F" w:rsidRDefault="002C1EA1" w:rsidP="002C1EA1">
            <w:pPr>
              <w:spacing w:before="60" w:after="60"/>
              <w:jc w:val="both"/>
              <w:rPr>
                <w:rFonts w:ascii="Times New Roman" w:eastAsia="Times New Roman" w:hAnsi="Times New Roman"/>
                <w:color w:val="000000" w:themeColor="text1"/>
                <w:sz w:val="20"/>
                <w:szCs w:val="20"/>
              </w:rPr>
            </w:pPr>
            <w:r w:rsidRPr="00CC6C2F">
              <w:rPr>
                <w:rFonts w:ascii="Times New Roman" w:eastAsia="Times New Roman" w:hAnsi="Times New Roman"/>
                <w:color w:val="000000" w:themeColor="text1"/>
                <w:sz w:val="20"/>
                <w:szCs w:val="20"/>
              </w:rPr>
              <w:t>Oferent winien przedłożyć dokumenty:</w:t>
            </w:r>
          </w:p>
          <w:p w14:paraId="05C9810D" w14:textId="2BCF9095" w:rsidR="002C1EA1" w:rsidRPr="00CC6C2F" w:rsidRDefault="002C1EA1" w:rsidP="002C1EA1">
            <w:pPr>
              <w:spacing w:before="60" w:after="60"/>
              <w:jc w:val="both"/>
              <w:rPr>
                <w:rFonts w:ascii="Times New Roman" w:eastAsia="Times New Roman" w:hAnsi="Times New Roman"/>
                <w:color w:val="000000" w:themeColor="text1"/>
                <w:sz w:val="20"/>
                <w:szCs w:val="20"/>
              </w:rPr>
            </w:pPr>
            <w:r w:rsidRPr="00CC6C2F">
              <w:rPr>
                <w:rFonts w:ascii="Times New Roman" w:eastAsia="Times New Roman" w:hAnsi="Times New Roman"/>
                <w:color w:val="000000" w:themeColor="text1"/>
                <w:sz w:val="20"/>
                <w:szCs w:val="20"/>
              </w:rPr>
              <w:t>•</w:t>
            </w:r>
            <w:r w:rsidRPr="00CC6C2F">
              <w:rPr>
                <w:rFonts w:ascii="Times New Roman" w:eastAsia="Times New Roman" w:hAnsi="Times New Roman"/>
                <w:color w:val="000000" w:themeColor="text1"/>
                <w:sz w:val="20"/>
                <w:szCs w:val="20"/>
              </w:rPr>
              <w:tab/>
              <w:t xml:space="preserve">Oświadczanie Producenta lub Autoryzowanego </w:t>
            </w:r>
            <w:r w:rsidR="00D12411">
              <w:rPr>
                <w:rFonts w:ascii="Times New Roman" w:eastAsia="Times New Roman" w:hAnsi="Times New Roman"/>
                <w:color w:val="000000" w:themeColor="text1"/>
                <w:sz w:val="20"/>
                <w:szCs w:val="20"/>
              </w:rPr>
              <w:t>Partnera</w:t>
            </w:r>
            <w:r w:rsidR="00D12411" w:rsidRPr="00CC6C2F">
              <w:rPr>
                <w:rFonts w:ascii="Times New Roman" w:eastAsia="Times New Roman" w:hAnsi="Times New Roman"/>
                <w:color w:val="000000" w:themeColor="text1"/>
                <w:sz w:val="20"/>
                <w:szCs w:val="20"/>
              </w:rPr>
              <w:t xml:space="preserve"> </w:t>
            </w:r>
            <w:r w:rsidRPr="00CC6C2F">
              <w:rPr>
                <w:rFonts w:ascii="Times New Roman" w:eastAsia="Times New Roman" w:hAnsi="Times New Roman"/>
                <w:color w:val="000000" w:themeColor="text1"/>
                <w:sz w:val="20"/>
                <w:szCs w:val="20"/>
              </w:rPr>
              <w:t xml:space="preserve">świadczącego wsparcie techniczne </w:t>
            </w:r>
            <w:del w:id="19" w:author="Marta Skonieczna-Herman" w:date="2026-02-25T11:33:00Z" w16du:dateUtc="2026-02-25T10:33:00Z">
              <w:r w:rsidRPr="00CC6C2F" w:rsidDel="002B0269">
                <w:rPr>
                  <w:rFonts w:ascii="Times New Roman" w:eastAsia="Times New Roman" w:hAnsi="Times New Roman"/>
                  <w:color w:val="000000" w:themeColor="text1"/>
                  <w:sz w:val="20"/>
                  <w:szCs w:val="20"/>
                </w:rPr>
                <w:delText xml:space="preserve"> </w:delText>
              </w:r>
            </w:del>
            <w:r w:rsidRPr="00CC6C2F">
              <w:rPr>
                <w:rFonts w:ascii="Times New Roman" w:eastAsia="Times New Roman" w:hAnsi="Times New Roman"/>
                <w:color w:val="000000" w:themeColor="text1"/>
                <w:sz w:val="20"/>
                <w:szCs w:val="20"/>
              </w:rPr>
              <w:t>o gotowości świadczenia na rzecz Zamawiającego wymaganego serwisu (zawierające: adres strony internetowej serwisu i numer infolinii telefonicznej).</w:t>
            </w:r>
          </w:p>
          <w:p w14:paraId="704A7C28" w14:textId="72F45614" w:rsidR="009410A3" w:rsidRPr="00CC6C2F" w:rsidRDefault="002C1EA1" w:rsidP="002C1EA1">
            <w:pPr>
              <w:spacing w:before="60" w:after="60"/>
              <w:jc w:val="both"/>
              <w:rPr>
                <w:rFonts w:ascii="Times New Roman" w:eastAsia="Times New Roman" w:hAnsi="Times New Roman"/>
                <w:color w:val="000000" w:themeColor="text1"/>
                <w:sz w:val="20"/>
                <w:szCs w:val="20"/>
              </w:rPr>
            </w:pPr>
            <w:r w:rsidRPr="00CC6C2F">
              <w:rPr>
                <w:rFonts w:ascii="Times New Roman" w:eastAsia="Times New Roman" w:hAnsi="Times New Roman"/>
                <w:color w:val="000000" w:themeColor="text1"/>
                <w:sz w:val="20"/>
                <w:szCs w:val="20"/>
              </w:rPr>
              <w:t>•</w:t>
            </w:r>
            <w:r w:rsidRPr="00CC6C2F">
              <w:rPr>
                <w:rFonts w:ascii="Times New Roman" w:eastAsia="Times New Roman" w:hAnsi="Times New Roman"/>
                <w:color w:val="000000" w:themeColor="text1"/>
                <w:sz w:val="20"/>
                <w:szCs w:val="20"/>
              </w:rPr>
              <w:tab/>
              <w:t xml:space="preserve">Certyfikat ISO 9001 </w:t>
            </w:r>
            <w:r w:rsidR="00D12411" w:rsidRPr="00D12411">
              <w:rPr>
                <w:rFonts w:ascii="Times New Roman" w:eastAsia="Times New Roman" w:hAnsi="Times New Roman"/>
                <w:color w:val="000000" w:themeColor="text1"/>
                <w:sz w:val="20"/>
                <w:szCs w:val="20"/>
              </w:rPr>
              <w:t xml:space="preserve">lub równoważny system zarządzania jakością </w:t>
            </w:r>
            <w:r w:rsidRPr="00CC6C2F">
              <w:rPr>
                <w:rFonts w:ascii="Times New Roman" w:eastAsia="Times New Roman" w:hAnsi="Times New Roman"/>
                <w:color w:val="000000" w:themeColor="text1"/>
                <w:sz w:val="20"/>
                <w:szCs w:val="20"/>
              </w:rPr>
              <w:t>podmiotu serwisującego.</w:t>
            </w:r>
          </w:p>
        </w:tc>
        <w:tc>
          <w:tcPr>
            <w:tcW w:w="1654" w:type="dxa"/>
          </w:tcPr>
          <w:p w14:paraId="7489EDBC" w14:textId="77777777" w:rsidR="009410A3" w:rsidRPr="00CC6C2F" w:rsidRDefault="009410A3">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t>Tak</w:t>
            </w:r>
          </w:p>
        </w:tc>
        <w:tc>
          <w:tcPr>
            <w:tcW w:w="1653" w:type="dxa"/>
          </w:tcPr>
          <w:p w14:paraId="6A723204"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4C46EC7E" w14:textId="77777777">
        <w:trPr>
          <w:trHeight w:val="567"/>
        </w:trPr>
        <w:tc>
          <w:tcPr>
            <w:tcW w:w="1134" w:type="dxa"/>
            <w:tcMar>
              <w:top w:w="0" w:type="dxa"/>
              <w:left w:w="108" w:type="dxa"/>
              <w:bottom w:w="0" w:type="dxa"/>
              <w:right w:w="108" w:type="dxa"/>
            </w:tcMar>
            <w:vAlign w:val="center"/>
          </w:tcPr>
          <w:p w14:paraId="21DBF2AD" w14:textId="77777777" w:rsidR="009410A3" w:rsidRPr="00CC6C2F" w:rsidRDefault="009410A3" w:rsidP="00BA4590">
            <w:pPr>
              <w:pStyle w:val="Akapitzlist"/>
              <w:spacing w:after="0"/>
              <w:rPr>
                <w:rFonts w:ascii="Times New Roman" w:hAnsi="Times New Roman"/>
                <w:color w:val="000000" w:themeColor="text1"/>
                <w:sz w:val="20"/>
                <w:szCs w:val="20"/>
              </w:rPr>
            </w:pPr>
          </w:p>
        </w:tc>
        <w:tc>
          <w:tcPr>
            <w:tcW w:w="6116" w:type="dxa"/>
            <w:tcMar>
              <w:top w:w="0" w:type="dxa"/>
              <w:left w:w="108" w:type="dxa"/>
              <w:bottom w:w="0" w:type="dxa"/>
              <w:right w:w="108" w:type="dxa"/>
            </w:tcMar>
          </w:tcPr>
          <w:p w14:paraId="0DF98C46" w14:textId="77777777" w:rsidR="009410A3" w:rsidRPr="00CC6C2F" w:rsidRDefault="009410A3">
            <w:pPr>
              <w:spacing w:before="60" w:after="60"/>
              <w:jc w:val="center"/>
              <w:rPr>
                <w:rFonts w:ascii="Times New Roman" w:hAnsi="Times New Roman"/>
                <w:b/>
                <w:bCs/>
                <w:color w:val="000000"/>
                <w:sz w:val="20"/>
                <w:szCs w:val="20"/>
              </w:rPr>
            </w:pPr>
            <w:r w:rsidRPr="00CC6C2F">
              <w:rPr>
                <w:rFonts w:ascii="Times New Roman" w:hAnsi="Times New Roman"/>
                <w:b/>
                <w:bCs/>
                <w:color w:val="000000" w:themeColor="text1"/>
                <w:sz w:val="20"/>
                <w:szCs w:val="20"/>
              </w:rPr>
              <w:t>Integracje z innymi systemami</w:t>
            </w:r>
          </w:p>
        </w:tc>
        <w:tc>
          <w:tcPr>
            <w:tcW w:w="1654" w:type="dxa"/>
          </w:tcPr>
          <w:p w14:paraId="39872076" w14:textId="77777777" w:rsidR="009410A3" w:rsidRPr="00CC6C2F" w:rsidRDefault="009410A3">
            <w:pPr>
              <w:spacing w:before="60" w:after="60"/>
              <w:jc w:val="center"/>
              <w:rPr>
                <w:rFonts w:ascii="Times New Roman" w:hAnsi="Times New Roman"/>
                <w:color w:val="000000"/>
                <w:sz w:val="20"/>
                <w:szCs w:val="20"/>
              </w:rPr>
            </w:pPr>
          </w:p>
        </w:tc>
        <w:tc>
          <w:tcPr>
            <w:tcW w:w="1653" w:type="dxa"/>
          </w:tcPr>
          <w:p w14:paraId="0FF53034"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61FB2CD4" w14:textId="77777777">
        <w:trPr>
          <w:trHeight w:val="567"/>
        </w:trPr>
        <w:tc>
          <w:tcPr>
            <w:tcW w:w="1134" w:type="dxa"/>
            <w:tcMar>
              <w:top w:w="0" w:type="dxa"/>
              <w:left w:w="108" w:type="dxa"/>
              <w:bottom w:w="0" w:type="dxa"/>
              <w:right w:w="108" w:type="dxa"/>
            </w:tcMar>
            <w:vAlign w:val="center"/>
          </w:tcPr>
          <w:p w14:paraId="57EB810D" w14:textId="77777777" w:rsidR="009410A3" w:rsidRPr="00CC6C2F" w:rsidRDefault="009410A3"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00C2C36B" w14:textId="77777777" w:rsidR="009410A3" w:rsidRPr="00CC6C2F" w:rsidRDefault="009410A3">
            <w:pPr>
              <w:spacing w:line="257" w:lineRule="auto"/>
              <w:jc w:val="both"/>
              <w:rPr>
                <w:rFonts w:ascii="Times New Roman" w:hAnsi="Times New Roman"/>
                <w:color w:val="000000"/>
                <w:sz w:val="20"/>
                <w:szCs w:val="20"/>
              </w:rPr>
            </w:pPr>
            <w:r w:rsidRPr="00CC6C2F">
              <w:rPr>
                <w:rFonts w:ascii="Times New Roman" w:hAnsi="Times New Roman"/>
                <w:sz w:val="20"/>
                <w:szCs w:val="20"/>
                <w:lang w:val="pl"/>
              </w:rPr>
              <w:t>System powinien umożliwiać lokalne logowanie i raportowanie oraz współpracować z systemem centralnego logowania i raportowania.</w:t>
            </w:r>
          </w:p>
        </w:tc>
        <w:tc>
          <w:tcPr>
            <w:tcW w:w="1654" w:type="dxa"/>
          </w:tcPr>
          <w:p w14:paraId="4ACF7E5E" w14:textId="77777777" w:rsidR="009410A3" w:rsidRPr="00CC6C2F" w:rsidRDefault="009410A3">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t>Tak</w:t>
            </w:r>
          </w:p>
        </w:tc>
        <w:tc>
          <w:tcPr>
            <w:tcW w:w="1653" w:type="dxa"/>
          </w:tcPr>
          <w:p w14:paraId="152FB338"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24E894ED" w14:textId="77777777">
        <w:trPr>
          <w:trHeight w:val="567"/>
        </w:trPr>
        <w:tc>
          <w:tcPr>
            <w:tcW w:w="1134" w:type="dxa"/>
            <w:tcMar>
              <w:top w:w="0" w:type="dxa"/>
              <w:left w:w="108" w:type="dxa"/>
              <w:bottom w:w="0" w:type="dxa"/>
              <w:right w:w="108" w:type="dxa"/>
            </w:tcMar>
            <w:vAlign w:val="center"/>
          </w:tcPr>
          <w:p w14:paraId="7BF3B7C6" w14:textId="77777777" w:rsidR="009410A3" w:rsidRPr="00CC6C2F" w:rsidRDefault="009410A3"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4FDE234F" w14:textId="0921CE7B" w:rsidR="009410A3" w:rsidRPr="00CC6C2F" w:rsidRDefault="009410A3">
            <w:pPr>
              <w:spacing w:before="60" w:after="60"/>
              <w:rPr>
                <w:rFonts w:ascii="Times New Roman" w:eastAsia="Times New Roman" w:hAnsi="Times New Roman"/>
                <w:sz w:val="20"/>
                <w:szCs w:val="20"/>
              </w:rPr>
            </w:pPr>
            <w:r w:rsidRPr="00CC6C2F">
              <w:rPr>
                <w:rFonts w:ascii="Times New Roman" w:hAnsi="Times New Roman"/>
                <w:sz w:val="20"/>
                <w:szCs w:val="20"/>
                <w:lang w:val="pl"/>
              </w:rPr>
              <w:t xml:space="preserve">Powinna istnieć możliwość implementacji systemu w trybie </w:t>
            </w:r>
            <w:r w:rsidR="00BA4590" w:rsidRPr="00CC6C2F">
              <w:rPr>
                <w:rFonts w:ascii="Times New Roman" w:hAnsi="Times New Roman"/>
                <w:sz w:val="20"/>
                <w:szCs w:val="20"/>
                <w:lang w:val="pl"/>
              </w:rPr>
              <w:t>n</w:t>
            </w:r>
            <w:r w:rsidRPr="00CC6C2F">
              <w:rPr>
                <w:rFonts w:ascii="Times New Roman" w:hAnsi="Times New Roman"/>
                <w:sz w:val="20"/>
                <w:szCs w:val="20"/>
                <w:lang w:val="pl"/>
              </w:rPr>
              <w:t>asłuchu oraz współpracy z systemami zabezpieczeń NGFW (</w:t>
            </w:r>
            <w:proofErr w:type="spellStart"/>
            <w:r w:rsidRPr="00CC6C2F">
              <w:rPr>
                <w:rFonts w:ascii="Times New Roman" w:hAnsi="Times New Roman"/>
                <w:sz w:val="20"/>
                <w:szCs w:val="20"/>
                <w:lang w:val="pl"/>
              </w:rPr>
              <w:t>Next</w:t>
            </w:r>
            <w:proofErr w:type="spellEnd"/>
            <w:r w:rsidRPr="00CC6C2F">
              <w:rPr>
                <w:rFonts w:ascii="Times New Roman" w:hAnsi="Times New Roman"/>
                <w:sz w:val="20"/>
                <w:szCs w:val="20"/>
                <w:lang w:val="pl"/>
              </w:rPr>
              <w:t xml:space="preserve"> </w:t>
            </w:r>
            <w:proofErr w:type="spellStart"/>
            <w:r w:rsidRPr="00CC6C2F">
              <w:rPr>
                <w:rFonts w:ascii="Times New Roman" w:hAnsi="Times New Roman"/>
                <w:sz w:val="20"/>
                <w:szCs w:val="20"/>
                <w:lang w:val="pl"/>
              </w:rPr>
              <w:t>Generation</w:t>
            </w:r>
            <w:proofErr w:type="spellEnd"/>
            <w:r w:rsidRPr="00CC6C2F">
              <w:rPr>
                <w:rFonts w:ascii="Times New Roman" w:hAnsi="Times New Roman"/>
                <w:sz w:val="20"/>
                <w:szCs w:val="20"/>
                <w:lang w:val="pl"/>
              </w:rPr>
              <w:t xml:space="preserve"> Firewall), SWG (Security Web Gateway), SEG (</w:t>
            </w:r>
            <w:proofErr w:type="spellStart"/>
            <w:r w:rsidRPr="00CC6C2F">
              <w:rPr>
                <w:rFonts w:ascii="Times New Roman" w:hAnsi="Times New Roman"/>
                <w:sz w:val="20"/>
                <w:szCs w:val="20"/>
                <w:lang w:val="pl"/>
              </w:rPr>
              <w:t>Secure</w:t>
            </w:r>
            <w:proofErr w:type="spellEnd"/>
            <w:r w:rsidRPr="00CC6C2F">
              <w:rPr>
                <w:rFonts w:ascii="Times New Roman" w:hAnsi="Times New Roman"/>
                <w:sz w:val="20"/>
                <w:szCs w:val="20"/>
                <w:lang w:val="pl"/>
              </w:rPr>
              <w:t xml:space="preserve"> Email Gateway) oraz w oparciu o interfejsy programistyczne API.</w:t>
            </w:r>
          </w:p>
        </w:tc>
        <w:tc>
          <w:tcPr>
            <w:tcW w:w="1654" w:type="dxa"/>
          </w:tcPr>
          <w:p w14:paraId="17FD7B9F" w14:textId="77777777" w:rsidR="009410A3" w:rsidRPr="00CC6C2F" w:rsidRDefault="009410A3">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t>Tak</w:t>
            </w:r>
          </w:p>
        </w:tc>
        <w:tc>
          <w:tcPr>
            <w:tcW w:w="1653" w:type="dxa"/>
          </w:tcPr>
          <w:p w14:paraId="727C4824"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9410A3" w:rsidRPr="00CC6C2F" w14:paraId="7EB7207C" w14:textId="77777777">
        <w:trPr>
          <w:trHeight w:val="567"/>
        </w:trPr>
        <w:tc>
          <w:tcPr>
            <w:tcW w:w="1134" w:type="dxa"/>
            <w:tcMar>
              <w:top w:w="0" w:type="dxa"/>
              <w:left w:w="108" w:type="dxa"/>
              <w:bottom w:w="0" w:type="dxa"/>
              <w:right w:w="108" w:type="dxa"/>
            </w:tcMar>
            <w:vAlign w:val="center"/>
          </w:tcPr>
          <w:p w14:paraId="09A607B7" w14:textId="77777777" w:rsidR="009410A3" w:rsidRPr="00CC6C2F" w:rsidRDefault="009410A3" w:rsidP="00BA4590">
            <w:pPr>
              <w:pStyle w:val="Akapitzlist"/>
              <w:numPr>
                <w:ilvl w:val="1"/>
                <w:numId w:val="72"/>
              </w:numPr>
              <w:spacing w:after="0"/>
              <w:rPr>
                <w:rFonts w:ascii="Times New Roman" w:hAnsi="Times New Roman"/>
                <w:color w:val="000000" w:themeColor="text1"/>
                <w:sz w:val="20"/>
                <w:szCs w:val="20"/>
              </w:rPr>
            </w:pPr>
          </w:p>
        </w:tc>
        <w:tc>
          <w:tcPr>
            <w:tcW w:w="6116" w:type="dxa"/>
            <w:tcMar>
              <w:top w:w="0" w:type="dxa"/>
              <w:left w:w="108" w:type="dxa"/>
              <w:bottom w:w="0" w:type="dxa"/>
              <w:right w:w="108" w:type="dxa"/>
            </w:tcMar>
          </w:tcPr>
          <w:p w14:paraId="4182B320" w14:textId="51F467CC" w:rsidR="009410A3" w:rsidRPr="00CC6C2F" w:rsidRDefault="009410A3">
            <w:pPr>
              <w:spacing w:before="60" w:after="60"/>
              <w:rPr>
                <w:rFonts w:ascii="Times New Roman" w:eastAsia="Times New Roman" w:hAnsi="Times New Roman"/>
                <w:sz w:val="20"/>
                <w:szCs w:val="20"/>
              </w:rPr>
            </w:pPr>
            <w:r w:rsidRPr="00CC6C2F">
              <w:rPr>
                <w:rFonts w:ascii="Times New Roman" w:eastAsia="Times New Roman" w:hAnsi="Times New Roman"/>
                <w:b/>
                <w:bCs/>
                <w:color w:val="000000" w:themeColor="text1"/>
                <w:sz w:val="20"/>
                <w:szCs w:val="20"/>
              </w:rPr>
              <w:t>Wdrożenie rozwiązania</w:t>
            </w:r>
            <w:r w:rsidR="00245698" w:rsidRPr="00CC6C2F">
              <w:rPr>
                <w:rFonts w:ascii="Times New Roman" w:eastAsia="Times New Roman" w:hAnsi="Times New Roman"/>
                <w:b/>
                <w:bCs/>
                <w:color w:val="000000" w:themeColor="text1"/>
                <w:sz w:val="20"/>
                <w:szCs w:val="20"/>
              </w:rPr>
              <w:t>- dostarczone usługi</w:t>
            </w:r>
            <w:r w:rsidRPr="00CC6C2F">
              <w:rPr>
                <w:rFonts w:ascii="Times New Roman" w:eastAsia="Times New Roman" w:hAnsi="Times New Roman"/>
                <w:b/>
                <w:bCs/>
                <w:color w:val="000000" w:themeColor="text1"/>
                <w:sz w:val="20"/>
                <w:szCs w:val="20"/>
              </w:rPr>
              <w:t>:</w:t>
            </w:r>
          </w:p>
        </w:tc>
        <w:tc>
          <w:tcPr>
            <w:tcW w:w="1654" w:type="dxa"/>
          </w:tcPr>
          <w:p w14:paraId="4E1E9C94" w14:textId="77777777" w:rsidR="009410A3" w:rsidRPr="00CC6C2F" w:rsidRDefault="009410A3">
            <w:pPr>
              <w:spacing w:before="60" w:after="60"/>
              <w:jc w:val="center"/>
              <w:rPr>
                <w:rFonts w:ascii="Times New Roman" w:hAnsi="Times New Roman"/>
                <w:color w:val="000000"/>
                <w:sz w:val="20"/>
                <w:szCs w:val="20"/>
              </w:rPr>
            </w:pPr>
          </w:p>
        </w:tc>
        <w:tc>
          <w:tcPr>
            <w:tcW w:w="1653" w:type="dxa"/>
          </w:tcPr>
          <w:p w14:paraId="0769BE53" w14:textId="77777777" w:rsidR="009410A3" w:rsidRPr="00CC6C2F" w:rsidRDefault="009410A3">
            <w:pPr>
              <w:suppressAutoHyphens w:val="0"/>
              <w:spacing w:after="0"/>
              <w:jc w:val="center"/>
              <w:textAlignment w:val="auto"/>
              <w:rPr>
                <w:rFonts w:ascii="Times New Roman" w:eastAsia="Arial Narrow" w:hAnsi="Times New Roman"/>
                <w:color w:val="000000" w:themeColor="text1"/>
                <w:sz w:val="20"/>
                <w:szCs w:val="20"/>
              </w:rPr>
            </w:pPr>
          </w:p>
        </w:tc>
      </w:tr>
      <w:tr w:rsidR="004F0D31" w:rsidRPr="00CC6C2F" w14:paraId="224A5620" w14:textId="77777777">
        <w:trPr>
          <w:trHeight w:val="567"/>
        </w:trPr>
        <w:tc>
          <w:tcPr>
            <w:tcW w:w="1134" w:type="dxa"/>
            <w:tcMar>
              <w:top w:w="0" w:type="dxa"/>
              <w:left w:w="108" w:type="dxa"/>
              <w:bottom w:w="0" w:type="dxa"/>
              <w:right w:w="108" w:type="dxa"/>
            </w:tcMar>
            <w:vAlign w:val="center"/>
          </w:tcPr>
          <w:p w14:paraId="526626F0" w14:textId="77777777" w:rsidR="004F0D31" w:rsidRPr="00CC6C2F" w:rsidRDefault="004F0D31"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319B9B02" w14:textId="7C680F93" w:rsidR="004F0D31" w:rsidRPr="00CC6C2F" w:rsidRDefault="004F0D31" w:rsidP="008C7C71">
            <w:pPr>
              <w:suppressAutoHyphens w:val="0"/>
              <w:autoSpaceDN/>
              <w:spacing w:after="0"/>
              <w:jc w:val="both"/>
              <w:textAlignment w:val="auto"/>
              <w:rPr>
                <w:rFonts w:ascii="Times New Roman" w:hAnsi="Times New Roman"/>
                <w:sz w:val="20"/>
                <w:szCs w:val="20"/>
              </w:rPr>
            </w:pPr>
            <w:r w:rsidRPr="00CC6C2F">
              <w:rPr>
                <w:rFonts w:ascii="Times New Roman" w:hAnsi="Times New Roman"/>
                <w:sz w:val="20"/>
                <w:szCs w:val="20"/>
              </w:rPr>
              <w:t>Dostawa sprzętu zgodnie z niniejszymi wymaganiami.</w:t>
            </w:r>
          </w:p>
        </w:tc>
        <w:tc>
          <w:tcPr>
            <w:tcW w:w="1654" w:type="dxa"/>
          </w:tcPr>
          <w:p w14:paraId="39966F1F" w14:textId="4F920E30" w:rsidR="004F0D31" w:rsidRPr="00CC6C2F" w:rsidRDefault="00617BDA" w:rsidP="004F0D31">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t>Tak</w:t>
            </w:r>
          </w:p>
        </w:tc>
        <w:tc>
          <w:tcPr>
            <w:tcW w:w="1653" w:type="dxa"/>
          </w:tcPr>
          <w:p w14:paraId="5B31D878" w14:textId="77777777" w:rsidR="004F0D31" w:rsidRPr="00CC6C2F" w:rsidRDefault="004F0D31" w:rsidP="004F0D31">
            <w:pPr>
              <w:suppressAutoHyphens w:val="0"/>
              <w:spacing w:after="0"/>
              <w:jc w:val="center"/>
              <w:textAlignment w:val="auto"/>
              <w:rPr>
                <w:rFonts w:ascii="Times New Roman" w:eastAsia="Arial Narrow" w:hAnsi="Times New Roman"/>
                <w:color w:val="000000" w:themeColor="text1"/>
                <w:sz w:val="20"/>
                <w:szCs w:val="20"/>
              </w:rPr>
            </w:pPr>
          </w:p>
        </w:tc>
      </w:tr>
      <w:tr w:rsidR="00245698" w:rsidRPr="00CC6C2F" w14:paraId="3B70512D" w14:textId="77777777">
        <w:trPr>
          <w:trHeight w:val="567"/>
        </w:trPr>
        <w:tc>
          <w:tcPr>
            <w:tcW w:w="1134" w:type="dxa"/>
            <w:tcMar>
              <w:top w:w="0" w:type="dxa"/>
              <w:left w:w="108" w:type="dxa"/>
              <w:bottom w:w="0" w:type="dxa"/>
              <w:right w:w="108" w:type="dxa"/>
            </w:tcMar>
            <w:vAlign w:val="center"/>
          </w:tcPr>
          <w:p w14:paraId="2E7FF7F2" w14:textId="77777777" w:rsidR="00245698" w:rsidRPr="00CC6C2F" w:rsidRDefault="00245698"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7E57D381" w14:textId="074B7B96" w:rsidR="00245698" w:rsidRPr="00CC6C2F" w:rsidRDefault="00245698" w:rsidP="008C7C71">
            <w:pPr>
              <w:suppressAutoHyphens w:val="0"/>
              <w:autoSpaceDN/>
              <w:spacing w:after="0"/>
              <w:jc w:val="both"/>
              <w:textAlignment w:val="auto"/>
              <w:rPr>
                <w:rFonts w:ascii="Times New Roman" w:hAnsi="Times New Roman"/>
                <w:sz w:val="20"/>
                <w:szCs w:val="20"/>
              </w:rPr>
            </w:pPr>
            <w:r w:rsidRPr="00CC6C2F">
              <w:rPr>
                <w:rFonts w:ascii="Times New Roman" w:hAnsi="Times New Roman"/>
                <w:sz w:val="20"/>
                <w:szCs w:val="20"/>
              </w:rPr>
              <w:t>Wykonawca jest zobowiązany do przygotowania dokumentu projektu technicznego przed rozpoczęciem prac instalacyjnych. Dokument projektu technicznego powinien zawierać zarówno opis planowanej instalacji i głównych parametrów konfiguracji dostarczonego sprzętu jak i oprogramowania. Projekt musi również zawierać listę prac i zadań niezbędnych do wykonania po stronie Zamawiającego</w:t>
            </w:r>
            <w:del w:id="20" w:author="Marta Skonieczna-Herman" w:date="2026-02-25T11:33:00Z" w16du:dateUtc="2026-02-25T10:33:00Z">
              <w:r w:rsidRPr="00CC6C2F" w:rsidDel="002B0269">
                <w:rPr>
                  <w:rFonts w:ascii="Times New Roman" w:hAnsi="Times New Roman"/>
                  <w:sz w:val="20"/>
                  <w:szCs w:val="20"/>
                </w:rPr>
                <w:delText xml:space="preserve"> </w:delText>
              </w:r>
            </w:del>
            <w:r w:rsidRPr="00CC6C2F">
              <w:rPr>
                <w:rFonts w:ascii="Times New Roman" w:hAnsi="Times New Roman"/>
                <w:sz w:val="20"/>
                <w:szCs w:val="20"/>
              </w:rPr>
              <w:t>.</w:t>
            </w:r>
          </w:p>
        </w:tc>
        <w:tc>
          <w:tcPr>
            <w:tcW w:w="1654" w:type="dxa"/>
          </w:tcPr>
          <w:p w14:paraId="0A59FED7" w14:textId="02762373" w:rsidR="00245698" w:rsidRPr="00CC6C2F" w:rsidRDefault="00D9627A" w:rsidP="004F0D31">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t>Tak</w:t>
            </w:r>
          </w:p>
        </w:tc>
        <w:tc>
          <w:tcPr>
            <w:tcW w:w="1653" w:type="dxa"/>
          </w:tcPr>
          <w:p w14:paraId="39924510" w14:textId="77777777" w:rsidR="00245698" w:rsidRPr="00CC6C2F" w:rsidRDefault="00245698" w:rsidP="004F0D31">
            <w:pPr>
              <w:suppressAutoHyphens w:val="0"/>
              <w:spacing w:after="0"/>
              <w:jc w:val="center"/>
              <w:textAlignment w:val="auto"/>
              <w:rPr>
                <w:rFonts w:ascii="Times New Roman" w:eastAsia="Arial Narrow" w:hAnsi="Times New Roman"/>
                <w:color w:val="000000" w:themeColor="text1"/>
                <w:sz w:val="20"/>
                <w:szCs w:val="20"/>
              </w:rPr>
            </w:pPr>
          </w:p>
        </w:tc>
      </w:tr>
      <w:tr w:rsidR="004F0D31" w:rsidRPr="00CC6C2F" w14:paraId="5E1DF512" w14:textId="77777777">
        <w:trPr>
          <w:trHeight w:val="567"/>
        </w:trPr>
        <w:tc>
          <w:tcPr>
            <w:tcW w:w="1134" w:type="dxa"/>
            <w:tcMar>
              <w:top w:w="0" w:type="dxa"/>
              <w:left w:w="108" w:type="dxa"/>
              <w:bottom w:w="0" w:type="dxa"/>
              <w:right w:w="108" w:type="dxa"/>
            </w:tcMar>
            <w:vAlign w:val="center"/>
          </w:tcPr>
          <w:p w14:paraId="78994F3B" w14:textId="77777777" w:rsidR="004F0D31" w:rsidRPr="00CC6C2F" w:rsidRDefault="004F0D31"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2C817FB3" w14:textId="5E18E618" w:rsidR="004F0D31" w:rsidRPr="00CC6C2F" w:rsidRDefault="00245698" w:rsidP="008C7C71">
            <w:pPr>
              <w:suppressAutoHyphens w:val="0"/>
              <w:autoSpaceDN/>
              <w:spacing w:after="0"/>
              <w:jc w:val="both"/>
              <w:textAlignment w:val="auto"/>
              <w:rPr>
                <w:rFonts w:ascii="Times New Roman" w:hAnsi="Times New Roman"/>
                <w:sz w:val="20"/>
                <w:szCs w:val="20"/>
              </w:rPr>
            </w:pPr>
            <w:r w:rsidRPr="00CC6C2F">
              <w:rPr>
                <w:rFonts w:ascii="Times New Roman" w:hAnsi="Times New Roman"/>
                <w:sz w:val="20"/>
                <w:szCs w:val="20"/>
              </w:rPr>
              <w:t>Wykonanie prac instalacyjno-wdrożeniowych zgodnie z wcześniej zaakceptowanym przez Zamawiającego harmonogramem.</w:t>
            </w:r>
          </w:p>
        </w:tc>
        <w:tc>
          <w:tcPr>
            <w:tcW w:w="1654" w:type="dxa"/>
          </w:tcPr>
          <w:p w14:paraId="7F0CB3D7" w14:textId="3619E9F6" w:rsidR="004F0D31" w:rsidRPr="00CC6C2F" w:rsidRDefault="00D9627A" w:rsidP="004F0D31">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t>Tak</w:t>
            </w:r>
          </w:p>
        </w:tc>
        <w:tc>
          <w:tcPr>
            <w:tcW w:w="1653" w:type="dxa"/>
          </w:tcPr>
          <w:p w14:paraId="255C39B1" w14:textId="77777777" w:rsidR="004F0D31" w:rsidRPr="00CC6C2F" w:rsidRDefault="004F0D31" w:rsidP="004F0D31">
            <w:pPr>
              <w:suppressAutoHyphens w:val="0"/>
              <w:spacing w:after="0"/>
              <w:jc w:val="center"/>
              <w:textAlignment w:val="auto"/>
              <w:rPr>
                <w:rFonts w:ascii="Times New Roman" w:eastAsia="Arial Narrow" w:hAnsi="Times New Roman"/>
                <w:color w:val="000000" w:themeColor="text1"/>
                <w:sz w:val="20"/>
                <w:szCs w:val="20"/>
              </w:rPr>
            </w:pPr>
          </w:p>
        </w:tc>
      </w:tr>
      <w:tr w:rsidR="004F0D31" w:rsidRPr="00CC6C2F" w14:paraId="19894791" w14:textId="77777777">
        <w:trPr>
          <w:trHeight w:val="567"/>
        </w:trPr>
        <w:tc>
          <w:tcPr>
            <w:tcW w:w="1134" w:type="dxa"/>
            <w:tcMar>
              <w:top w:w="0" w:type="dxa"/>
              <w:left w:w="108" w:type="dxa"/>
              <w:bottom w:w="0" w:type="dxa"/>
              <w:right w:w="108" w:type="dxa"/>
            </w:tcMar>
            <w:vAlign w:val="center"/>
          </w:tcPr>
          <w:p w14:paraId="32C3A864" w14:textId="77777777" w:rsidR="004F0D31" w:rsidRPr="00CC6C2F" w:rsidRDefault="004F0D31"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079F079F" w14:textId="386C4A0D" w:rsidR="008C7C71" w:rsidRPr="00CC6C2F" w:rsidRDefault="008C7C71" w:rsidP="008C7C71">
            <w:pPr>
              <w:spacing w:before="60" w:after="60"/>
              <w:jc w:val="both"/>
              <w:rPr>
                <w:rFonts w:ascii="Times New Roman" w:hAnsi="Times New Roman"/>
                <w:color w:val="000000"/>
                <w:sz w:val="20"/>
                <w:szCs w:val="20"/>
              </w:rPr>
            </w:pPr>
            <w:r w:rsidRPr="00CC6C2F">
              <w:rPr>
                <w:rFonts w:ascii="Times New Roman" w:hAnsi="Times New Roman"/>
                <w:color w:val="000000"/>
                <w:sz w:val="20"/>
                <w:szCs w:val="20"/>
              </w:rPr>
              <w:t>Zintegrowanie dostarczanego rozwiązania z infrastrukturą Zamawiającego:</w:t>
            </w:r>
          </w:p>
          <w:p w14:paraId="7AF40FE9" w14:textId="4E8EABB8" w:rsidR="008C7C71" w:rsidRPr="00CC6C2F" w:rsidRDefault="008C7C71" w:rsidP="008C7C71">
            <w:pPr>
              <w:spacing w:before="60" w:after="60"/>
              <w:jc w:val="both"/>
              <w:rPr>
                <w:rFonts w:ascii="Times New Roman" w:hAnsi="Times New Roman"/>
                <w:color w:val="000000"/>
                <w:sz w:val="20"/>
                <w:szCs w:val="20"/>
              </w:rPr>
            </w:pPr>
            <w:r w:rsidRPr="00CC6C2F">
              <w:rPr>
                <w:rFonts w:ascii="Times New Roman" w:hAnsi="Times New Roman"/>
                <w:color w:val="000000"/>
                <w:sz w:val="20"/>
                <w:szCs w:val="20"/>
              </w:rPr>
              <w:t>- Integracja z Istniejącym systemem ochrony poczty Zamawiającego</w:t>
            </w:r>
            <w:r w:rsidR="00FA75D1" w:rsidRPr="00CC6C2F">
              <w:rPr>
                <w:rFonts w:ascii="Times New Roman" w:hAnsi="Times New Roman"/>
                <w:color w:val="000000"/>
                <w:sz w:val="20"/>
                <w:szCs w:val="20"/>
              </w:rPr>
              <w:t>,</w:t>
            </w:r>
            <w:r w:rsidRPr="00CC6C2F">
              <w:rPr>
                <w:rFonts w:ascii="Times New Roman" w:hAnsi="Times New Roman"/>
                <w:color w:val="000000"/>
                <w:sz w:val="20"/>
                <w:szCs w:val="20"/>
              </w:rPr>
              <w:t xml:space="preserve"> a także z systemem poczty elektronicznej</w:t>
            </w:r>
          </w:p>
          <w:p w14:paraId="171FD148" w14:textId="3AE0BFE3" w:rsidR="004F0D31" w:rsidRPr="00CC6C2F" w:rsidRDefault="008C7C71" w:rsidP="008C7C71">
            <w:pPr>
              <w:spacing w:before="60" w:after="60"/>
              <w:jc w:val="both"/>
              <w:rPr>
                <w:rFonts w:ascii="Times New Roman" w:hAnsi="Times New Roman"/>
                <w:color w:val="000000"/>
                <w:sz w:val="20"/>
                <w:szCs w:val="20"/>
              </w:rPr>
            </w:pPr>
            <w:r w:rsidRPr="00CC6C2F">
              <w:rPr>
                <w:rFonts w:ascii="Times New Roman" w:hAnsi="Times New Roman"/>
                <w:color w:val="000000"/>
                <w:sz w:val="20"/>
                <w:szCs w:val="20"/>
              </w:rPr>
              <w:t xml:space="preserve">- Rekonfiguracja systemów wysyłających podejrzane pliki do analizy w </w:t>
            </w:r>
            <w:proofErr w:type="spellStart"/>
            <w:r w:rsidRPr="00CC6C2F">
              <w:rPr>
                <w:rFonts w:ascii="Times New Roman" w:hAnsi="Times New Roman"/>
                <w:color w:val="000000"/>
                <w:sz w:val="20"/>
                <w:szCs w:val="20"/>
              </w:rPr>
              <w:t>Sandbox’ie</w:t>
            </w:r>
            <w:proofErr w:type="spellEnd"/>
            <w:r w:rsidRPr="00CC6C2F">
              <w:rPr>
                <w:rFonts w:ascii="Times New Roman" w:hAnsi="Times New Roman"/>
                <w:color w:val="000000"/>
                <w:sz w:val="20"/>
                <w:szCs w:val="20"/>
              </w:rPr>
              <w:t xml:space="preserve"> (NGFW, SEG)</w:t>
            </w:r>
          </w:p>
        </w:tc>
        <w:tc>
          <w:tcPr>
            <w:tcW w:w="1654" w:type="dxa"/>
          </w:tcPr>
          <w:p w14:paraId="3AAC7F8A" w14:textId="5F4F5DEE" w:rsidR="004F0D31" w:rsidRPr="00CC6C2F" w:rsidRDefault="00D9627A" w:rsidP="004F0D31">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t>Tak</w:t>
            </w:r>
          </w:p>
        </w:tc>
        <w:tc>
          <w:tcPr>
            <w:tcW w:w="1653" w:type="dxa"/>
          </w:tcPr>
          <w:p w14:paraId="06A59672" w14:textId="77777777" w:rsidR="004F0D31" w:rsidRPr="00CC6C2F" w:rsidRDefault="004F0D31" w:rsidP="004F0D31">
            <w:pPr>
              <w:suppressAutoHyphens w:val="0"/>
              <w:spacing w:after="0"/>
              <w:jc w:val="center"/>
              <w:textAlignment w:val="auto"/>
              <w:rPr>
                <w:rFonts w:ascii="Times New Roman" w:eastAsia="Arial Narrow" w:hAnsi="Times New Roman"/>
                <w:color w:val="000000" w:themeColor="text1"/>
                <w:sz w:val="20"/>
                <w:szCs w:val="20"/>
              </w:rPr>
            </w:pPr>
          </w:p>
        </w:tc>
      </w:tr>
      <w:tr w:rsidR="00245698" w:rsidRPr="00CC6C2F" w14:paraId="232CC0E1" w14:textId="77777777">
        <w:trPr>
          <w:trHeight w:val="567"/>
        </w:trPr>
        <w:tc>
          <w:tcPr>
            <w:tcW w:w="1134" w:type="dxa"/>
            <w:tcMar>
              <w:top w:w="0" w:type="dxa"/>
              <w:left w:w="108" w:type="dxa"/>
              <w:bottom w:w="0" w:type="dxa"/>
              <w:right w:w="108" w:type="dxa"/>
            </w:tcMar>
            <w:vAlign w:val="center"/>
          </w:tcPr>
          <w:p w14:paraId="5FBE1DF5" w14:textId="77777777" w:rsidR="00245698" w:rsidRPr="00CC6C2F" w:rsidRDefault="00245698"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1B901B58" w14:textId="5DBCAC94" w:rsidR="00245698" w:rsidRPr="00CC6C2F" w:rsidRDefault="00245698" w:rsidP="008C7C71">
            <w:pPr>
              <w:suppressAutoHyphens w:val="0"/>
              <w:autoSpaceDN/>
              <w:spacing w:after="0"/>
              <w:jc w:val="both"/>
              <w:textAlignment w:val="auto"/>
              <w:rPr>
                <w:rFonts w:ascii="Times New Roman" w:hAnsi="Times New Roman"/>
                <w:sz w:val="20"/>
                <w:szCs w:val="20"/>
                <w:highlight w:val="yellow"/>
              </w:rPr>
            </w:pPr>
            <w:r w:rsidRPr="00CC6C2F">
              <w:rPr>
                <w:rFonts w:ascii="Times New Roman" w:hAnsi="Times New Roman"/>
                <w:sz w:val="20"/>
                <w:szCs w:val="20"/>
              </w:rPr>
              <w:t>Wykonanie powykonawczej dokumentacji technicznej uwzgledniającej stan infrastruktury Zamawiającego w obszarze wykonywanych prac.</w:t>
            </w:r>
          </w:p>
        </w:tc>
        <w:tc>
          <w:tcPr>
            <w:tcW w:w="1654" w:type="dxa"/>
          </w:tcPr>
          <w:p w14:paraId="0275C28F" w14:textId="7C53A678" w:rsidR="00245698" w:rsidRPr="00CC6C2F" w:rsidRDefault="00D9627A" w:rsidP="004F0D31">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t>Tak</w:t>
            </w:r>
          </w:p>
        </w:tc>
        <w:tc>
          <w:tcPr>
            <w:tcW w:w="1653" w:type="dxa"/>
          </w:tcPr>
          <w:p w14:paraId="7AB59547" w14:textId="77777777" w:rsidR="00245698" w:rsidRPr="00CC6C2F" w:rsidRDefault="00245698" w:rsidP="004F0D31">
            <w:pPr>
              <w:suppressAutoHyphens w:val="0"/>
              <w:spacing w:after="0"/>
              <w:jc w:val="center"/>
              <w:textAlignment w:val="auto"/>
              <w:rPr>
                <w:rFonts w:ascii="Times New Roman" w:eastAsia="Arial Narrow" w:hAnsi="Times New Roman"/>
                <w:color w:val="000000" w:themeColor="text1"/>
                <w:sz w:val="20"/>
                <w:szCs w:val="20"/>
              </w:rPr>
            </w:pPr>
          </w:p>
        </w:tc>
      </w:tr>
      <w:tr w:rsidR="00245698" w:rsidRPr="00CC6C2F" w14:paraId="272EAD06" w14:textId="77777777">
        <w:trPr>
          <w:trHeight w:val="567"/>
        </w:trPr>
        <w:tc>
          <w:tcPr>
            <w:tcW w:w="1134" w:type="dxa"/>
            <w:tcMar>
              <w:top w:w="0" w:type="dxa"/>
              <w:left w:w="108" w:type="dxa"/>
              <w:bottom w:w="0" w:type="dxa"/>
              <w:right w:w="108" w:type="dxa"/>
            </w:tcMar>
            <w:vAlign w:val="center"/>
          </w:tcPr>
          <w:p w14:paraId="68341B85" w14:textId="77777777" w:rsidR="00245698" w:rsidRPr="00CC6C2F" w:rsidRDefault="00245698"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3210ADEF" w14:textId="4AE62FE2" w:rsidR="00245698" w:rsidRPr="00CC6C2F" w:rsidRDefault="00240736" w:rsidP="00245698">
            <w:pPr>
              <w:suppressAutoHyphens w:val="0"/>
              <w:autoSpaceDN/>
              <w:spacing w:after="0"/>
              <w:jc w:val="both"/>
              <w:textAlignment w:val="auto"/>
              <w:rPr>
                <w:rFonts w:ascii="Times New Roman" w:hAnsi="Times New Roman"/>
                <w:sz w:val="20"/>
                <w:szCs w:val="20"/>
                <w:highlight w:val="yellow"/>
              </w:rPr>
            </w:pPr>
            <w:r w:rsidRPr="00CC6C2F">
              <w:rPr>
                <w:rFonts w:ascii="Times New Roman" w:hAnsi="Times New Roman"/>
                <w:sz w:val="20"/>
                <w:szCs w:val="20"/>
              </w:rPr>
              <w:t xml:space="preserve">Szkolenia – Wykonawca zapewni szkolenia dotyczące wdrażanego rozwiązania. Zamawiający dopuszcza możliwość przeprowadzenia </w:t>
            </w:r>
            <w:r w:rsidRPr="00CC6C2F">
              <w:rPr>
                <w:rFonts w:ascii="Times New Roman" w:hAnsi="Times New Roman"/>
                <w:sz w:val="20"/>
                <w:szCs w:val="20"/>
              </w:rPr>
              <w:lastRenderedPageBreak/>
              <w:t>szkoleń w trybie zdalnym. Szkolenie musi trwać nie mniej niż 8 godzin dydaktycznych (np. 2 dni × 4h).</w:t>
            </w:r>
          </w:p>
        </w:tc>
        <w:tc>
          <w:tcPr>
            <w:tcW w:w="1654" w:type="dxa"/>
          </w:tcPr>
          <w:p w14:paraId="44ED83E3" w14:textId="21090EE2" w:rsidR="00245698" w:rsidRPr="00CC6C2F" w:rsidRDefault="00D9627A" w:rsidP="004F0D31">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lastRenderedPageBreak/>
              <w:t>Tak</w:t>
            </w:r>
          </w:p>
        </w:tc>
        <w:tc>
          <w:tcPr>
            <w:tcW w:w="1653" w:type="dxa"/>
          </w:tcPr>
          <w:p w14:paraId="66E9820A" w14:textId="77777777" w:rsidR="00245698" w:rsidRPr="00CC6C2F" w:rsidRDefault="00245698" w:rsidP="004F0D31">
            <w:pPr>
              <w:suppressAutoHyphens w:val="0"/>
              <w:spacing w:after="0"/>
              <w:jc w:val="center"/>
              <w:textAlignment w:val="auto"/>
              <w:rPr>
                <w:rFonts w:ascii="Times New Roman" w:eastAsia="Arial Narrow" w:hAnsi="Times New Roman"/>
                <w:color w:val="000000" w:themeColor="text1"/>
                <w:sz w:val="20"/>
                <w:szCs w:val="20"/>
              </w:rPr>
            </w:pPr>
          </w:p>
        </w:tc>
      </w:tr>
      <w:tr w:rsidR="00240736" w:rsidRPr="00CC6C2F" w14:paraId="5EB13968" w14:textId="77777777">
        <w:trPr>
          <w:trHeight w:val="567"/>
        </w:trPr>
        <w:tc>
          <w:tcPr>
            <w:tcW w:w="1134" w:type="dxa"/>
            <w:tcMar>
              <w:top w:w="0" w:type="dxa"/>
              <w:left w:w="108" w:type="dxa"/>
              <w:bottom w:w="0" w:type="dxa"/>
              <w:right w:w="108" w:type="dxa"/>
            </w:tcMar>
            <w:vAlign w:val="center"/>
          </w:tcPr>
          <w:p w14:paraId="47BE70F9" w14:textId="77777777" w:rsidR="00240736" w:rsidRPr="00CC6C2F" w:rsidRDefault="00240736"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7000E9F4" w14:textId="58B7A8B2" w:rsidR="00240736" w:rsidRPr="00CC6C2F" w:rsidRDefault="00240736" w:rsidP="00245698">
            <w:pPr>
              <w:suppressAutoHyphens w:val="0"/>
              <w:autoSpaceDN/>
              <w:spacing w:after="0"/>
              <w:jc w:val="both"/>
              <w:textAlignment w:val="auto"/>
              <w:rPr>
                <w:rFonts w:ascii="Times New Roman" w:hAnsi="Times New Roman"/>
                <w:sz w:val="20"/>
                <w:szCs w:val="20"/>
              </w:rPr>
            </w:pPr>
            <w:r w:rsidRPr="00CC6C2F">
              <w:rPr>
                <w:rFonts w:ascii="Times New Roman" w:hAnsi="Times New Roman"/>
                <w:sz w:val="20"/>
                <w:szCs w:val="20"/>
              </w:rPr>
              <w:t>W ramach wdrożenia Zamawiający wymaga</w:t>
            </w:r>
            <w:ins w:id="21" w:author="Marta Skonieczna-Herman" w:date="2026-02-25T11:34:00Z" w16du:dateUtc="2026-02-25T10:34:00Z">
              <w:r w:rsidR="002B0269">
                <w:rPr>
                  <w:rFonts w:ascii="Times New Roman" w:hAnsi="Times New Roman"/>
                  <w:sz w:val="20"/>
                  <w:szCs w:val="20"/>
                </w:rPr>
                <w:t xml:space="preserve">, </w:t>
              </w:r>
            </w:ins>
            <w:del w:id="22" w:author="Marta Skonieczna-Herman" w:date="2026-02-25T11:34:00Z" w16du:dateUtc="2026-02-25T10:34:00Z">
              <w:r w:rsidRPr="00CC6C2F" w:rsidDel="002B0269">
                <w:rPr>
                  <w:rFonts w:ascii="Times New Roman" w:hAnsi="Times New Roman"/>
                  <w:sz w:val="20"/>
                  <w:szCs w:val="20"/>
                </w:rPr>
                <w:delText xml:space="preserve"> </w:delText>
              </w:r>
            </w:del>
            <w:r w:rsidRPr="00CC6C2F">
              <w:rPr>
                <w:rFonts w:ascii="Times New Roman" w:hAnsi="Times New Roman"/>
                <w:sz w:val="20"/>
                <w:szCs w:val="20"/>
              </w:rPr>
              <w:t>aby dodano całą dostarczoną infrastrukturę do systemu monitoringu zamawiającego (</w:t>
            </w:r>
            <w:proofErr w:type="spellStart"/>
            <w:r w:rsidR="00BA4590" w:rsidRPr="00CC6C2F">
              <w:rPr>
                <w:rFonts w:ascii="Times New Roman" w:hAnsi="Times New Roman"/>
                <w:sz w:val="20"/>
                <w:szCs w:val="20"/>
              </w:rPr>
              <w:t>Z</w:t>
            </w:r>
            <w:r w:rsidRPr="00CC6C2F">
              <w:rPr>
                <w:rFonts w:ascii="Times New Roman" w:hAnsi="Times New Roman"/>
                <w:sz w:val="20"/>
                <w:szCs w:val="20"/>
              </w:rPr>
              <w:t>abbix</w:t>
            </w:r>
            <w:proofErr w:type="spellEnd"/>
            <w:r w:rsidRPr="00CC6C2F">
              <w:rPr>
                <w:rFonts w:ascii="Times New Roman" w:hAnsi="Times New Roman"/>
                <w:sz w:val="20"/>
                <w:szCs w:val="20"/>
              </w:rPr>
              <w:t>) i sparametryzowanie czujek i powiadomień.</w:t>
            </w:r>
          </w:p>
        </w:tc>
        <w:tc>
          <w:tcPr>
            <w:tcW w:w="1654" w:type="dxa"/>
          </w:tcPr>
          <w:p w14:paraId="6E1C2C40" w14:textId="5987800E" w:rsidR="00240736" w:rsidRPr="00CC6C2F" w:rsidRDefault="00D9627A" w:rsidP="004F0D31">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t>Tak</w:t>
            </w:r>
          </w:p>
        </w:tc>
        <w:tc>
          <w:tcPr>
            <w:tcW w:w="1653" w:type="dxa"/>
          </w:tcPr>
          <w:p w14:paraId="49DA81C5" w14:textId="77777777" w:rsidR="00240736" w:rsidRPr="00CC6C2F" w:rsidRDefault="00240736" w:rsidP="004F0D31">
            <w:pPr>
              <w:suppressAutoHyphens w:val="0"/>
              <w:spacing w:after="0"/>
              <w:jc w:val="center"/>
              <w:textAlignment w:val="auto"/>
              <w:rPr>
                <w:rFonts w:ascii="Times New Roman" w:eastAsia="Arial Narrow" w:hAnsi="Times New Roman"/>
                <w:color w:val="000000" w:themeColor="text1"/>
                <w:sz w:val="20"/>
                <w:szCs w:val="20"/>
              </w:rPr>
            </w:pPr>
          </w:p>
        </w:tc>
      </w:tr>
      <w:tr w:rsidR="00240736" w:rsidRPr="00CC6C2F" w14:paraId="1AA6A085" w14:textId="77777777">
        <w:trPr>
          <w:trHeight w:val="567"/>
        </w:trPr>
        <w:tc>
          <w:tcPr>
            <w:tcW w:w="1134" w:type="dxa"/>
            <w:tcMar>
              <w:top w:w="0" w:type="dxa"/>
              <w:left w:w="108" w:type="dxa"/>
              <w:bottom w:w="0" w:type="dxa"/>
              <w:right w:w="108" w:type="dxa"/>
            </w:tcMar>
            <w:vAlign w:val="center"/>
          </w:tcPr>
          <w:p w14:paraId="5682CD07" w14:textId="77777777" w:rsidR="00240736" w:rsidRPr="00CC6C2F" w:rsidRDefault="00240736"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73006839" w14:textId="720A7627" w:rsidR="00240736" w:rsidRPr="00CC6C2F" w:rsidRDefault="00240736" w:rsidP="00245698">
            <w:pPr>
              <w:suppressAutoHyphens w:val="0"/>
              <w:autoSpaceDN/>
              <w:spacing w:after="0"/>
              <w:jc w:val="both"/>
              <w:textAlignment w:val="auto"/>
              <w:rPr>
                <w:rFonts w:ascii="Times New Roman" w:hAnsi="Times New Roman"/>
                <w:sz w:val="20"/>
                <w:szCs w:val="20"/>
              </w:rPr>
            </w:pPr>
            <w:r w:rsidRPr="00CC6C2F">
              <w:rPr>
                <w:rFonts w:ascii="Times New Roman" w:hAnsi="Times New Roman"/>
                <w:sz w:val="20"/>
                <w:szCs w:val="20"/>
              </w:rPr>
              <w:t>Należy uwzględnić, iż Zamawiający może wymagać wykonania prac wdrożeniowo-konfiguracyjnych w dni powszednie poza standardowymi godzinami pracy (czyli w godzinach 16:00 – 6:00); i /lub w weekendy i/lub dni ustawowo wolne od pracy po uprzednim ustaleniu konkretnych przedziałów czasowych z personelem IT Zamawiającego.</w:t>
            </w:r>
          </w:p>
        </w:tc>
        <w:tc>
          <w:tcPr>
            <w:tcW w:w="1654" w:type="dxa"/>
          </w:tcPr>
          <w:p w14:paraId="71AB3503" w14:textId="3CED85FD" w:rsidR="00240736" w:rsidRPr="00CC6C2F" w:rsidRDefault="00D9627A" w:rsidP="004F0D31">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t>Tak</w:t>
            </w:r>
          </w:p>
        </w:tc>
        <w:tc>
          <w:tcPr>
            <w:tcW w:w="1653" w:type="dxa"/>
          </w:tcPr>
          <w:p w14:paraId="501D99EB" w14:textId="77777777" w:rsidR="00240736" w:rsidRPr="00CC6C2F" w:rsidRDefault="00240736" w:rsidP="004F0D31">
            <w:pPr>
              <w:suppressAutoHyphens w:val="0"/>
              <w:spacing w:after="0"/>
              <w:jc w:val="center"/>
              <w:textAlignment w:val="auto"/>
              <w:rPr>
                <w:rFonts w:ascii="Times New Roman" w:eastAsia="Arial Narrow" w:hAnsi="Times New Roman"/>
                <w:color w:val="000000" w:themeColor="text1"/>
                <w:sz w:val="20"/>
                <w:szCs w:val="20"/>
              </w:rPr>
            </w:pPr>
          </w:p>
        </w:tc>
      </w:tr>
      <w:tr w:rsidR="009D7084" w:rsidRPr="00CC6C2F" w14:paraId="0F2391C0" w14:textId="77777777">
        <w:trPr>
          <w:trHeight w:val="567"/>
        </w:trPr>
        <w:tc>
          <w:tcPr>
            <w:tcW w:w="1134" w:type="dxa"/>
            <w:tcMar>
              <w:top w:w="0" w:type="dxa"/>
              <w:left w:w="108" w:type="dxa"/>
              <w:bottom w:w="0" w:type="dxa"/>
              <w:right w:w="108" w:type="dxa"/>
            </w:tcMar>
            <w:vAlign w:val="center"/>
          </w:tcPr>
          <w:p w14:paraId="52B37BEF" w14:textId="77777777" w:rsidR="009D7084" w:rsidRPr="00CC6C2F" w:rsidRDefault="009D7084" w:rsidP="00BA4590">
            <w:pPr>
              <w:pStyle w:val="Akapitzlist"/>
              <w:numPr>
                <w:ilvl w:val="0"/>
                <w:numId w:val="72"/>
              </w:numPr>
              <w:spacing w:after="0"/>
              <w:jc w:val="center"/>
              <w:rPr>
                <w:rFonts w:ascii="Times New Roman" w:hAnsi="Times New Roman"/>
                <w:color w:val="000000" w:themeColor="text1"/>
                <w:sz w:val="20"/>
                <w:szCs w:val="20"/>
              </w:rPr>
            </w:pPr>
          </w:p>
        </w:tc>
        <w:tc>
          <w:tcPr>
            <w:tcW w:w="6116" w:type="dxa"/>
            <w:tcMar>
              <w:top w:w="0" w:type="dxa"/>
              <w:left w:w="108" w:type="dxa"/>
              <w:bottom w:w="0" w:type="dxa"/>
              <w:right w:w="108" w:type="dxa"/>
            </w:tcMar>
          </w:tcPr>
          <w:p w14:paraId="4AA67370" w14:textId="629B2F4A" w:rsidR="009D7084" w:rsidRPr="00CC6C2F" w:rsidRDefault="009D7084" w:rsidP="00245698">
            <w:pPr>
              <w:suppressAutoHyphens w:val="0"/>
              <w:autoSpaceDN/>
              <w:spacing w:after="0"/>
              <w:jc w:val="both"/>
              <w:textAlignment w:val="auto"/>
              <w:rPr>
                <w:rFonts w:ascii="Times New Roman" w:hAnsi="Times New Roman"/>
                <w:sz w:val="20"/>
                <w:szCs w:val="20"/>
              </w:rPr>
            </w:pPr>
            <w:r w:rsidRPr="00CC6C2F">
              <w:rPr>
                <w:rFonts w:ascii="Times New Roman" w:hAnsi="Times New Roman"/>
                <w:sz w:val="20"/>
                <w:szCs w:val="20"/>
              </w:rPr>
              <w:t>Gwarancja, serwis oraz wsparcie producenta/licencji biegną od dnia dostarczenia rozwiązań/licencji do siedziby Zamawiającego. Terminy odbioru protokolarnego nie mają wpływu na rozpoczęcie okresu wsparcia, aby uniknąć przerwy w świadczeniu usług.</w:t>
            </w:r>
          </w:p>
        </w:tc>
        <w:tc>
          <w:tcPr>
            <w:tcW w:w="1654" w:type="dxa"/>
          </w:tcPr>
          <w:p w14:paraId="6EA773F0" w14:textId="5B397660" w:rsidR="009D7084" w:rsidRPr="00CC6C2F" w:rsidRDefault="003F29C8" w:rsidP="004F0D31">
            <w:pPr>
              <w:spacing w:before="60" w:after="60"/>
              <w:jc w:val="center"/>
              <w:rPr>
                <w:rFonts w:ascii="Times New Roman" w:hAnsi="Times New Roman"/>
                <w:color w:val="000000"/>
                <w:sz w:val="20"/>
                <w:szCs w:val="20"/>
              </w:rPr>
            </w:pPr>
            <w:r w:rsidRPr="00CC6C2F">
              <w:rPr>
                <w:rFonts w:ascii="Times New Roman" w:hAnsi="Times New Roman"/>
                <w:color w:val="000000"/>
                <w:sz w:val="20"/>
                <w:szCs w:val="20"/>
              </w:rPr>
              <w:t>Tak</w:t>
            </w:r>
          </w:p>
        </w:tc>
        <w:tc>
          <w:tcPr>
            <w:tcW w:w="1653" w:type="dxa"/>
          </w:tcPr>
          <w:p w14:paraId="2917BFBE" w14:textId="77777777" w:rsidR="009D7084" w:rsidRPr="00CC6C2F" w:rsidRDefault="009D7084" w:rsidP="004F0D31">
            <w:pPr>
              <w:suppressAutoHyphens w:val="0"/>
              <w:spacing w:after="0"/>
              <w:jc w:val="center"/>
              <w:textAlignment w:val="auto"/>
              <w:rPr>
                <w:rFonts w:ascii="Times New Roman" w:eastAsia="Arial Narrow" w:hAnsi="Times New Roman"/>
                <w:color w:val="000000" w:themeColor="text1"/>
                <w:sz w:val="20"/>
                <w:szCs w:val="20"/>
              </w:rPr>
            </w:pPr>
          </w:p>
        </w:tc>
      </w:tr>
    </w:tbl>
    <w:p w14:paraId="6A08DDE9" w14:textId="77777777" w:rsidR="009410A3" w:rsidRPr="00173258" w:rsidRDefault="009410A3" w:rsidP="009410A3">
      <w:pPr>
        <w:spacing w:after="0" w:line="276" w:lineRule="auto"/>
        <w:jc w:val="center"/>
        <w:rPr>
          <w:rFonts w:ascii="Times New Roman" w:hAnsi="Times New Roman"/>
        </w:rPr>
      </w:pPr>
    </w:p>
    <w:p w14:paraId="3D3585EA" w14:textId="15E34BFA" w:rsidR="008A665D" w:rsidRPr="0005708A" w:rsidRDefault="009435F7" w:rsidP="00D847E9">
      <w:pPr>
        <w:suppressAutoHyphens w:val="0"/>
        <w:autoSpaceDN/>
        <w:spacing w:after="0"/>
        <w:textAlignment w:val="auto"/>
        <w:rPr>
          <w:rFonts w:ascii="Times New Roman" w:hAnsi="Times New Roman"/>
          <w:b/>
          <w:bCs/>
          <w:color w:val="000000" w:themeColor="text1"/>
        </w:rPr>
      </w:pPr>
      <w:r>
        <w:rPr>
          <w:rFonts w:ascii="Times New Roman" w:hAnsi="Times New Roman"/>
          <w:b/>
          <w:bCs/>
          <w:color w:val="000000" w:themeColor="text1"/>
        </w:rPr>
        <w:br w:type="page"/>
      </w:r>
    </w:p>
    <w:p w14:paraId="495F315B" w14:textId="77777777" w:rsidR="008A665D" w:rsidRPr="0005708A" w:rsidRDefault="008A665D" w:rsidP="008A665D">
      <w:pPr>
        <w:pStyle w:val="Akapitzlist"/>
        <w:spacing w:after="0"/>
        <w:ind w:left="360" w:hanging="927"/>
        <w:jc w:val="center"/>
        <w:rPr>
          <w:rFonts w:ascii="Times New Roman" w:hAnsi="Times New Roman"/>
          <w:bCs/>
          <w:color w:val="000000" w:themeColor="text1"/>
        </w:rPr>
      </w:pPr>
    </w:p>
    <w:p w14:paraId="1F407310" w14:textId="078C7E73" w:rsidR="00D847E9" w:rsidRDefault="00D478CA" w:rsidP="00D478CA">
      <w:pPr>
        <w:pStyle w:val="Akapitzlist"/>
        <w:spacing w:after="0"/>
        <w:ind w:left="993"/>
        <w:jc w:val="both"/>
        <w:rPr>
          <w:rFonts w:ascii="Times New Roman" w:hAnsi="Times New Roman"/>
          <w:b/>
          <w:color w:val="000000" w:themeColor="text1"/>
        </w:rPr>
      </w:pPr>
      <w:r>
        <w:rPr>
          <w:rFonts w:ascii="Times New Roman" w:hAnsi="Times New Roman"/>
          <w:b/>
          <w:color w:val="000000" w:themeColor="text1"/>
        </w:rPr>
        <w:t>3</w:t>
      </w:r>
      <w:r w:rsidR="002A3294">
        <w:rPr>
          <w:rFonts w:ascii="Times New Roman" w:hAnsi="Times New Roman"/>
          <w:b/>
          <w:color w:val="000000" w:themeColor="text1"/>
        </w:rPr>
        <w:t>c</w:t>
      </w:r>
      <w:r w:rsidR="008A665D" w:rsidRPr="0005708A">
        <w:rPr>
          <w:rFonts w:ascii="Times New Roman" w:hAnsi="Times New Roman"/>
          <w:b/>
          <w:color w:val="000000" w:themeColor="text1"/>
        </w:rPr>
        <w:t>)</w:t>
      </w:r>
      <w:r w:rsidR="008A665D" w:rsidRPr="0005708A">
        <w:rPr>
          <w:rFonts w:ascii="Times New Roman" w:hAnsi="Times New Roman"/>
          <w:b/>
          <w:color w:val="000000" w:themeColor="text1"/>
        </w:rPr>
        <w:tab/>
      </w:r>
      <w:r w:rsidR="008A665D" w:rsidRPr="003D59BD">
        <w:rPr>
          <w:rFonts w:ascii="Times New Roman" w:hAnsi="Times New Roman"/>
          <w:b/>
          <w:color w:val="000000" w:themeColor="text1"/>
        </w:rPr>
        <w:t>Obowiązkowy drugi składnik uwierzytelniający (2FA) dla pracowników korzystających z poczty dostępnej z sieci publicznej</w:t>
      </w:r>
    </w:p>
    <w:p w14:paraId="18BA0955" w14:textId="77777777" w:rsidR="00D847E9" w:rsidRDefault="00D847E9" w:rsidP="00D478CA">
      <w:pPr>
        <w:pStyle w:val="Akapitzlist"/>
        <w:spacing w:after="0"/>
        <w:ind w:left="993"/>
        <w:jc w:val="both"/>
        <w:rPr>
          <w:rFonts w:ascii="Times New Roman" w:hAnsi="Times New Roman"/>
          <w:b/>
          <w:color w:val="000000" w:themeColor="text1"/>
        </w:rPr>
      </w:pPr>
    </w:p>
    <w:p w14:paraId="41948E8C" w14:textId="088D8119" w:rsidR="00D847E9" w:rsidRDefault="00D847E9" w:rsidP="00D478CA">
      <w:pPr>
        <w:pStyle w:val="Akapitzlist"/>
        <w:spacing w:after="0"/>
        <w:ind w:left="993"/>
        <w:jc w:val="both"/>
        <w:rPr>
          <w:rFonts w:ascii="Times New Roman" w:hAnsi="Times New Roman"/>
          <w:b/>
          <w:color w:val="000000" w:themeColor="text1"/>
        </w:rPr>
      </w:pPr>
      <w:r w:rsidRPr="00D847E9">
        <w:rPr>
          <w:rFonts w:ascii="Times New Roman" w:hAnsi="Times New Roman"/>
          <w:b/>
          <w:color w:val="000000" w:themeColor="text1"/>
        </w:rPr>
        <w:t xml:space="preserve">System 2FA dla systemu pocztowego dla użytkowników poczty </w:t>
      </w:r>
      <w:del w:id="23" w:author="Marta Skonieczna-Herman" w:date="2026-02-25T11:34:00Z" w16du:dateUtc="2026-02-25T10:34:00Z">
        <w:r w:rsidRPr="00D847E9" w:rsidDel="002B0269">
          <w:rPr>
            <w:rFonts w:ascii="Times New Roman" w:hAnsi="Times New Roman"/>
            <w:b/>
            <w:color w:val="000000" w:themeColor="text1"/>
          </w:rPr>
          <w:delText xml:space="preserve"> </w:delText>
        </w:r>
      </w:del>
      <w:r w:rsidRPr="00D847E9">
        <w:rPr>
          <w:rFonts w:ascii="Times New Roman" w:hAnsi="Times New Roman"/>
          <w:b/>
          <w:color w:val="000000" w:themeColor="text1"/>
        </w:rPr>
        <w:t xml:space="preserve">z gwarancją i wsparciem producenta oraz wdrożeniem, </w:t>
      </w:r>
      <w:del w:id="24" w:author="Marta Skonieczna-Herman" w:date="2026-02-25T11:34:00Z" w16du:dateUtc="2026-02-25T10:34:00Z">
        <w:r w:rsidRPr="00D847E9" w:rsidDel="002B0269">
          <w:rPr>
            <w:rFonts w:ascii="Times New Roman" w:hAnsi="Times New Roman"/>
            <w:b/>
            <w:color w:val="000000" w:themeColor="text1"/>
          </w:rPr>
          <w:delText xml:space="preserve"> </w:delText>
        </w:r>
      </w:del>
      <w:r w:rsidRPr="00D847E9">
        <w:rPr>
          <w:rFonts w:ascii="Times New Roman" w:hAnsi="Times New Roman"/>
          <w:b/>
          <w:color w:val="000000" w:themeColor="text1"/>
        </w:rPr>
        <w:t>dokumentacją i szkoleniem personelu szpitala</w:t>
      </w:r>
    </w:p>
    <w:p w14:paraId="63F5579C" w14:textId="6373427C" w:rsidR="008A665D" w:rsidRDefault="008A665D" w:rsidP="00D478CA">
      <w:pPr>
        <w:pStyle w:val="Akapitzlist"/>
        <w:spacing w:after="0"/>
        <w:ind w:left="993"/>
        <w:jc w:val="both"/>
        <w:rPr>
          <w:rFonts w:ascii="Times New Roman" w:hAnsi="Times New Roman"/>
          <w:b/>
          <w:color w:val="000000" w:themeColor="text1"/>
        </w:rPr>
      </w:pPr>
      <w:r>
        <w:rPr>
          <w:rFonts w:ascii="Times New Roman" w:hAnsi="Times New Roman"/>
          <w:b/>
          <w:color w:val="000000" w:themeColor="text1"/>
        </w:rPr>
        <w:br/>
        <w:t>(</w:t>
      </w:r>
      <w:r w:rsidR="00D847E9">
        <w:rPr>
          <w:rFonts w:ascii="Times New Roman" w:hAnsi="Times New Roman"/>
          <w:b/>
          <w:color w:val="000000" w:themeColor="text1"/>
        </w:rPr>
        <w:t>R</w:t>
      </w:r>
      <w:r>
        <w:rPr>
          <w:rFonts w:ascii="Times New Roman" w:hAnsi="Times New Roman"/>
          <w:b/>
          <w:color w:val="000000" w:themeColor="text1"/>
        </w:rPr>
        <w:t>ekonfiguracja poczty elektronicznej wraz z dostarczeniem i wdrożeniem rozwiązania umożliwiającego dwuskładnikowe uwierzytelnianie dla użytkowników korzystających z poczty elektronicznej spoza szpitalnej infrastruktury sieciowej (LAN)</w:t>
      </w:r>
    </w:p>
    <w:p w14:paraId="562ED68F" w14:textId="77777777" w:rsidR="008A665D" w:rsidRDefault="008A665D" w:rsidP="00D478CA">
      <w:pPr>
        <w:pStyle w:val="Akapitzlist"/>
        <w:spacing w:after="0"/>
        <w:ind w:left="993"/>
        <w:jc w:val="both"/>
        <w:rPr>
          <w:rFonts w:ascii="Times New Roman" w:hAnsi="Times New Roman"/>
          <w:b/>
          <w:color w:val="000000" w:themeColor="text1"/>
        </w:rPr>
      </w:pPr>
    </w:p>
    <w:p w14:paraId="5DEA1273" w14:textId="77777777" w:rsidR="008A665D" w:rsidRPr="0005708A" w:rsidRDefault="008A665D" w:rsidP="008A665D">
      <w:pPr>
        <w:pStyle w:val="Akapitzlist"/>
        <w:spacing w:after="0"/>
        <w:ind w:left="360" w:firstLine="207"/>
        <w:jc w:val="center"/>
        <w:rPr>
          <w:rFonts w:ascii="Times New Roman" w:hAnsi="Times New Roman"/>
          <w:b/>
        </w:rPr>
      </w:pPr>
    </w:p>
    <w:p w14:paraId="77D2B232" w14:textId="77777777" w:rsidR="008A665D" w:rsidRPr="00986546" w:rsidRDefault="008A665D" w:rsidP="008A665D">
      <w:pPr>
        <w:pStyle w:val="Akapitzlist"/>
        <w:spacing w:after="0"/>
        <w:ind w:left="360" w:firstLine="207"/>
        <w:jc w:val="center"/>
        <w:rPr>
          <w:rFonts w:ascii="Times New Roman" w:hAnsi="Times New Roman"/>
          <w:bCs/>
          <w:color w:val="000000" w:themeColor="text1"/>
        </w:rPr>
      </w:pPr>
      <w:r w:rsidRPr="00986546">
        <w:rPr>
          <w:rFonts w:ascii="Times New Roman" w:hAnsi="Times New Roman"/>
          <w:bCs/>
          <w:color w:val="000000" w:themeColor="text1"/>
        </w:rPr>
        <w:t>Producent (marka) …………………………………..…………………..……(Należy podać)</w:t>
      </w:r>
    </w:p>
    <w:p w14:paraId="690B21FF" w14:textId="77777777" w:rsidR="008A665D" w:rsidRPr="00986546" w:rsidRDefault="008A665D" w:rsidP="008A665D">
      <w:pPr>
        <w:pStyle w:val="Akapitzlist"/>
        <w:spacing w:after="0"/>
        <w:ind w:left="360" w:firstLine="207"/>
        <w:jc w:val="center"/>
        <w:rPr>
          <w:rFonts w:ascii="Times New Roman" w:hAnsi="Times New Roman"/>
          <w:bCs/>
          <w:color w:val="000000" w:themeColor="text1"/>
        </w:rPr>
      </w:pPr>
      <w:r w:rsidRPr="00986546">
        <w:rPr>
          <w:rFonts w:ascii="Times New Roman" w:hAnsi="Times New Roman"/>
          <w:bCs/>
          <w:color w:val="000000" w:themeColor="text1"/>
        </w:rPr>
        <w:t>Model ……………………………………………………..………………… (Należy podać)</w:t>
      </w:r>
    </w:p>
    <w:p w14:paraId="632B3BB6" w14:textId="77777777" w:rsidR="008A665D" w:rsidRDefault="008A665D" w:rsidP="008A665D">
      <w:pPr>
        <w:spacing w:after="0" w:line="276" w:lineRule="auto"/>
        <w:jc w:val="center"/>
        <w:rPr>
          <w:rFonts w:ascii="Times New Roman" w:hAnsi="Times New Roman"/>
        </w:rPr>
      </w:pPr>
    </w:p>
    <w:tbl>
      <w:tblPr>
        <w:tblW w:w="1056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1"/>
        <w:gridCol w:w="4536"/>
        <w:gridCol w:w="1134"/>
        <w:gridCol w:w="4039"/>
      </w:tblGrid>
      <w:tr w:rsidR="008A665D" w:rsidRPr="00D9627A" w14:paraId="3D8643B3" w14:textId="77777777" w:rsidTr="000977B6">
        <w:trPr>
          <w:trHeight w:val="567"/>
        </w:trPr>
        <w:tc>
          <w:tcPr>
            <w:tcW w:w="851" w:type="dxa"/>
            <w:tcMar>
              <w:top w:w="0" w:type="dxa"/>
              <w:left w:w="108" w:type="dxa"/>
              <w:bottom w:w="0" w:type="dxa"/>
              <w:right w:w="108" w:type="dxa"/>
            </w:tcMar>
            <w:vAlign w:val="center"/>
          </w:tcPr>
          <w:p w14:paraId="0C9EA823" w14:textId="77777777" w:rsidR="008A665D" w:rsidRPr="00D9627A" w:rsidRDefault="008A665D" w:rsidP="000977B6">
            <w:pPr>
              <w:spacing w:after="0"/>
              <w:jc w:val="center"/>
              <w:rPr>
                <w:rFonts w:ascii="Times New Roman" w:hAnsi="Times New Roman"/>
                <w:b/>
                <w:bCs/>
                <w:color w:val="000000" w:themeColor="text1"/>
                <w:sz w:val="20"/>
                <w:szCs w:val="20"/>
              </w:rPr>
            </w:pPr>
            <w:r w:rsidRPr="00D9627A">
              <w:rPr>
                <w:rFonts w:ascii="Times New Roman" w:hAnsi="Times New Roman"/>
                <w:b/>
                <w:bCs/>
                <w:color w:val="000000" w:themeColor="text1"/>
                <w:sz w:val="20"/>
                <w:szCs w:val="20"/>
              </w:rPr>
              <w:t>Lp.</w:t>
            </w:r>
          </w:p>
        </w:tc>
        <w:tc>
          <w:tcPr>
            <w:tcW w:w="4536" w:type="dxa"/>
            <w:tcMar>
              <w:top w:w="0" w:type="dxa"/>
              <w:left w:w="108" w:type="dxa"/>
              <w:bottom w:w="0" w:type="dxa"/>
              <w:right w:w="108" w:type="dxa"/>
            </w:tcMar>
            <w:vAlign w:val="center"/>
          </w:tcPr>
          <w:p w14:paraId="3DA4F339" w14:textId="77777777" w:rsidR="008A665D" w:rsidRPr="00D9627A" w:rsidRDefault="008A665D">
            <w:pPr>
              <w:spacing w:after="0"/>
              <w:jc w:val="center"/>
              <w:rPr>
                <w:rFonts w:ascii="Times New Roman" w:hAnsi="Times New Roman"/>
                <w:b/>
                <w:bCs/>
                <w:color w:val="000000" w:themeColor="text1"/>
                <w:sz w:val="20"/>
                <w:szCs w:val="20"/>
              </w:rPr>
            </w:pPr>
            <w:r w:rsidRPr="00D9627A">
              <w:rPr>
                <w:rFonts w:ascii="Times New Roman" w:hAnsi="Times New Roman"/>
                <w:b/>
                <w:bCs/>
                <w:color w:val="000000" w:themeColor="text1"/>
                <w:sz w:val="20"/>
                <w:szCs w:val="20"/>
              </w:rPr>
              <w:t>Opis parametru</w:t>
            </w:r>
          </w:p>
        </w:tc>
        <w:tc>
          <w:tcPr>
            <w:tcW w:w="1134" w:type="dxa"/>
            <w:vAlign w:val="center"/>
          </w:tcPr>
          <w:p w14:paraId="7C13A77F" w14:textId="77777777" w:rsidR="008A665D" w:rsidRPr="00D9627A" w:rsidRDefault="008A665D">
            <w:pPr>
              <w:spacing w:after="0"/>
              <w:jc w:val="center"/>
              <w:rPr>
                <w:rFonts w:ascii="Times New Roman" w:hAnsi="Times New Roman"/>
                <w:b/>
                <w:bCs/>
                <w:color w:val="000000" w:themeColor="text1"/>
                <w:sz w:val="20"/>
                <w:szCs w:val="20"/>
              </w:rPr>
            </w:pPr>
            <w:r w:rsidRPr="00D9627A">
              <w:rPr>
                <w:rFonts w:ascii="Times New Roman" w:hAnsi="Times New Roman"/>
                <w:b/>
                <w:bCs/>
                <w:color w:val="000000" w:themeColor="text1"/>
                <w:sz w:val="20"/>
                <w:szCs w:val="20"/>
              </w:rPr>
              <w:t>Parametr wymagany</w:t>
            </w:r>
          </w:p>
        </w:tc>
        <w:tc>
          <w:tcPr>
            <w:tcW w:w="4039" w:type="dxa"/>
            <w:vAlign w:val="center"/>
          </w:tcPr>
          <w:p w14:paraId="190DB284" w14:textId="77777777" w:rsidR="008A665D" w:rsidRPr="00D9627A" w:rsidRDefault="008A665D">
            <w:pPr>
              <w:spacing w:after="0"/>
              <w:jc w:val="center"/>
              <w:rPr>
                <w:rFonts w:ascii="Times New Roman" w:hAnsi="Times New Roman"/>
                <w:b/>
                <w:bCs/>
                <w:color w:val="000000" w:themeColor="text1"/>
                <w:sz w:val="20"/>
                <w:szCs w:val="20"/>
              </w:rPr>
            </w:pPr>
            <w:r w:rsidRPr="00D9627A">
              <w:rPr>
                <w:rFonts w:ascii="Times New Roman" w:hAnsi="Times New Roman"/>
                <w:b/>
                <w:bCs/>
                <w:color w:val="000000" w:themeColor="text1"/>
                <w:sz w:val="20"/>
                <w:szCs w:val="20"/>
              </w:rPr>
              <w:t>Parametr oferowany</w:t>
            </w:r>
          </w:p>
        </w:tc>
      </w:tr>
      <w:tr w:rsidR="008A665D" w:rsidRPr="00D9627A" w14:paraId="762EFA0A" w14:textId="77777777" w:rsidTr="000977B6">
        <w:trPr>
          <w:trHeight w:val="567"/>
        </w:trPr>
        <w:tc>
          <w:tcPr>
            <w:tcW w:w="851" w:type="dxa"/>
            <w:tcMar>
              <w:top w:w="0" w:type="dxa"/>
              <w:left w:w="108" w:type="dxa"/>
              <w:bottom w:w="0" w:type="dxa"/>
              <w:right w:w="108" w:type="dxa"/>
            </w:tcMar>
            <w:vAlign w:val="center"/>
          </w:tcPr>
          <w:p w14:paraId="62E00A62" w14:textId="77777777" w:rsidR="008A665D" w:rsidRPr="00D9627A" w:rsidRDefault="008A665D" w:rsidP="000977B6">
            <w:pPr>
              <w:pStyle w:val="Akapitzlist"/>
              <w:numPr>
                <w:ilvl w:val="0"/>
                <w:numId w:val="39"/>
              </w:numPr>
              <w:spacing w:after="0"/>
              <w:ind w:left="0"/>
              <w:jc w:val="center"/>
              <w:rPr>
                <w:rFonts w:ascii="Times New Roman" w:hAnsi="Times New Roman"/>
                <w:color w:val="000000" w:themeColor="text1"/>
                <w:sz w:val="20"/>
                <w:szCs w:val="20"/>
              </w:rPr>
            </w:pPr>
          </w:p>
        </w:tc>
        <w:tc>
          <w:tcPr>
            <w:tcW w:w="4536" w:type="dxa"/>
            <w:tcMar>
              <w:top w:w="0" w:type="dxa"/>
              <w:left w:w="108" w:type="dxa"/>
              <w:bottom w:w="0" w:type="dxa"/>
              <w:right w:w="108" w:type="dxa"/>
            </w:tcMar>
            <w:vAlign w:val="center"/>
          </w:tcPr>
          <w:p w14:paraId="518F1FA1" w14:textId="77274B1C" w:rsidR="0011294E" w:rsidRPr="00D9627A" w:rsidRDefault="0011294E" w:rsidP="00605E5C">
            <w:pPr>
              <w:spacing w:after="0"/>
              <w:rPr>
                <w:rFonts w:ascii="Times New Roman" w:hAnsi="Times New Roman"/>
                <w:color w:val="000000" w:themeColor="text1"/>
                <w:sz w:val="20"/>
                <w:szCs w:val="20"/>
              </w:rPr>
            </w:pPr>
            <w:r w:rsidRPr="00D9627A">
              <w:rPr>
                <w:rFonts w:ascii="Times New Roman" w:hAnsi="Times New Roman"/>
                <w:color w:val="000000" w:themeColor="text1"/>
                <w:sz w:val="20"/>
                <w:szCs w:val="20"/>
              </w:rPr>
              <w:t>Zabezpieczenie logowania do poczty przy użyciu mechanizmu MFA</w:t>
            </w:r>
            <w:r w:rsidR="003018B2" w:rsidRPr="00D9627A">
              <w:rPr>
                <w:rFonts w:ascii="Times New Roman" w:hAnsi="Times New Roman"/>
                <w:color w:val="000000" w:themeColor="text1"/>
                <w:sz w:val="20"/>
                <w:szCs w:val="20"/>
              </w:rPr>
              <w:t xml:space="preserve"> dla</w:t>
            </w:r>
            <w:r w:rsidR="00842D7A" w:rsidRPr="00D9627A">
              <w:rPr>
                <w:rFonts w:ascii="Times New Roman" w:hAnsi="Times New Roman"/>
                <w:color w:val="000000" w:themeColor="text1"/>
                <w:sz w:val="20"/>
                <w:szCs w:val="20"/>
              </w:rPr>
              <w:t>:</w:t>
            </w:r>
          </w:p>
          <w:p w14:paraId="5F0D227E" w14:textId="02F5C31F" w:rsidR="00842D7A" w:rsidRPr="00D9627A" w:rsidRDefault="003018B2" w:rsidP="007C5CBE">
            <w:pPr>
              <w:pStyle w:val="Akapitzlist"/>
              <w:numPr>
                <w:ilvl w:val="0"/>
                <w:numId w:val="41"/>
              </w:numPr>
              <w:spacing w:after="0"/>
              <w:ind w:right="-192"/>
              <w:rPr>
                <w:rFonts w:ascii="Times New Roman" w:hAnsi="Times New Roman"/>
                <w:color w:val="000000" w:themeColor="text1"/>
                <w:sz w:val="20"/>
                <w:szCs w:val="20"/>
              </w:rPr>
            </w:pPr>
            <w:r w:rsidRPr="00D9627A">
              <w:rPr>
                <w:rFonts w:ascii="Times New Roman" w:hAnsi="Times New Roman"/>
                <w:color w:val="000000" w:themeColor="text1"/>
                <w:sz w:val="20"/>
                <w:szCs w:val="20"/>
              </w:rPr>
              <w:t>K</w:t>
            </w:r>
            <w:r w:rsidR="00842D7A" w:rsidRPr="00D9627A">
              <w:rPr>
                <w:rFonts w:ascii="Times New Roman" w:hAnsi="Times New Roman"/>
                <w:color w:val="000000" w:themeColor="text1"/>
                <w:sz w:val="20"/>
                <w:szCs w:val="20"/>
              </w:rPr>
              <w:t>lienta www</w:t>
            </w:r>
          </w:p>
          <w:p w14:paraId="15F130F7" w14:textId="1B19C403" w:rsidR="00842D7A" w:rsidRPr="00D9627A" w:rsidRDefault="003018B2" w:rsidP="007C5CBE">
            <w:pPr>
              <w:pStyle w:val="Akapitzlist"/>
              <w:numPr>
                <w:ilvl w:val="0"/>
                <w:numId w:val="41"/>
              </w:numPr>
              <w:spacing w:after="0"/>
              <w:ind w:right="-192"/>
              <w:rPr>
                <w:rFonts w:ascii="Times New Roman" w:hAnsi="Times New Roman"/>
                <w:color w:val="000000" w:themeColor="text1"/>
                <w:sz w:val="20"/>
                <w:szCs w:val="20"/>
              </w:rPr>
            </w:pPr>
            <w:r w:rsidRPr="00D9627A">
              <w:rPr>
                <w:rFonts w:ascii="Times New Roman" w:hAnsi="Times New Roman"/>
                <w:color w:val="000000" w:themeColor="text1"/>
                <w:sz w:val="20"/>
                <w:szCs w:val="20"/>
              </w:rPr>
              <w:t>U</w:t>
            </w:r>
            <w:r w:rsidR="00842D7A" w:rsidRPr="00D9627A">
              <w:rPr>
                <w:rFonts w:ascii="Times New Roman" w:hAnsi="Times New Roman"/>
                <w:color w:val="000000" w:themeColor="text1"/>
                <w:sz w:val="20"/>
                <w:szCs w:val="20"/>
              </w:rPr>
              <w:t>rządzeń mobilnych</w:t>
            </w:r>
          </w:p>
          <w:p w14:paraId="7FE7D24A" w14:textId="77777777" w:rsidR="008A665D" w:rsidRPr="00D9627A" w:rsidRDefault="003018B2" w:rsidP="007C5CBE">
            <w:pPr>
              <w:pStyle w:val="Akapitzlist"/>
              <w:numPr>
                <w:ilvl w:val="0"/>
                <w:numId w:val="41"/>
              </w:numPr>
              <w:spacing w:after="0"/>
              <w:ind w:right="-192"/>
              <w:rPr>
                <w:rFonts w:ascii="Times New Roman" w:hAnsi="Times New Roman"/>
                <w:color w:val="000000" w:themeColor="text1"/>
                <w:sz w:val="20"/>
                <w:szCs w:val="20"/>
              </w:rPr>
            </w:pPr>
            <w:r w:rsidRPr="00D9627A">
              <w:rPr>
                <w:rFonts w:ascii="Times New Roman" w:hAnsi="Times New Roman"/>
                <w:color w:val="000000" w:themeColor="text1"/>
                <w:sz w:val="20"/>
                <w:szCs w:val="20"/>
              </w:rPr>
              <w:t>A</w:t>
            </w:r>
            <w:r w:rsidR="00842D7A" w:rsidRPr="00D9627A">
              <w:rPr>
                <w:rFonts w:ascii="Times New Roman" w:hAnsi="Times New Roman"/>
                <w:color w:val="000000" w:themeColor="text1"/>
                <w:sz w:val="20"/>
                <w:szCs w:val="20"/>
              </w:rPr>
              <w:t>plikacji desktop</w:t>
            </w:r>
          </w:p>
          <w:p w14:paraId="47FB4212" w14:textId="36BE66C4" w:rsidR="00EE55DA" w:rsidRPr="00D9627A" w:rsidRDefault="005370B9" w:rsidP="00EE55DA">
            <w:pPr>
              <w:spacing w:after="0"/>
              <w:ind w:right="-192"/>
              <w:rPr>
                <w:rFonts w:ascii="Times New Roman" w:hAnsi="Times New Roman"/>
                <w:color w:val="000000" w:themeColor="text1"/>
                <w:sz w:val="20"/>
                <w:szCs w:val="20"/>
              </w:rPr>
            </w:pPr>
            <w:r w:rsidRPr="00D9627A">
              <w:rPr>
                <w:rFonts w:ascii="Times New Roman" w:hAnsi="Times New Roman"/>
                <w:color w:val="000000" w:themeColor="text1"/>
                <w:sz w:val="20"/>
                <w:szCs w:val="20"/>
              </w:rPr>
              <w:t xml:space="preserve">Dotyczy: </w:t>
            </w:r>
            <w:r w:rsidRPr="00D9627A">
              <w:rPr>
                <w:rFonts w:ascii="Times New Roman" w:eastAsia="Arial Narrow" w:hAnsi="Times New Roman"/>
                <w:color w:val="000000" w:themeColor="text1"/>
                <w:sz w:val="20"/>
                <w:szCs w:val="20"/>
              </w:rPr>
              <w:t>do 250 użytkowników</w:t>
            </w:r>
          </w:p>
        </w:tc>
        <w:tc>
          <w:tcPr>
            <w:tcW w:w="1134" w:type="dxa"/>
            <w:vAlign w:val="center"/>
          </w:tcPr>
          <w:p w14:paraId="0D2278AB" w14:textId="77777777" w:rsidR="008A665D" w:rsidRPr="00D9627A" w:rsidRDefault="008A665D">
            <w:pPr>
              <w:spacing w:after="0"/>
              <w:jc w:val="center"/>
              <w:rPr>
                <w:rFonts w:ascii="Times New Roman" w:hAnsi="Times New Roman"/>
                <w:color w:val="000000" w:themeColor="text1"/>
                <w:sz w:val="20"/>
                <w:szCs w:val="20"/>
              </w:rPr>
            </w:pPr>
            <w:r w:rsidRPr="00D9627A">
              <w:rPr>
                <w:rFonts w:ascii="Times New Roman" w:hAnsi="Times New Roman"/>
                <w:color w:val="000000" w:themeColor="text1"/>
                <w:sz w:val="20"/>
                <w:szCs w:val="20"/>
              </w:rPr>
              <w:t>Tak</w:t>
            </w:r>
          </w:p>
        </w:tc>
        <w:tc>
          <w:tcPr>
            <w:tcW w:w="4039" w:type="dxa"/>
            <w:vAlign w:val="center"/>
          </w:tcPr>
          <w:p w14:paraId="254B3D8C" w14:textId="77777777" w:rsidR="006B34DD" w:rsidRPr="00D9627A" w:rsidRDefault="006B34DD" w:rsidP="006B34DD">
            <w:pPr>
              <w:spacing w:after="0"/>
              <w:jc w:val="center"/>
              <w:rPr>
                <w:rFonts w:ascii="Times New Roman" w:eastAsia="Arial Narrow" w:hAnsi="Times New Roman"/>
                <w:color w:val="000000" w:themeColor="text1"/>
                <w:sz w:val="20"/>
                <w:szCs w:val="20"/>
              </w:rPr>
            </w:pPr>
          </w:p>
          <w:p w14:paraId="7E7C0093" w14:textId="70150F60" w:rsidR="005A5F45" w:rsidRPr="00D9627A" w:rsidRDefault="005A5F45" w:rsidP="005A5F45">
            <w:pPr>
              <w:spacing w:after="0"/>
              <w:rPr>
                <w:rFonts w:ascii="Times New Roman" w:hAnsi="Times New Roman"/>
                <w:color w:val="000000" w:themeColor="text1"/>
                <w:sz w:val="20"/>
                <w:szCs w:val="20"/>
              </w:rPr>
            </w:pPr>
          </w:p>
        </w:tc>
      </w:tr>
      <w:tr w:rsidR="008A665D" w:rsidRPr="00D9627A" w14:paraId="3A88FCAC" w14:textId="77777777" w:rsidTr="000977B6">
        <w:trPr>
          <w:trHeight w:val="567"/>
        </w:trPr>
        <w:tc>
          <w:tcPr>
            <w:tcW w:w="851" w:type="dxa"/>
            <w:tcMar>
              <w:top w:w="0" w:type="dxa"/>
              <w:left w:w="108" w:type="dxa"/>
              <w:bottom w:w="0" w:type="dxa"/>
              <w:right w:w="108" w:type="dxa"/>
            </w:tcMar>
            <w:vAlign w:val="center"/>
          </w:tcPr>
          <w:p w14:paraId="033B4E8B" w14:textId="77777777" w:rsidR="008A665D" w:rsidRPr="00D9627A" w:rsidRDefault="008A665D" w:rsidP="000977B6">
            <w:pPr>
              <w:pStyle w:val="Akapitzlist"/>
              <w:numPr>
                <w:ilvl w:val="0"/>
                <w:numId w:val="39"/>
              </w:numPr>
              <w:spacing w:after="0"/>
              <w:ind w:left="0"/>
              <w:jc w:val="center"/>
              <w:rPr>
                <w:rFonts w:ascii="Times New Roman" w:hAnsi="Times New Roman"/>
                <w:color w:val="000000" w:themeColor="text1"/>
                <w:sz w:val="20"/>
                <w:szCs w:val="20"/>
              </w:rPr>
            </w:pPr>
          </w:p>
        </w:tc>
        <w:tc>
          <w:tcPr>
            <w:tcW w:w="4536" w:type="dxa"/>
            <w:tcMar>
              <w:top w:w="0" w:type="dxa"/>
              <w:left w:w="108" w:type="dxa"/>
              <w:bottom w:w="0" w:type="dxa"/>
              <w:right w:w="108" w:type="dxa"/>
            </w:tcMar>
            <w:vAlign w:val="center"/>
          </w:tcPr>
          <w:p w14:paraId="684F0DF9" w14:textId="39A15F35" w:rsidR="006F739C" w:rsidRPr="00D9627A" w:rsidRDefault="0011294E" w:rsidP="00605E5C">
            <w:pPr>
              <w:spacing w:after="0"/>
              <w:rPr>
                <w:rFonts w:ascii="Times New Roman" w:hAnsi="Times New Roman"/>
                <w:color w:val="FF0000"/>
                <w:sz w:val="20"/>
                <w:szCs w:val="20"/>
              </w:rPr>
            </w:pPr>
            <w:r w:rsidRPr="00D9627A">
              <w:rPr>
                <w:rFonts w:ascii="Times New Roman" w:hAnsi="Times New Roman"/>
                <w:color w:val="000000" w:themeColor="text1"/>
                <w:sz w:val="20"/>
                <w:szCs w:val="20"/>
              </w:rPr>
              <w:t>Możliwość instalacji aplikacji MFA na urządzeniach mobilnych</w:t>
            </w:r>
            <w:r w:rsidR="006111CB" w:rsidRPr="00D9627A">
              <w:rPr>
                <w:rFonts w:ascii="Times New Roman" w:hAnsi="Times New Roman"/>
                <w:color w:val="000000" w:themeColor="text1"/>
                <w:sz w:val="20"/>
                <w:szCs w:val="20"/>
              </w:rPr>
              <w:t>:</w:t>
            </w:r>
          </w:p>
          <w:p w14:paraId="118F4383" w14:textId="77777777" w:rsidR="0011294E" w:rsidRPr="00D9627A" w:rsidRDefault="006F739C" w:rsidP="007C5CBE">
            <w:pPr>
              <w:pStyle w:val="Akapitzlist"/>
              <w:numPr>
                <w:ilvl w:val="0"/>
                <w:numId w:val="43"/>
              </w:numPr>
              <w:spacing w:after="0"/>
              <w:rPr>
                <w:rFonts w:ascii="Times New Roman" w:hAnsi="Times New Roman"/>
                <w:color w:val="000000" w:themeColor="text1"/>
                <w:sz w:val="20"/>
                <w:szCs w:val="20"/>
              </w:rPr>
            </w:pPr>
            <w:r w:rsidRPr="00D9627A">
              <w:rPr>
                <w:rFonts w:ascii="Times New Roman" w:hAnsi="Times New Roman"/>
                <w:color w:val="000000" w:themeColor="text1"/>
                <w:sz w:val="20"/>
                <w:szCs w:val="20"/>
              </w:rPr>
              <w:t>Android</w:t>
            </w:r>
          </w:p>
          <w:p w14:paraId="4BC8929E" w14:textId="025A8842" w:rsidR="008A665D" w:rsidRPr="00D9627A" w:rsidRDefault="25890959" w:rsidP="007C5CBE">
            <w:pPr>
              <w:pStyle w:val="Akapitzlist"/>
              <w:numPr>
                <w:ilvl w:val="0"/>
                <w:numId w:val="43"/>
              </w:numPr>
              <w:spacing w:after="0"/>
              <w:rPr>
                <w:rFonts w:ascii="Times New Roman" w:hAnsi="Times New Roman"/>
                <w:color w:val="000000" w:themeColor="text1"/>
                <w:sz w:val="20"/>
                <w:szCs w:val="20"/>
              </w:rPr>
            </w:pPr>
            <w:r w:rsidRPr="00D9627A">
              <w:rPr>
                <w:rFonts w:ascii="Times New Roman" w:hAnsi="Times New Roman"/>
                <w:color w:val="000000" w:themeColor="text1"/>
                <w:sz w:val="20"/>
                <w:szCs w:val="20"/>
              </w:rPr>
              <w:t>I</w:t>
            </w:r>
            <w:r w:rsidR="40B848AA" w:rsidRPr="00D9627A">
              <w:rPr>
                <w:rFonts w:ascii="Times New Roman" w:hAnsi="Times New Roman"/>
                <w:color w:val="000000" w:themeColor="text1"/>
                <w:sz w:val="20"/>
                <w:szCs w:val="20"/>
              </w:rPr>
              <w:t>OS</w:t>
            </w:r>
          </w:p>
          <w:p w14:paraId="1540D62F" w14:textId="70451153" w:rsidR="008A665D" w:rsidRPr="00D9627A" w:rsidRDefault="5A016C6E" w:rsidP="5F4E7F27">
            <w:pPr>
              <w:spacing w:after="0"/>
              <w:ind w:right="-192"/>
              <w:rPr>
                <w:rFonts w:ascii="Times New Roman" w:eastAsia="Times New Roman" w:hAnsi="Times New Roman"/>
                <w:sz w:val="20"/>
                <w:szCs w:val="20"/>
              </w:rPr>
            </w:pPr>
            <w:r w:rsidRPr="00D9627A">
              <w:rPr>
                <w:rFonts w:ascii="Times New Roman" w:eastAsia="Times New Roman" w:hAnsi="Times New Roman"/>
                <w:color w:val="000000" w:themeColor="text1"/>
                <w:sz w:val="20"/>
                <w:szCs w:val="20"/>
              </w:rPr>
              <w:t>Dotyczy: do 250 użytkowników</w:t>
            </w:r>
          </w:p>
        </w:tc>
        <w:tc>
          <w:tcPr>
            <w:tcW w:w="1134" w:type="dxa"/>
            <w:vAlign w:val="center"/>
          </w:tcPr>
          <w:p w14:paraId="73657894" w14:textId="19DF96E4" w:rsidR="008A665D" w:rsidRPr="00D9627A" w:rsidRDefault="0011294E">
            <w:pPr>
              <w:spacing w:after="0"/>
              <w:jc w:val="center"/>
              <w:rPr>
                <w:rFonts w:ascii="Times New Roman" w:hAnsi="Times New Roman"/>
                <w:color w:val="000000" w:themeColor="text1"/>
                <w:sz w:val="20"/>
                <w:szCs w:val="20"/>
              </w:rPr>
            </w:pPr>
            <w:r w:rsidRPr="00D9627A">
              <w:rPr>
                <w:rFonts w:ascii="Times New Roman" w:hAnsi="Times New Roman"/>
                <w:sz w:val="20"/>
                <w:szCs w:val="20"/>
              </w:rPr>
              <w:t>Tak</w:t>
            </w:r>
          </w:p>
        </w:tc>
        <w:tc>
          <w:tcPr>
            <w:tcW w:w="4039" w:type="dxa"/>
            <w:vAlign w:val="center"/>
          </w:tcPr>
          <w:p w14:paraId="16CFBCC1" w14:textId="693B02AC" w:rsidR="008A665D" w:rsidRPr="00D9627A" w:rsidRDefault="008A665D" w:rsidP="5F4E7F27">
            <w:pPr>
              <w:spacing w:after="0"/>
              <w:jc w:val="center"/>
              <w:rPr>
                <w:rFonts w:ascii="Times New Roman" w:eastAsia="Arial Narrow" w:hAnsi="Times New Roman"/>
                <w:color w:val="000000" w:themeColor="text1"/>
                <w:sz w:val="20"/>
                <w:szCs w:val="20"/>
              </w:rPr>
            </w:pPr>
          </w:p>
        </w:tc>
      </w:tr>
      <w:tr w:rsidR="008A665D" w:rsidRPr="00D9627A" w14:paraId="0DD68A78" w14:textId="77777777" w:rsidTr="000977B6">
        <w:trPr>
          <w:trHeight w:val="567"/>
        </w:trPr>
        <w:tc>
          <w:tcPr>
            <w:tcW w:w="851" w:type="dxa"/>
            <w:tcMar>
              <w:top w:w="0" w:type="dxa"/>
              <w:left w:w="108" w:type="dxa"/>
              <w:bottom w:w="0" w:type="dxa"/>
              <w:right w:w="108" w:type="dxa"/>
            </w:tcMar>
            <w:vAlign w:val="center"/>
          </w:tcPr>
          <w:p w14:paraId="3452340B" w14:textId="77777777" w:rsidR="008A665D" w:rsidRPr="00D9627A" w:rsidRDefault="008A665D" w:rsidP="000977B6">
            <w:pPr>
              <w:pStyle w:val="Akapitzlist"/>
              <w:numPr>
                <w:ilvl w:val="0"/>
                <w:numId w:val="39"/>
              </w:numPr>
              <w:spacing w:after="0"/>
              <w:ind w:left="0"/>
              <w:jc w:val="center"/>
              <w:rPr>
                <w:rFonts w:ascii="Times New Roman" w:hAnsi="Times New Roman"/>
                <w:color w:val="000000" w:themeColor="text1"/>
                <w:sz w:val="20"/>
                <w:szCs w:val="20"/>
              </w:rPr>
            </w:pPr>
          </w:p>
        </w:tc>
        <w:tc>
          <w:tcPr>
            <w:tcW w:w="4536" w:type="dxa"/>
            <w:tcMar>
              <w:top w:w="0" w:type="dxa"/>
              <w:left w:w="108" w:type="dxa"/>
              <w:bottom w:w="0" w:type="dxa"/>
              <w:right w:w="108" w:type="dxa"/>
            </w:tcMar>
            <w:vAlign w:val="center"/>
          </w:tcPr>
          <w:p w14:paraId="2EDA9567" w14:textId="3459C7CA" w:rsidR="009E16FF" w:rsidRDefault="009E16FF" w:rsidP="00284E74">
            <w:pPr>
              <w:spacing w:after="0"/>
              <w:rPr>
                <w:rFonts w:ascii="Times New Roman" w:hAnsi="Times New Roman"/>
                <w:color w:val="000000" w:themeColor="text1"/>
                <w:sz w:val="20"/>
                <w:szCs w:val="20"/>
              </w:rPr>
            </w:pPr>
            <w:r w:rsidRPr="009E16FF">
              <w:rPr>
                <w:rFonts w:ascii="Times New Roman" w:hAnsi="Times New Roman"/>
                <w:color w:val="000000" w:themeColor="text1"/>
                <w:sz w:val="20"/>
                <w:szCs w:val="20"/>
              </w:rPr>
              <w:t>System musi wspierać co najmniej dwie niezależne metody MFA, w tym co najmniej jedną metodę opartą o aplikację mobilną (TOTP/</w:t>
            </w:r>
            <w:proofErr w:type="spellStart"/>
            <w:r w:rsidRPr="009E16FF">
              <w:rPr>
                <w:rFonts w:ascii="Times New Roman" w:hAnsi="Times New Roman"/>
                <w:color w:val="000000" w:themeColor="text1"/>
                <w:sz w:val="20"/>
                <w:szCs w:val="20"/>
              </w:rPr>
              <w:t>push</w:t>
            </w:r>
            <w:proofErr w:type="spellEnd"/>
            <w:r w:rsidRPr="009E16FF">
              <w:rPr>
                <w:rFonts w:ascii="Times New Roman" w:hAnsi="Times New Roman"/>
                <w:color w:val="000000" w:themeColor="text1"/>
                <w:sz w:val="20"/>
                <w:szCs w:val="20"/>
              </w:rPr>
              <w:t>) oraz jedną metodę opartą o standard FIDO2 lub równoważny.</w:t>
            </w:r>
            <w:r>
              <w:rPr>
                <w:rFonts w:ascii="Times New Roman" w:hAnsi="Times New Roman"/>
                <w:color w:val="000000" w:themeColor="text1"/>
                <w:sz w:val="20"/>
                <w:szCs w:val="20"/>
              </w:rPr>
              <w:br/>
            </w:r>
          </w:p>
          <w:p w14:paraId="52808240" w14:textId="0D07C456" w:rsidR="00284E74" w:rsidRPr="00D9627A" w:rsidRDefault="00284E74" w:rsidP="00284E74">
            <w:pPr>
              <w:spacing w:after="0"/>
              <w:rPr>
                <w:rFonts w:ascii="Times New Roman" w:hAnsi="Times New Roman"/>
                <w:color w:val="000000" w:themeColor="text1"/>
                <w:sz w:val="20"/>
                <w:szCs w:val="20"/>
              </w:rPr>
            </w:pPr>
            <w:r w:rsidRPr="00D9627A">
              <w:rPr>
                <w:rFonts w:ascii="Times New Roman" w:hAnsi="Times New Roman"/>
                <w:color w:val="000000" w:themeColor="text1"/>
                <w:sz w:val="20"/>
                <w:szCs w:val="20"/>
              </w:rPr>
              <w:t>D</w:t>
            </w:r>
            <w:r w:rsidR="009E16FF">
              <w:rPr>
                <w:rFonts w:ascii="Times New Roman" w:hAnsi="Times New Roman"/>
                <w:color w:val="000000" w:themeColor="text1"/>
                <w:sz w:val="20"/>
                <w:szCs w:val="20"/>
              </w:rPr>
              <w:t>opuszczalne</w:t>
            </w:r>
            <w:r w:rsidRPr="00D9627A">
              <w:rPr>
                <w:rFonts w:ascii="Times New Roman" w:hAnsi="Times New Roman"/>
                <w:color w:val="000000" w:themeColor="text1"/>
                <w:sz w:val="20"/>
                <w:szCs w:val="20"/>
              </w:rPr>
              <w:t xml:space="preserve"> metody </w:t>
            </w:r>
            <w:r w:rsidR="009E16FF">
              <w:rPr>
                <w:rFonts w:ascii="Times New Roman" w:hAnsi="Times New Roman"/>
                <w:color w:val="000000" w:themeColor="text1"/>
                <w:sz w:val="20"/>
                <w:szCs w:val="20"/>
              </w:rPr>
              <w:t>mogą obejmować:</w:t>
            </w:r>
          </w:p>
          <w:p w14:paraId="56D8EE93" w14:textId="4C65B714" w:rsidR="00284E74" w:rsidRPr="00D9627A" w:rsidRDefault="00284E74" w:rsidP="007C5CBE">
            <w:pPr>
              <w:pStyle w:val="Akapitzlist"/>
              <w:numPr>
                <w:ilvl w:val="0"/>
                <w:numId w:val="42"/>
              </w:numPr>
              <w:spacing w:after="0"/>
              <w:rPr>
                <w:rFonts w:ascii="Times New Roman" w:hAnsi="Times New Roman"/>
                <w:color w:val="000000" w:themeColor="text1"/>
                <w:sz w:val="20"/>
                <w:szCs w:val="20"/>
              </w:rPr>
            </w:pPr>
            <w:r w:rsidRPr="00D9627A">
              <w:rPr>
                <w:rFonts w:ascii="Times New Roman" w:hAnsi="Times New Roman"/>
                <w:color w:val="000000" w:themeColor="text1"/>
                <w:sz w:val="20"/>
                <w:szCs w:val="20"/>
              </w:rPr>
              <w:t>SMS,</w:t>
            </w:r>
          </w:p>
          <w:p w14:paraId="0D7B9F59" w14:textId="752D5DFE" w:rsidR="00284E74" w:rsidRPr="00D9627A" w:rsidRDefault="00284E74" w:rsidP="007C5CBE">
            <w:pPr>
              <w:pStyle w:val="Akapitzlist"/>
              <w:numPr>
                <w:ilvl w:val="0"/>
                <w:numId w:val="42"/>
              </w:numPr>
              <w:spacing w:after="0"/>
              <w:rPr>
                <w:rFonts w:ascii="Times New Roman" w:hAnsi="Times New Roman"/>
                <w:color w:val="000000" w:themeColor="text1"/>
                <w:sz w:val="20"/>
                <w:szCs w:val="20"/>
              </w:rPr>
            </w:pPr>
            <w:r w:rsidRPr="00D9627A">
              <w:rPr>
                <w:rFonts w:ascii="Times New Roman" w:hAnsi="Times New Roman"/>
                <w:color w:val="000000" w:themeColor="text1"/>
                <w:sz w:val="20"/>
                <w:szCs w:val="20"/>
              </w:rPr>
              <w:t>połączenie głosowe,</w:t>
            </w:r>
          </w:p>
          <w:p w14:paraId="4B02A309" w14:textId="687BD068" w:rsidR="00284E74" w:rsidRPr="00D9627A" w:rsidRDefault="00284E74" w:rsidP="007C5CBE">
            <w:pPr>
              <w:pStyle w:val="Akapitzlist"/>
              <w:numPr>
                <w:ilvl w:val="0"/>
                <w:numId w:val="42"/>
              </w:numPr>
              <w:spacing w:after="0"/>
              <w:rPr>
                <w:rFonts w:ascii="Times New Roman" w:hAnsi="Times New Roman"/>
                <w:color w:val="000000" w:themeColor="text1"/>
                <w:sz w:val="20"/>
                <w:szCs w:val="20"/>
              </w:rPr>
            </w:pPr>
            <w:r w:rsidRPr="00D9627A">
              <w:rPr>
                <w:rFonts w:ascii="Times New Roman" w:hAnsi="Times New Roman"/>
                <w:color w:val="000000" w:themeColor="text1"/>
                <w:sz w:val="20"/>
                <w:szCs w:val="20"/>
              </w:rPr>
              <w:t>dedykowana aplikacja,</w:t>
            </w:r>
          </w:p>
          <w:p w14:paraId="0198CA4D" w14:textId="70F71ECA" w:rsidR="00284E74" w:rsidRPr="00D9627A" w:rsidRDefault="00284E74" w:rsidP="007C5CBE">
            <w:pPr>
              <w:pStyle w:val="Akapitzlist"/>
              <w:numPr>
                <w:ilvl w:val="0"/>
                <w:numId w:val="42"/>
              </w:numPr>
              <w:spacing w:after="0"/>
              <w:rPr>
                <w:rFonts w:ascii="Times New Roman" w:hAnsi="Times New Roman"/>
                <w:color w:val="000000" w:themeColor="text1"/>
                <w:sz w:val="20"/>
                <w:szCs w:val="20"/>
              </w:rPr>
            </w:pPr>
            <w:r w:rsidRPr="00D9627A">
              <w:rPr>
                <w:rFonts w:ascii="Times New Roman" w:hAnsi="Times New Roman"/>
                <w:color w:val="000000" w:themeColor="text1"/>
                <w:sz w:val="20"/>
                <w:szCs w:val="20"/>
              </w:rPr>
              <w:t>Windows Hello,</w:t>
            </w:r>
          </w:p>
          <w:p w14:paraId="50B0E956" w14:textId="536512A2" w:rsidR="00284E74" w:rsidRPr="00D9627A" w:rsidRDefault="00284E74" w:rsidP="007C5CBE">
            <w:pPr>
              <w:pStyle w:val="Akapitzlist"/>
              <w:numPr>
                <w:ilvl w:val="0"/>
                <w:numId w:val="42"/>
              </w:numPr>
              <w:spacing w:after="0"/>
              <w:rPr>
                <w:rFonts w:ascii="Times New Roman" w:hAnsi="Times New Roman"/>
                <w:color w:val="000000" w:themeColor="text1"/>
                <w:sz w:val="20"/>
                <w:szCs w:val="20"/>
              </w:rPr>
            </w:pPr>
            <w:r w:rsidRPr="00D9627A">
              <w:rPr>
                <w:rFonts w:ascii="Times New Roman" w:hAnsi="Times New Roman"/>
                <w:color w:val="000000" w:themeColor="text1"/>
                <w:sz w:val="20"/>
                <w:szCs w:val="20"/>
              </w:rPr>
              <w:t>FIDO2,</w:t>
            </w:r>
          </w:p>
          <w:p w14:paraId="50A35081" w14:textId="5F3A41BD" w:rsidR="008A665D" w:rsidRPr="00D9627A" w:rsidRDefault="00284E74" w:rsidP="007C5CBE">
            <w:pPr>
              <w:pStyle w:val="Akapitzlist"/>
              <w:numPr>
                <w:ilvl w:val="0"/>
                <w:numId w:val="42"/>
              </w:numPr>
              <w:spacing w:after="0"/>
              <w:rPr>
                <w:rFonts w:ascii="Times New Roman" w:hAnsi="Times New Roman"/>
                <w:color w:val="000000" w:themeColor="text1"/>
                <w:sz w:val="20"/>
                <w:szCs w:val="20"/>
              </w:rPr>
            </w:pPr>
            <w:r w:rsidRPr="00D9627A">
              <w:rPr>
                <w:rFonts w:ascii="Times New Roman" w:hAnsi="Times New Roman"/>
                <w:color w:val="000000" w:themeColor="text1"/>
                <w:sz w:val="20"/>
                <w:szCs w:val="20"/>
              </w:rPr>
              <w:t>Certyfikat X.509</w:t>
            </w:r>
          </w:p>
        </w:tc>
        <w:tc>
          <w:tcPr>
            <w:tcW w:w="1134" w:type="dxa"/>
            <w:vAlign w:val="center"/>
          </w:tcPr>
          <w:p w14:paraId="24543BC8" w14:textId="0CF29061" w:rsidR="008A665D" w:rsidRPr="00D9627A" w:rsidRDefault="00284E74">
            <w:pPr>
              <w:spacing w:after="0"/>
              <w:jc w:val="center"/>
              <w:rPr>
                <w:rFonts w:ascii="Times New Roman" w:hAnsi="Times New Roman"/>
                <w:color w:val="000000" w:themeColor="text1"/>
                <w:sz w:val="20"/>
                <w:szCs w:val="20"/>
              </w:rPr>
            </w:pPr>
            <w:r w:rsidRPr="00D9627A">
              <w:rPr>
                <w:rFonts w:ascii="Times New Roman" w:hAnsi="Times New Roman"/>
                <w:color w:val="000000" w:themeColor="text1"/>
                <w:sz w:val="20"/>
                <w:szCs w:val="20"/>
              </w:rPr>
              <w:t>Tak</w:t>
            </w:r>
          </w:p>
        </w:tc>
        <w:tc>
          <w:tcPr>
            <w:tcW w:w="4039" w:type="dxa"/>
            <w:vAlign w:val="center"/>
          </w:tcPr>
          <w:p w14:paraId="4E86361B" w14:textId="77777777" w:rsidR="008A665D" w:rsidRPr="00D9627A" w:rsidRDefault="008A665D">
            <w:pPr>
              <w:spacing w:after="0"/>
              <w:jc w:val="center"/>
              <w:rPr>
                <w:rFonts w:ascii="Times New Roman" w:hAnsi="Times New Roman"/>
                <w:color w:val="000000" w:themeColor="text1"/>
                <w:sz w:val="20"/>
                <w:szCs w:val="20"/>
              </w:rPr>
            </w:pPr>
          </w:p>
        </w:tc>
      </w:tr>
      <w:tr w:rsidR="008A665D" w:rsidRPr="00D9627A" w14:paraId="12CF862C" w14:textId="77777777" w:rsidTr="000977B6">
        <w:trPr>
          <w:trHeight w:val="567"/>
        </w:trPr>
        <w:tc>
          <w:tcPr>
            <w:tcW w:w="851" w:type="dxa"/>
            <w:tcMar>
              <w:top w:w="0" w:type="dxa"/>
              <w:left w:w="108" w:type="dxa"/>
              <w:bottom w:w="0" w:type="dxa"/>
              <w:right w:w="108" w:type="dxa"/>
            </w:tcMar>
            <w:vAlign w:val="center"/>
          </w:tcPr>
          <w:p w14:paraId="7A8ADD34" w14:textId="77777777" w:rsidR="008A665D" w:rsidRPr="00D9627A" w:rsidRDefault="008A665D" w:rsidP="000977B6">
            <w:pPr>
              <w:pStyle w:val="Akapitzlist"/>
              <w:numPr>
                <w:ilvl w:val="0"/>
                <w:numId w:val="39"/>
              </w:numPr>
              <w:spacing w:after="0"/>
              <w:ind w:left="0"/>
              <w:jc w:val="center"/>
              <w:rPr>
                <w:rFonts w:ascii="Times New Roman" w:hAnsi="Times New Roman"/>
                <w:color w:val="000000" w:themeColor="text1"/>
                <w:sz w:val="20"/>
                <w:szCs w:val="20"/>
              </w:rPr>
            </w:pPr>
          </w:p>
        </w:tc>
        <w:tc>
          <w:tcPr>
            <w:tcW w:w="4536" w:type="dxa"/>
            <w:tcMar>
              <w:top w:w="0" w:type="dxa"/>
              <w:left w:w="108" w:type="dxa"/>
              <w:bottom w:w="0" w:type="dxa"/>
              <w:right w:w="108" w:type="dxa"/>
            </w:tcMar>
            <w:vAlign w:val="center"/>
          </w:tcPr>
          <w:p w14:paraId="3C551C43" w14:textId="40C45840" w:rsidR="008A665D" w:rsidRPr="00D9627A" w:rsidRDefault="00284E74" w:rsidP="00284E74">
            <w:pPr>
              <w:spacing w:after="0"/>
              <w:ind w:right="-192"/>
              <w:rPr>
                <w:rFonts w:ascii="Times New Roman" w:hAnsi="Times New Roman"/>
                <w:color w:val="000000" w:themeColor="text1"/>
                <w:sz w:val="20"/>
                <w:szCs w:val="20"/>
              </w:rPr>
            </w:pPr>
            <w:r w:rsidRPr="00D9627A">
              <w:rPr>
                <w:rFonts w:ascii="Times New Roman" w:hAnsi="Times New Roman"/>
                <w:color w:val="000000" w:themeColor="text1"/>
                <w:sz w:val="20"/>
                <w:szCs w:val="20"/>
              </w:rPr>
              <w:t>Zabezpieczenie dostępu do Panelu zarządzania dla administratorów przy pomocy MFA.</w:t>
            </w:r>
          </w:p>
        </w:tc>
        <w:tc>
          <w:tcPr>
            <w:tcW w:w="1134" w:type="dxa"/>
            <w:vAlign w:val="center"/>
          </w:tcPr>
          <w:p w14:paraId="282A004C" w14:textId="50999A80" w:rsidR="008A665D" w:rsidRPr="00D9627A" w:rsidRDefault="00284E74">
            <w:pPr>
              <w:suppressAutoHyphens w:val="0"/>
              <w:spacing w:after="0"/>
              <w:jc w:val="center"/>
              <w:textAlignment w:val="auto"/>
              <w:rPr>
                <w:rFonts w:ascii="Times New Roman" w:eastAsia="Arial Narrow" w:hAnsi="Times New Roman"/>
                <w:color w:val="000000" w:themeColor="text1"/>
                <w:sz w:val="20"/>
                <w:szCs w:val="20"/>
              </w:rPr>
            </w:pPr>
            <w:r w:rsidRPr="00D9627A">
              <w:rPr>
                <w:rFonts w:ascii="Times New Roman" w:hAnsi="Times New Roman"/>
                <w:color w:val="000000" w:themeColor="text1"/>
                <w:sz w:val="20"/>
                <w:szCs w:val="20"/>
              </w:rPr>
              <w:t>Tak</w:t>
            </w:r>
          </w:p>
        </w:tc>
        <w:tc>
          <w:tcPr>
            <w:tcW w:w="4039" w:type="dxa"/>
            <w:vAlign w:val="center"/>
          </w:tcPr>
          <w:p w14:paraId="6E5A21CC" w14:textId="77777777" w:rsidR="008A665D" w:rsidRPr="00D9627A" w:rsidRDefault="008A665D">
            <w:pPr>
              <w:spacing w:after="0"/>
              <w:jc w:val="center"/>
              <w:rPr>
                <w:rFonts w:ascii="Times New Roman" w:hAnsi="Times New Roman"/>
                <w:color w:val="000000" w:themeColor="text1"/>
                <w:sz w:val="20"/>
                <w:szCs w:val="20"/>
              </w:rPr>
            </w:pPr>
          </w:p>
        </w:tc>
      </w:tr>
      <w:tr w:rsidR="008A665D" w:rsidRPr="00D9627A" w14:paraId="46F9FCC2" w14:textId="77777777" w:rsidTr="000977B6">
        <w:trPr>
          <w:trHeight w:val="567"/>
        </w:trPr>
        <w:tc>
          <w:tcPr>
            <w:tcW w:w="851" w:type="dxa"/>
            <w:tcMar>
              <w:top w:w="0" w:type="dxa"/>
              <w:left w:w="108" w:type="dxa"/>
              <w:bottom w:w="0" w:type="dxa"/>
              <w:right w:w="108" w:type="dxa"/>
            </w:tcMar>
            <w:vAlign w:val="center"/>
          </w:tcPr>
          <w:p w14:paraId="236F9DEE" w14:textId="77777777" w:rsidR="008A665D" w:rsidRPr="00D9627A" w:rsidRDefault="008A665D" w:rsidP="000977B6">
            <w:pPr>
              <w:pStyle w:val="Akapitzlist"/>
              <w:numPr>
                <w:ilvl w:val="0"/>
                <w:numId w:val="39"/>
              </w:numPr>
              <w:spacing w:after="0"/>
              <w:ind w:left="0"/>
              <w:jc w:val="center"/>
              <w:rPr>
                <w:rFonts w:ascii="Times New Roman" w:hAnsi="Times New Roman"/>
                <w:color w:val="000000" w:themeColor="text1"/>
                <w:sz w:val="20"/>
                <w:szCs w:val="20"/>
              </w:rPr>
            </w:pPr>
          </w:p>
        </w:tc>
        <w:tc>
          <w:tcPr>
            <w:tcW w:w="4536" w:type="dxa"/>
            <w:tcMar>
              <w:top w:w="0" w:type="dxa"/>
              <w:left w:w="108" w:type="dxa"/>
              <w:bottom w:w="0" w:type="dxa"/>
              <w:right w:w="108" w:type="dxa"/>
            </w:tcMar>
            <w:vAlign w:val="center"/>
          </w:tcPr>
          <w:p w14:paraId="0C0A83F0" w14:textId="68B7ABDF" w:rsidR="008A665D" w:rsidRPr="00D9627A" w:rsidRDefault="00284E74" w:rsidP="00284E74">
            <w:pPr>
              <w:spacing w:before="60" w:after="60"/>
              <w:rPr>
                <w:rFonts w:ascii="Times New Roman" w:hAnsi="Times New Roman"/>
                <w:b/>
                <w:color w:val="000000"/>
                <w:sz w:val="20"/>
                <w:szCs w:val="20"/>
              </w:rPr>
            </w:pPr>
            <w:r w:rsidRPr="00D9627A">
              <w:rPr>
                <w:rFonts w:ascii="Times New Roman" w:hAnsi="Times New Roman"/>
                <w:color w:val="000000" w:themeColor="text1"/>
                <w:sz w:val="20"/>
                <w:szCs w:val="20"/>
              </w:rPr>
              <w:t>Rejestrowanie logów dotyczących logowania i uwierzytelniania.</w:t>
            </w:r>
          </w:p>
        </w:tc>
        <w:tc>
          <w:tcPr>
            <w:tcW w:w="1134" w:type="dxa"/>
            <w:vAlign w:val="center"/>
          </w:tcPr>
          <w:p w14:paraId="0A7444D0" w14:textId="2FC9025C" w:rsidR="008A665D" w:rsidRPr="00D9627A" w:rsidRDefault="00284E74">
            <w:pPr>
              <w:jc w:val="center"/>
              <w:rPr>
                <w:rFonts w:ascii="Times New Roman" w:hAnsi="Times New Roman"/>
                <w:sz w:val="20"/>
                <w:szCs w:val="20"/>
              </w:rPr>
            </w:pPr>
            <w:r w:rsidRPr="00D9627A">
              <w:rPr>
                <w:rFonts w:ascii="Times New Roman" w:hAnsi="Times New Roman"/>
                <w:color w:val="000000" w:themeColor="text1"/>
                <w:sz w:val="20"/>
                <w:szCs w:val="20"/>
              </w:rPr>
              <w:t>Tak</w:t>
            </w:r>
          </w:p>
        </w:tc>
        <w:tc>
          <w:tcPr>
            <w:tcW w:w="4039" w:type="dxa"/>
            <w:vAlign w:val="center"/>
          </w:tcPr>
          <w:p w14:paraId="2980A300" w14:textId="77777777" w:rsidR="008A665D" w:rsidRPr="00D9627A" w:rsidRDefault="008A665D">
            <w:pPr>
              <w:suppressAutoHyphens w:val="0"/>
              <w:spacing w:after="0"/>
              <w:jc w:val="center"/>
              <w:textAlignment w:val="auto"/>
              <w:rPr>
                <w:rFonts w:ascii="Times New Roman" w:eastAsia="Arial Narrow" w:hAnsi="Times New Roman"/>
                <w:color w:val="000000" w:themeColor="text1"/>
                <w:sz w:val="20"/>
                <w:szCs w:val="20"/>
              </w:rPr>
            </w:pPr>
          </w:p>
        </w:tc>
      </w:tr>
      <w:tr w:rsidR="008A665D" w:rsidRPr="00D9627A" w14:paraId="6395DD61" w14:textId="77777777" w:rsidTr="000977B6">
        <w:trPr>
          <w:trHeight w:val="567"/>
        </w:trPr>
        <w:tc>
          <w:tcPr>
            <w:tcW w:w="851" w:type="dxa"/>
            <w:tcMar>
              <w:top w:w="0" w:type="dxa"/>
              <w:left w:w="108" w:type="dxa"/>
              <w:bottom w:w="0" w:type="dxa"/>
              <w:right w:w="108" w:type="dxa"/>
            </w:tcMar>
            <w:vAlign w:val="center"/>
          </w:tcPr>
          <w:p w14:paraId="7F627C6F" w14:textId="77777777" w:rsidR="008A665D" w:rsidRPr="00D9627A" w:rsidRDefault="008A665D" w:rsidP="000977B6">
            <w:pPr>
              <w:pStyle w:val="Akapitzlist"/>
              <w:numPr>
                <w:ilvl w:val="0"/>
                <w:numId w:val="39"/>
              </w:numPr>
              <w:spacing w:after="0"/>
              <w:ind w:left="0"/>
              <w:jc w:val="center"/>
              <w:rPr>
                <w:rFonts w:ascii="Times New Roman" w:hAnsi="Times New Roman"/>
                <w:color w:val="000000" w:themeColor="text1"/>
                <w:sz w:val="20"/>
                <w:szCs w:val="20"/>
              </w:rPr>
            </w:pPr>
          </w:p>
        </w:tc>
        <w:tc>
          <w:tcPr>
            <w:tcW w:w="4536" w:type="dxa"/>
            <w:tcMar>
              <w:top w:w="0" w:type="dxa"/>
              <w:left w:w="108" w:type="dxa"/>
              <w:bottom w:w="0" w:type="dxa"/>
              <w:right w:w="108" w:type="dxa"/>
            </w:tcMar>
            <w:vAlign w:val="center"/>
          </w:tcPr>
          <w:p w14:paraId="004CA5FD" w14:textId="69498C16" w:rsidR="008A665D" w:rsidRPr="00D9627A" w:rsidRDefault="00284E74" w:rsidP="00284E74">
            <w:pPr>
              <w:spacing w:before="60" w:after="60"/>
              <w:rPr>
                <w:rFonts w:ascii="Times New Roman" w:hAnsi="Times New Roman"/>
                <w:bCs/>
                <w:color w:val="000000"/>
                <w:sz w:val="20"/>
                <w:szCs w:val="20"/>
              </w:rPr>
            </w:pPr>
            <w:r w:rsidRPr="00D9627A">
              <w:rPr>
                <w:rFonts w:ascii="Times New Roman" w:hAnsi="Times New Roman"/>
                <w:color w:val="000000" w:themeColor="text1"/>
                <w:sz w:val="20"/>
                <w:szCs w:val="20"/>
              </w:rPr>
              <w:t>Generowanie alertów bezpieczeństwa związanych z procesem MFA.</w:t>
            </w:r>
          </w:p>
        </w:tc>
        <w:tc>
          <w:tcPr>
            <w:tcW w:w="1134" w:type="dxa"/>
            <w:vAlign w:val="center"/>
          </w:tcPr>
          <w:p w14:paraId="17889189" w14:textId="4D6C3F70" w:rsidR="008A665D" w:rsidRPr="00D9627A" w:rsidRDefault="00284E74">
            <w:pPr>
              <w:jc w:val="center"/>
              <w:rPr>
                <w:rFonts w:ascii="Times New Roman" w:hAnsi="Times New Roman"/>
                <w:sz w:val="20"/>
                <w:szCs w:val="20"/>
              </w:rPr>
            </w:pPr>
            <w:r w:rsidRPr="00D9627A">
              <w:rPr>
                <w:rFonts w:ascii="Times New Roman" w:hAnsi="Times New Roman"/>
                <w:color w:val="000000" w:themeColor="text1"/>
                <w:sz w:val="20"/>
                <w:szCs w:val="20"/>
              </w:rPr>
              <w:t>Tak</w:t>
            </w:r>
          </w:p>
        </w:tc>
        <w:tc>
          <w:tcPr>
            <w:tcW w:w="4039" w:type="dxa"/>
            <w:vAlign w:val="center"/>
          </w:tcPr>
          <w:p w14:paraId="6D43F834" w14:textId="77777777" w:rsidR="008A665D" w:rsidRPr="00D9627A" w:rsidRDefault="008A665D">
            <w:pPr>
              <w:suppressAutoHyphens w:val="0"/>
              <w:spacing w:after="0"/>
              <w:jc w:val="center"/>
              <w:textAlignment w:val="auto"/>
              <w:rPr>
                <w:rFonts w:ascii="Times New Roman" w:eastAsia="Arial Narrow" w:hAnsi="Times New Roman"/>
                <w:color w:val="000000" w:themeColor="text1"/>
                <w:sz w:val="20"/>
                <w:szCs w:val="20"/>
              </w:rPr>
            </w:pPr>
          </w:p>
        </w:tc>
      </w:tr>
      <w:tr w:rsidR="008A665D" w:rsidRPr="00D9627A" w14:paraId="05679A74" w14:textId="77777777" w:rsidTr="000977B6">
        <w:trPr>
          <w:trHeight w:val="567"/>
        </w:trPr>
        <w:tc>
          <w:tcPr>
            <w:tcW w:w="851" w:type="dxa"/>
            <w:tcMar>
              <w:top w:w="0" w:type="dxa"/>
              <w:left w:w="108" w:type="dxa"/>
              <w:bottom w:w="0" w:type="dxa"/>
              <w:right w:w="108" w:type="dxa"/>
            </w:tcMar>
            <w:vAlign w:val="center"/>
          </w:tcPr>
          <w:p w14:paraId="075AB346" w14:textId="77777777" w:rsidR="008A665D" w:rsidRPr="00D9627A" w:rsidRDefault="008A665D" w:rsidP="000977B6">
            <w:pPr>
              <w:pStyle w:val="Akapitzlist"/>
              <w:numPr>
                <w:ilvl w:val="0"/>
                <w:numId w:val="39"/>
              </w:numPr>
              <w:spacing w:after="0"/>
              <w:ind w:left="0"/>
              <w:jc w:val="center"/>
              <w:rPr>
                <w:rFonts w:ascii="Times New Roman" w:hAnsi="Times New Roman"/>
                <w:color w:val="000000" w:themeColor="text1"/>
                <w:sz w:val="20"/>
                <w:szCs w:val="20"/>
              </w:rPr>
            </w:pPr>
          </w:p>
        </w:tc>
        <w:tc>
          <w:tcPr>
            <w:tcW w:w="4536" w:type="dxa"/>
            <w:tcMar>
              <w:top w:w="0" w:type="dxa"/>
              <w:left w:w="108" w:type="dxa"/>
              <w:bottom w:w="0" w:type="dxa"/>
              <w:right w:w="108" w:type="dxa"/>
            </w:tcMar>
            <w:vAlign w:val="center"/>
          </w:tcPr>
          <w:p w14:paraId="3D9C4086" w14:textId="4A32551B" w:rsidR="008A665D" w:rsidRPr="00D9627A" w:rsidRDefault="00421B6D" w:rsidP="00011A4F">
            <w:pPr>
              <w:spacing w:before="60" w:after="60"/>
              <w:rPr>
                <w:rFonts w:ascii="Times New Roman" w:hAnsi="Times New Roman"/>
                <w:b/>
                <w:color w:val="000000"/>
                <w:sz w:val="20"/>
                <w:szCs w:val="20"/>
              </w:rPr>
            </w:pPr>
            <w:r w:rsidRPr="00D9627A">
              <w:rPr>
                <w:rFonts w:ascii="Times New Roman" w:hAnsi="Times New Roman"/>
                <w:color w:val="000000" w:themeColor="text1"/>
                <w:sz w:val="20"/>
                <w:szCs w:val="20"/>
              </w:rPr>
              <w:t>Możli</w:t>
            </w:r>
            <w:r w:rsidR="00265723" w:rsidRPr="00D9627A">
              <w:rPr>
                <w:rFonts w:ascii="Times New Roman" w:hAnsi="Times New Roman"/>
                <w:color w:val="000000" w:themeColor="text1"/>
                <w:sz w:val="20"/>
                <w:szCs w:val="20"/>
              </w:rPr>
              <w:t>wość i</w:t>
            </w:r>
            <w:r w:rsidR="00284E74" w:rsidRPr="00D9627A">
              <w:rPr>
                <w:rFonts w:ascii="Times New Roman" w:hAnsi="Times New Roman"/>
                <w:color w:val="000000" w:themeColor="text1"/>
                <w:sz w:val="20"/>
                <w:szCs w:val="20"/>
              </w:rPr>
              <w:t>ntegracj</w:t>
            </w:r>
            <w:r w:rsidR="00265723" w:rsidRPr="00D9627A">
              <w:rPr>
                <w:rFonts w:ascii="Times New Roman" w:hAnsi="Times New Roman"/>
                <w:color w:val="000000" w:themeColor="text1"/>
                <w:sz w:val="20"/>
                <w:szCs w:val="20"/>
              </w:rPr>
              <w:t>i</w:t>
            </w:r>
            <w:r w:rsidR="00284E74" w:rsidRPr="00D9627A">
              <w:rPr>
                <w:rFonts w:ascii="Times New Roman" w:hAnsi="Times New Roman"/>
                <w:color w:val="000000" w:themeColor="text1"/>
                <w:sz w:val="20"/>
                <w:szCs w:val="20"/>
              </w:rPr>
              <w:t xml:space="preserve"> z rozwiązaniami bezpieczeństwa, takimi jak XDR czy SIEM.</w:t>
            </w:r>
            <w:r w:rsidR="00AB50A7" w:rsidRPr="00D9627A">
              <w:rPr>
                <w:rFonts w:ascii="Times New Roman" w:hAnsi="Times New Roman"/>
                <w:color w:val="000000" w:themeColor="text1"/>
                <w:sz w:val="20"/>
                <w:szCs w:val="20"/>
              </w:rPr>
              <w:t xml:space="preserve"> </w:t>
            </w:r>
          </w:p>
        </w:tc>
        <w:tc>
          <w:tcPr>
            <w:tcW w:w="1134" w:type="dxa"/>
            <w:vAlign w:val="center"/>
          </w:tcPr>
          <w:p w14:paraId="2E642215" w14:textId="4CCA987C" w:rsidR="008A665D" w:rsidRPr="00D9627A" w:rsidRDefault="00284E74">
            <w:pPr>
              <w:jc w:val="center"/>
              <w:rPr>
                <w:rFonts w:ascii="Times New Roman" w:hAnsi="Times New Roman"/>
                <w:sz w:val="20"/>
                <w:szCs w:val="20"/>
              </w:rPr>
            </w:pPr>
            <w:r w:rsidRPr="00D9627A">
              <w:rPr>
                <w:rFonts w:ascii="Times New Roman" w:hAnsi="Times New Roman"/>
                <w:color w:val="000000" w:themeColor="text1"/>
                <w:sz w:val="20"/>
                <w:szCs w:val="20"/>
              </w:rPr>
              <w:t>Tak</w:t>
            </w:r>
          </w:p>
        </w:tc>
        <w:tc>
          <w:tcPr>
            <w:tcW w:w="4039" w:type="dxa"/>
            <w:vAlign w:val="center"/>
          </w:tcPr>
          <w:p w14:paraId="527C4B75" w14:textId="77777777" w:rsidR="008A665D" w:rsidRPr="00D9627A" w:rsidRDefault="008A665D">
            <w:pPr>
              <w:suppressAutoHyphens w:val="0"/>
              <w:spacing w:after="0"/>
              <w:jc w:val="center"/>
              <w:textAlignment w:val="auto"/>
              <w:rPr>
                <w:rFonts w:ascii="Times New Roman" w:eastAsia="Arial Narrow" w:hAnsi="Times New Roman"/>
                <w:color w:val="000000" w:themeColor="text1"/>
                <w:sz w:val="20"/>
                <w:szCs w:val="20"/>
              </w:rPr>
            </w:pPr>
          </w:p>
        </w:tc>
      </w:tr>
      <w:tr w:rsidR="00B304F7" w:rsidRPr="00D9627A" w14:paraId="014EABB7" w14:textId="77777777" w:rsidTr="000977B6">
        <w:trPr>
          <w:trHeight w:val="567"/>
        </w:trPr>
        <w:tc>
          <w:tcPr>
            <w:tcW w:w="851" w:type="dxa"/>
            <w:tcMar>
              <w:top w:w="0" w:type="dxa"/>
              <w:left w:w="108" w:type="dxa"/>
              <w:bottom w:w="0" w:type="dxa"/>
              <w:right w:w="108" w:type="dxa"/>
            </w:tcMar>
            <w:vAlign w:val="center"/>
          </w:tcPr>
          <w:p w14:paraId="6A94631D" w14:textId="77777777" w:rsidR="00B304F7" w:rsidRPr="00D9627A" w:rsidRDefault="00B304F7" w:rsidP="000977B6">
            <w:pPr>
              <w:pStyle w:val="Akapitzlist"/>
              <w:numPr>
                <w:ilvl w:val="0"/>
                <w:numId w:val="39"/>
              </w:numPr>
              <w:spacing w:after="0"/>
              <w:ind w:left="0"/>
              <w:jc w:val="center"/>
              <w:rPr>
                <w:rFonts w:ascii="Times New Roman" w:hAnsi="Times New Roman"/>
                <w:color w:val="000000" w:themeColor="text1"/>
                <w:sz w:val="20"/>
                <w:szCs w:val="20"/>
              </w:rPr>
            </w:pPr>
          </w:p>
        </w:tc>
        <w:tc>
          <w:tcPr>
            <w:tcW w:w="4536" w:type="dxa"/>
            <w:tcMar>
              <w:top w:w="0" w:type="dxa"/>
              <w:left w:w="108" w:type="dxa"/>
              <w:bottom w:w="0" w:type="dxa"/>
              <w:right w:w="108" w:type="dxa"/>
            </w:tcMar>
            <w:vAlign w:val="center"/>
          </w:tcPr>
          <w:p w14:paraId="59AB2FBE" w14:textId="72660A32" w:rsidR="00B304F7" w:rsidRPr="00D9627A" w:rsidRDefault="00B304F7" w:rsidP="00011A4F">
            <w:pPr>
              <w:spacing w:before="60" w:after="60"/>
              <w:rPr>
                <w:rFonts w:ascii="Times New Roman" w:hAnsi="Times New Roman"/>
                <w:color w:val="000000" w:themeColor="text1"/>
                <w:sz w:val="20"/>
                <w:szCs w:val="20"/>
              </w:rPr>
            </w:pPr>
            <w:r w:rsidRPr="00D9627A">
              <w:rPr>
                <w:rFonts w:ascii="Times New Roman" w:hAnsi="Times New Roman"/>
                <w:color w:val="000000" w:themeColor="text1"/>
                <w:sz w:val="20"/>
                <w:szCs w:val="20"/>
              </w:rPr>
              <w:t xml:space="preserve">Możliwość </w:t>
            </w:r>
            <w:r w:rsidR="00227CD2" w:rsidRPr="00D9627A">
              <w:rPr>
                <w:rFonts w:ascii="Times New Roman" w:hAnsi="Times New Roman"/>
                <w:color w:val="000000" w:themeColor="text1"/>
                <w:sz w:val="20"/>
                <w:szCs w:val="20"/>
              </w:rPr>
              <w:t>i</w:t>
            </w:r>
            <w:r w:rsidRPr="00D9627A">
              <w:rPr>
                <w:rFonts w:ascii="Times New Roman" w:hAnsi="Times New Roman"/>
                <w:color w:val="000000" w:themeColor="text1"/>
                <w:sz w:val="20"/>
                <w:szCs w:val="20"/>
              </w:rPr>
              <w:t xml:space="preserve">ntegracji z </w:t>
            </w:r>
            <w:r w:rsidR="00227CD2" w:rsidRPr="00D9627A">
              <w:rPr>
                <w:rFonts w:ascii="Times New Roman" w:hAnsi="Times New Roman"/>
                <w:color w:val="000000" w:themeColor="text1"/>
                <w:sz w:val="20"/>
                <w:szCs w:val="20"/>
              </w:rPr>
              <w:t xml:space="preserve">Rozwiązaniem </w:t>
            </w:r>
            <w:r w:rsidRPr="00D9627A">
              <w:rPr>
                <w:rFonts w:ascii="Times New Roman" w:hAnsi="Times New Roman"/>
                <w:color w:val="000000" w:themeColor="text1"/>
                <w:sz w:val="20"/>
                <w:szCs w:val="20"/>
              </w:rPr>
              <w:t xml:space="preserve">do centralnej analizy logów, widoczności zagrożeń i wsparcia reagowania na incydenty bezpieczeństwa w sieci </w:t>
            </w:r>
            <w:r w:rsidR="00227CD2" w:rsidRPr="00D847E9">
              <w:rPr>
                <w:rFonts w:ascii="Times New Roman" w:hAnsi="Times New Roman"/>
                <w:color w:val="000000" w:themeColor="text1"/>
                <w:sz w:val="20"/>
                <w:szCs w:val="20"/>
              </w:rPr>
              <w:t>(</w:t>
            </w:r>
            <w:r w:rsidRPr="00D847E9">
              <w:rPr>
                <w:rFonts w:ascii="Times New Roman" w:hAnsi="Times New Roman"/>
                <w:color w:val="000000" w:themeColor="text1"/>
                <w:sz w:val="20"/>
                <w:szCs w:val="20"/>
              </w:rPr>
              <w:t xml:space="preserve">oferowanym w </w:t>
            </w:r>
            <w:r w:rsidR="00D061BA" w:rsidRPr="00D847E9">
              <w:rPr>
                <w:rFonts w:ascii="Times New Roman" w:hAnsi="Times New Roman"/>
                <w:color w:val="000000" w:themeColor="text1"/>
                <w:sz w:val="20"/>
                <w:szCs w:val="20"/>
              </w:rPr>
              <w:t xml:space="preserve">części </w:t>
            </w:r>
            <w:r w:rsidR="002A3294" w:rsidRPr="00D847E9">
              <w:rPr>
                <w:rFonts w:ascii="Times New Roman" w:hAnsi="Times New Roman"/>
                <w:color w:val="000000" w:themeColor="text1"/>
                <w:sz w:val="20"/>
                <w:szCs w:val="20"/>
              </w:rPr>
              <w:t>1</w:t>
            </w:r>
            <w:r w:rsidR="00227CD2" w:rsidRPr="00D847E9">
              <w:rPr>
                <w:rFonts w:ascii="Times New Roman" w:hAnsi="Times New Roman"/>
                <w:color w:val="000000" w:themeColor="text1"/>
                <w:sz w:val="20"/>
                <w:szCs w:val="20"/>
              </w:rPr>
              <w:t>a)</w:t>
            </w:r>
            <w:r w:rsidR="00227CD2" w:rsidRPr="00D9627A">
              <w:rPr>
                <w:rFonts w:ascii="Times New Roman" w:hAnsi="Times New Roman"/>
                <w:color w:val="000000" w:themeColor="text1"/>
                <w:sz w:val="20"/>
                <w:szCs w:val="20"/>
              </w:rPr>
              <w:t>.</w:t>
            </w:r>
          </w:p>
        </w:tc>
        <w:tc>
          <w:tcPr>
            <w:tcW w:w="1134" w:type="dxa"/>
            <w:vAlign w:val="center"/>
          </w:tcPr>
          <w:p w14:paraId="17536E8F" w14:textId="0218791C" w:rsidR="00B304F7" w:rsidRPr="00D9627A" w:rsidRDefault="006F0387">
            <w:pPr>
              <w:jc w:val="center"/>
              <w:rPr>
                <w:rFonts w:ascii="Times New Roman" w:hAnsi="Times New Roman"/>
                <w:color w:val="000000" w:themeColor="text1"/>
                <w:sz w:val="20"/>
                <w:szCs w:val="20"/>
              </w:rPr>
            </w:pPr>
            <w:r w:rsidRPr="00D9627A">
              <w:rPr>
                <w:rFonts w:ascii="Times New Roman" w:hAnsi="Times New Roman"/>
                <w:color w:val="000000" w:themeColor="text1"/>
                <w:sz w:val="20"/>
                <w:szCs w:val="20"/>
              </w:rPr>
              <w:t>Tak</w:t>
            </w:r>
          </w:p>
        </w:tc>
        <w:tc>
          <w:tcPr>
            <w:tcW w:w="4039" w:type="dxa"/>
            <w:vAlign w:val="center"/>
          </w:tcPr>
          <w:p w14:paraId="76C511F4" w14:textId="77777777" w:rsidR="00B304F7" w:rsidRPr="00D9627A" w:rsidRDefault="00B304F7">
            <w:pPr>
              <w:suppressAutoHyphens w:val="0"/>
              <w:spacing w:after="0"/>
              <w:jc w:val="center"/>
              <w:textAlignment w:val="auto"/>
              <w:rPr>
                <w:rFonts w:ascii="Times New Roman" w:eastAsia="Arial Narrow" w:hAnsi="Times New Roman"/>
                <w:color w:val="000000" w:themeColor="text1"/>
                <w:sz w:val="20"/>
                <w:szCs w:val="20"/>
              </w:rPr>
            </w:pPr>
          </w:p>
        </w:tc>
      </w:tr>
      <w:tr w:rsidR="008A665D" w:rsidRPr="00D9627A" w14:paraId="641F51F8" w14:textId="77777777" w:rsidTr="000977B6">
        <w:trPr>
          <w:trHeight w:val="567"/>
        </w:trPr>
        <w:tc>
          <w:tcPr>
            <w:tcW w:w="851" w:type="dxa"/>
            <w:tcMar>
              <w:top w:w="0" w:type="dxa"/>
              <w:left w:w="108" w:type="dxa"/>
              <w:bottom w:w="0" w:type="dxa"/>
              <w:right w:w="108" w:type="dxa"/>
            </w:tcMar>
            <w:vAlign w:val="center"/>
          </w:tcPr>
          <w:p w14:paraId="729D0A89" w14:textId="77777777" w:rsidR="008A665D" w:rsidRPr="00D9627A" w:rsidRDefault="008A665D" w:rsidP="000977B6">
            <w:pPr>
              <w:pStyle w:val="Akapitzlist"/>
              <w:numPr>
                <w:ilvl w:val="0"/>
                <w:numId w:val="39"/>
              </w:numPr>
              <w:spacing w:after="0"/>
              <w:ind w:left="0"/>
              <w:jc w:val="center"/>
              <w:rPr>
                <w:rFonts w:ascii="Times New Roman" w:hAnsi="Times New Roman"/>
                <w:color w:val="000000" w:themeColor="text1"/>
                <w:sz w:val="20"/>
                <w:szCs w:val="20"/>
              </w:rPr>
            </w:pPr>
          </w:p>
        </w:tc>
        <w:tc>
          <w:tcPr>
            <w:tcW w:w="4536" w:type="dxa"/>
            <w:tcMar>
              <w:top w:w="0" w:type="dxa"/>
              <w:left w:w="108" w:type="dxa"/>
              <w:bottom w:w="0" w:type="dxa"/>
              <w:right w:w="108" w:type="dxa"/>
            </w:tcMar>
            <w:vAlign w:val="center"/>
          </w:tcPr>
          <w:p w14:paraId="0DAA2508" w14:textId="42860453" w:rsidR="008A665D" w:rsidRPr="00D9627A" w:rsidRDefault="00284E74" w:rsidP="00284E74">
            <w:pPr>
              <w:spacing w:before="60" w:after="60"/>
              <w:rPr>
                <w:rFonts w:ascii="Times New Roman" w:hAnsi="Times New Roman"/>
                <w:b/>
                <w:color w:val="000000"/>
                <w:sz w:val="20"/>
                <w:szCs w:val="20"/>
              </w:rPr>
            </w:pPr>
            <w:r w:rsidRPr="00D9627A">
              <w:rPr>
                <w:rFonts w:ascii="Times New Roman" w:hAnsi="Times New Roman"/>
                <w:color w:val="000000" w:themeColor="text1"/>
                <w:sz w:val="20"/>
                <w:szCs w:val="20"/>
              </w:rPr>
              <w:t>Możliwość przypisania kilku metod MFA dla jednego użytkownika.</w:t>
            </w:r>
          </w:p>
        </w:tc>
        <w:tc>
          <w:tcPr>
            <w:tcW w:w="1134" w:type="dxa"/>
            <w:vAlign w:val="center"/>
          </w:tcPr>
          <w:p w14:paraId="535B4FBD" w14:textId="13489D00" w:rsidR="008A665D" w:rsidRPr="00D9627A" w:rsidRDefault="00284E74">
            <w:pPr>
              <w:jc w:val="center"/>
              <w:rPr>
                <w:rFonts w:ascii="Times New Roman" w:hAnsi="Times New Roman"/>
                <w:sz w:val="20"/>
                <w:szCs w:val="20"/>
              </w:rPr>
            </w:pPr>
            <w:r w:rsidRPr="00D9627A">
              <w:rPr>
                <w:rFonts w:ascii="Times New Roman" w:hAnsi="Times New Roman"/>
                <w:color w:val="000000" w:themeColor="text1"/>
                <w:sz w:val="20"/>
                <w:szCs w:val="20"/>
              </w:rPr>
              <w:t>Tak</w:t>
            </w:r>
          </w:p>
        </w:tc>
        <w:tc>
          <w:tcPr>
            <w:tcW w:w="4039" w:type="dxa"/>
            <w:vAlign w:val="center"/>
          </w:tcPr>
          <w:p w14:paraId="710EE976" w14:textId="77777777" w:rsidR="008A665D" w:rsidRPr="00D9627A" w:rsidRDefault="008A665D">
            <w:pPr>
              <w:suppressAutoHyphens w:val="0"/>
              <w:spacing w:after="0"/>
              <w:jc w:val="center"/>
              <w:textAlignment w:val="auto"/>
              <w:rPr>
                <w:rFonts w:ascii="Times New Roman" w:eastAsia="Arial Narrow" w:hAnsi="Times New Roman"/>
                <w:color w:val="000000" w:themeColor="text1"/>
                <w:sz w:val="20"/>
                <w:szCs w:val="20"/>
              </w:rPr>
            </w:pPr>
          </w:p>
        </w:tc>
      </w:tr>
      <w:tr w:rsidR="008A665D" w:rsidRPr="00D9627A" w14:paraId="6C4C3B2C" w14:textId="77777777" w:rsidTr="000977B6">
        <w:trPr>
          <w:trHeight w:val="567"/>
        </w:trPr>
        <w:tc>
          <w:tcPr>
            <w:tcW w:w="851" w:type="dxa"/>
            <w:tcMar>
              <w:top w:w="0" w:type="dxa"/>
              <w:left w:w="108" w:type="dxa"/>
              <w:bottom w:w="0" w:type="dxa"/>
              <w:right w:w="108" w:type="dxa"/>
            </w:tcMar>
            <w:vAlign w:val="center"/>
          </w:tcPr>
          <w:p w14:paraId="2C2650E0" w14:textId="77777777" w:rsidR="008A665D" w:rsidRPr="00D9627A" w:rsidRDefault="008A665D" w:rsidP="000977B6">
            <w:pPr>
              <w:pStyle w:val="Akapitzlist"/>
              <w:numPr>
                <w:ilvl w:val="0"/>
                <w:numId w:val="39"/>
              </w:numPr>
              <w:spacing w:after="0"/>
              <w:ind w:left="0"/>
              <w:jc w:val="center"/>
              <w:rPr>
                <w:rFonts w:ascii="Times New Roman" w:hAnsi="Times New Roman"/>
                <w:color w:val="000000" w:themeColor="text1"/>
                <w:sz w:val="20"/>
                <w:szCs w:val="20"/>
              </w:rPr>
            </w:pPr>
          </w:p>
        </w:tc>
        <w:tc>
          <w:tcPr>
            <w:tcW w:w="4536" w:type="dxa"/>
            <w:tcMar>
              <w:top w:w="0" w:type="dxa"/>
              <w:left w:w="108" w:type="dxa"/>
              <w:bottom w:w="0" w:type="dxa"/>
              <w:right w:w="108" w:type="dxa"/>
            </w:tcMar>
            <w:vAlign w:val="center"/>
          </w:tcPr>
          <w:p w14:paraId="54F95D77" w14:textId="7E03BCDA" w:rsidR="008A665D" w:rsidRPr="00D9627A" w:rsidRDefault="009E16FF" w:rsidP="00284E74">
            <w:pPr>
              <w:spacing w:before="60" w:after="60"/>
              <w:rPr>
                <w:rFonts w:ascii="Times New Roman" w:hAnsi="Times New Roman"/>
                <w:bCs/>
                <w:sz w:val="20"/>
                <w:szCs w:val="20"/>
              </w:rPr>
            </w:pPr>
            <w:r w:rsidRPr="009E16FF">
              <w:rPr>
                <w:rFonts w:ascii="Times New Roman" w:eastAsia="Times New Roman" w:hAnsi="Times New Roman"/>
                <w:sz w:val="20"/>
                <w:szCs w:val="20"/>
              </w:rPr>
              <w:t>Rozwiązanie musi spełniać obowiązujące wymogi bezpieczeństwa i ochrony danych osobowych (RODO) oraz być zgodne z uznanymi standardami bezpieczeństwa informacji (np. ISO 27001, SOC 2 lub równoważne).</w:t>
            </w:r>
          </w:p>
        </w:tc>
        <w:tc>
          <w:tcPr>
            <w:tcW w:w="1134" w:type="dxa"/>
            <w:vAlign w:val="center"/>
          </w:tcPr>
          <w:p w14:paraId="7D8391FE" w14:textId="63BBB535" w:rsidR="008A665D" w:rsidRPr="00D9627A" w:rsidRDefault="00284E74">
            <w:pPr>
              <w:spacing w:before="60" w:after="60"/>
              <w:jc w:val="center"/>
              <w:rPr>
                <w:rFonts w:ascii="Times New Roman" w:hAnsi="Times New Roman"/>
                <w:color w:val="000000"/>
                <w:sz w:val="20"/>
                <w:szCs w:val="20"/>
              </w:rPr>
            </w:pPr>
            <w:r w:rsidRPr="00D9627A">
              <w:rPr>
                <w:rFonts w:ascii="Times New Roman" w:hAnsi="Times New Roman"/>
                <w:color w:val="000000" w:themeColor="text1"/>
                <w:sz w:val="20"/>
                <w:szCs w:val="20"/>
              </w:rPr>
              <w:t>Tak</w:t>
            </w:r>
          </w:p>
        </w:tc>
        <w:tc>
          <w:tcPr>
            <w:tcW w:w="4039" w:type="dxa"/>
            <w:vAlign w:val="center"/>
          </w:tcPr>
          <w:p w14:paraId="3B84AF77" w14:textId="77777777" w:rsidR="008A665D" w:rsidRPr="00D9627A" w:rsidRDefault="008A665D">
            <w:pPr>
              <w:suppressAutoHyphens w:val="0"/>
              <w:spacing w:after="0"/>
              <w:jc w:val="center"/>
              <w:textAlignment w:val="auto"/>
              <w:rPr>
                <w:rFonts w:ascii="Times New Roman" w:eastAsia="Arial Narrow" w:hAnsi="Times New Roman"/>
                <w:color w:val="000000" w:themeColor="text1"/>
                <w:sz w:val="20"/>
                <w:szCs w:val="20"/>
              </w:rPr>
            </w:pPr>
          </w:p>
        </w:tc>
      </w:tr>
      <w:tr w:rsidR="008A665D" w:rsidRPr="00D9627A" w14:paraId="1C8EECAF" w14:textId="77777777" w:rsidTr="000977B6">
        <w:trPr>
          <w:trHeight w:val="567"/>
        </w:trPr>
        <w:tc>
          <w:tcPr>
            <w:tcW w:w="851" w:type="dxa"/>
            <w:tcMar>
              <w:top w:w="0" w:type="dxa"/>
              <w:left w:w="108" w:type="dxa"/>
              <w:bottom w:w="0" w:type="dxa"/>
              <w:right w:w="108" w:type="dxa"/>
            </w:tcMar>
            <w:vAlign w:val="center"/>
          </w:tcPr>
          <w:p w14:paraId="43870A1C" w14:textId="77777777" w:rsidR="008A665D" w:rsidRPr="00D9627A" w:rsidRDefault="008A665D" w:rsidP="000977B6">
            <w:pPr>
              <w:pStyle w:val="Akapitzlist"/>
              <w:numPr>
                <w:ilvl w:val="0"/>
                <w:numId w:val="39"/>
              </w:numPr>
              <w:spacing w:after="0"/>
              <w:ind w:left="0"/>
              <w:jc w:val="center"/>
              <w:rPr>
                <w:rFonts w:ascii="Times New Roman" w:hAnsi="Times New Roman"/>
                <w:color w:val="000000" w:themeColor="text1"/>
                <w:sz w:val="20"/>
                <w:szCs w:val="20"/>
              </w:rPr>
            </w:pPr>
          </w:p>
        </w:tc>
        <w:tc>
          <w:tcPr>
            <w:tcW w:w="4536" w:type="dxa"/>
            <w:tcMar>
              <w:top w:w="0" w:type="dxa"/>
              <w:left w:w="108" w:type="dxa"/>
              <w:bottom w:w="0" w:type="dxa"/>
              <w:right w:w="108" w:type="dxa"/>
            </w:tcMar>
            <w:vAlign w:val="center"/>
          </w:tcPr>
          <w:p w14:paraId="7D3927CB" w14:textId="4A040D12" w:rsidR="00D169AA" w:rsidRDefault="00E45FF9" w:rsidP="00605E5C">
            <w:pPr>
              <w:spacing w:before="60" w:after="60"/>
              <w:rPr>
                <w:rFonts w:ascii="Times New Roman" w:eastAsia="Arial Narrow" w:hAnsi="Times New Roman"/>
                <w:color w:val="000000" w:themeColor="text1"/>
                <w:sz w:val="20"/>
                <w:szCs w:val="20"/>
              </w:rPr>
            </w:pPr>
            <w:r w:rsidRPr="00411456">
              <w:rPr>
                <w:rFonts w:ascii="Times New Roman" w:hAnsi="Times New Roman"/>
                <w:sz w:val="20"/>
                <w:szCs w:val="20"/>
              </w:rPr>
              <w:t xml:space="preserve">Wykonawca zapewni Zamawiającemu subskrypcję licencji o wymaganej funkcjonalności na okres 36 miesięcy od dnia uruchomienia </w:t>
            </w:r>
            <w:r w:rsidR="00753446" w:rsidRPr="00411456">
              <w:rPr>
                <w:rFonts w:ascii="Times New Roman" w:hAnsi="Times New Roman"/>
                <w:sz w:val="20"/>
                <w:szCs w:val="20"/>
              </w:rPr>
              <w:t>licencji podczas wdrożenia</w:t>
            </w:r>
            <w:r w:rsidRPr="00411456">
              <w:rPr>
                <w:rFonts w:ascii="Times New Roman" w:hAnsi="Times New Roman"/>
                <w:sz w:val="20"/>
                <w:szCs w:val="20"/>
              </w:rPr>
              <w:t>, z zachowaniem ciągłości ważności licencji.</w:t>
            </w:r>
            <w:r w:rsidRPr="00E45FF9">
              <w:rPr>
                <w:rFonts w:ascii="Times New Roman" w:hAnsi="Times New Roman"/>
                <w:color w:val="FF0000"/>
                <w:sz w:val="20"/>
                <w:szCs w:val="20"/>
              </w:rPr>
              <w:br/>
            </w:r>
            <w:r w:rsidRPr="0081686D">
              <w:rPr>
                <w:rFonts w:ascii="Times New Roman" w:hAnsi="Times New Roman"/>
                <w:sz w:val="20"/>
                <w:szCs w:val="20"/>
              </w:rPr>
              <w:t>Dopuszcza się realizację zamówienia w modelu subskrypcji odnawianej cyklicznie (np. rocznie), pod warunkiem zapewnienia nieprzerwanego dostępu do usług przez cały okres 36 miesięcy</w:t>
            </w:r>
            <w:r w:rsidR="0081686D" w:rsidRPr="0081686D">
              <w:rPr>
                <w:rFonts w:ascii="Times New Roman" w:hAnsi="Times New Roman"/>
                <w:sz w:val="20"/>
                <w:szCs w:val="20"/>
              </w:rPr>
              <w:t xml:space="preserve"> </w:t>
            </w:r>
            <w:r w:rsidR="009A39B6" w:rsidRPr="0081686D">
              <w:rPr>
                <w:rFonts w:ascii="Times New Roman" w:eastAsia="Arial Narrow" w:hAnsi="Times New Roman"/>
                <w:sz w:val="20"/>
                <w:szCs w:val="20"/>
              </w:rPr>
              <w:t>d</w:t>
            </w:r>
            <w:r w:rsidR="00D42952" w:rsidRPr="0081686D">
              <w:rPr>
                <w:rFonts w:ascii="Times New Roman" w:eastAsia="Arial Narrow" w:hAnsi="Times New Roman"/>
                <w:sz w:val="20"/>
                <w:szCs w:val="20"/>
              </w:rPr>
              <w:t xml:space="preserve">la </w:t>
            </w:r>
            <w:r w:rsidR="00B31765" w:rsidRPr="0081686D">
              <w:rPr>
                <w:rFonts w:ascii="Times New Roman" w:eastAsia="Arial Narrow" w:hAnsi="Times New Roman"/>
                <w:sz w:val="20"/>
                <w:szCs w:val="20"/>
              </w:rPr>
              <w:t xml:space="preserve">wymaganej </w:t>
            </w:r>
            <w:r w:rsidR="009A39B6" w:rsidRPr="0081686D">
              <w:rPr>
                <w:rFonts w:ascii="Times New Roman" w:eastAsia="Arial Narrow" w:hAnsi="Times New Roman"/>
                <w:sz w:val="20"/>
                <w:szCs w:val="20"/>
              </w:rPr>
              <w:t xml:space="preserve">ilości </w:t>
            </w:r>
            <w:r w:rsidR="0002402E" w:rsidRPr="0081686D">
              <w:rPr>
                <w:rFonts w:ascii="Times New Roman" w:eastAsia="Arial Narrow" w:hAnsi="Times New Roman"/>
                <w:sz w:val="20"/>
                <w:szCs w:val="20"/>
              </w:rPr>
              <w:t xml:space="preserve">2FA (maksymalnie </w:t>
            </w:r>
            <w:r w:rsidR="00D42952" w:rsidRPr="0081686D">
              <w:rPr>
                <w:rFonts w:ascii="Times New Roman" w:eastAsia="Arial Narrow" w:hAnsi="Times New Roman"/>
                <w:sz w:val="20"/>
                <w:szCs w:val="20"/>
              </w:rPr>
              <w:t>do 250 użytkowników</w:t>
            </w:r>
            <w:r w:rsidR="0002402E" w:rsidRPr="0081686D">
              <w:rPr>
                <w:rFonts w:ascii="Times New Roman" w:eastAsia="Arial Narrow" w:hAnsi="Times New Roman"/>
                <w:sz w:val="20"/>
                <w:szCs w:val="20"/>
              </w:rPr>
              <w:t>)</w:t>
            </w:r>
            <w:r w:rsidR="00227CD2" w:rsidRPr="0081686D">
              <w:rPr>
                <w:rFonts w:ascii="Times New Roman" w:eastAsia="Arial Narrow" w:hAnsi="Times New Roman"/>
                <w:sz w:val="20"/>
                <w:szCs w:val="20"/>
              </w:rPr>
              <w:t>.</w:t>
            </w:r>
          </w:p>
          <w:p w14:paraId="2E9BA938" w14:textId="256955D6" w:rsidR="00B23752" w:rsidRPr="00D9627A" w:rsidRDefault="00D169AA" w:rsidP="00605E5C">
            <w:pPr>
              <w:spacing w:before="60" w:after="60"/>
              <w:rPr>
                <w:rFonts w:ascii="Times New Roman" w:eastAsia="Arial Narrow" w:hAnsi="Times New Roman"/>
                <w:color w:val="000000" w:themeColor="text1"/>
                <w:sz w:val="20"/>
                <w:szCs w:val="20"/>
              </w:rPr>
            </w:pPr>
            <w:r>
              <w:rPr>
                <w:rFonts w:ascii="Times New Roman" w:eastAsia="Arial Narrow" w:hAnsi="Times New Roman"/>
                <w:color w:val="000000" w:themeColor="text1"/>
                <w:sz w:val="20"/>
                <w:szCs w:val="20"/>
              </w:rPr>
              <w:t xml:space="preserve">Potwierdzenie </w:t>
            </w:r>
            <w:r w:rsidR="00227CD2" w:rsidRPr="00D9627A">
              <w:rPr>
                <w:rFonts w:ascii="Times New Roman" w:eastAsia="Arial Narrow" w:hAnsi="Times New Roman"/>
                <w:color w:val="000000" w:themeColor="text1"/>
                <w:sz w:val="20"/>
                <w:szCs w:val="20"/>
              </w:rPr>
              <w:t xml:space="preserve"> </w:t>
            </w:r>
          </w:p>
        </w:tc>
        <w:tc>
          <w:tcPr>
            <w:tcW w:w="1134" w:type="dxa"/>
            <w:vAlign w:val="center"/>
          </w:tcPr>
          <w:p w14:paraId="24B7830A" w14:textId="62EB00C7" w:rsidR="008A665D" w:rsidRPr="00D9627A" w:rsidRDefault="00D42952">
            <w:pPr>
              <w:spacing w:before="60" w:after="60"/>
              <w:jc w:val="center"/>
              <w:rPr>
                <w:rFonts w:ascii="Times New Roman" w:hAnsi="Times New Roman"/>
                <w:color w:val="000000"/>
                <w:sz w:val="20"/>
                <w:szCs w:val="20"/>
              </w:rPr>
            </w:pPr>
            <w:r w:rsidRPr="00D9627A">
              <w:rPr>
                <w:rFonts w:ascii="Times New Roman" w:hAnsi="Times New Roman"/>
                <w:color w:val="000000"/>
                <w:sz w:val="20"/>
                <w:szCs w:val="20"/>
              </w:rPr>
              <w:t>Tak</w:t>
            </w:r>
            <w:r w:rsidR="00411456">
              <w:rPr>
                <w:rFonts w:ascii="Times New Roman" w:hAnsi="Times New Roman"/>
                <w:color w:val="000000"/>
                <w:sz w:val="20"/>
                <w:szCs w:val="20"/>
              </w:rPr>
              <w:t xml:space="preserve"> podać</w:t>
            </w:r>
          </w:p>
        </w:tc>
        <w:tc>
          <w:tcPr>
            <w:tcW w:w="4039" w:type="dxa"/>
            <w:vAlign w:val="center"/>
          </w:tcPr>
          <w:p w14:paraId="2F2AEB3A" w14:textId="63A5D405" w:rsidR="008A665D" w:rsidRPr="00D9627A" w:rsidRDefault="008A665D">
            <w:pPr>
              <w:suppressAutoHyphens w:val="0"/>
              <w:spacing w:after="0"/>
              <w:jc w:val="center"/>
              <w:textAlignment w:val="auto"/>
              <w:rPr>
                <w:rFonts w:ascii="Times New Roman" w:eastAsia="Arial Narrow" w:hAnsi="Times New Roman"/>
                <w:color w:val="000000" w:themeColor="text1"/>
                <w:sz w:val="20"/>
                <w:szCs w:val="20"/>
              </w:rPr>
            </w:pPr>
          </w:p>
        </w:tc>
      </w:tr>
      <w:tr w:rsidR="008A665D" w:rsidRPr="00D9627A" w14:paraId="5D974940" w14:textId="77777777" w:rsidTr="000977B6">
        <w:trPr>
          <w:trHeight w:val="567"/>
        </w:trPr>
        <w:tc>
          <w:tcPr>
            <w:tcW w:w="851" w:type="dxa"/>
            <w:tcMar>
              <w:top w:w="0" w:type="dxa"/>
              <w:left w:w="108" w:type="dxa"/>
              <w:bottom w:w="0" w:type="dxa"/>
              <w:right w:w="108" w:type="dxa"/>
            </w:tcMar>
            <w:vAlign w:val="center"/>
          </w:tcPr>
          <w:p w14:paraId="321ABC88" w14:textId="77777777" w:rsidR="008A665D" w:rsidRPr="004C6324" w:rsidRDefault="008A665D" w:rsidP="000977B6">
            <w:pPr>
              <w:pStyle w:val="Akapitzlist"/>
              <w:numPr>
                <w:ilvl w:val="0"/>
                <w:numId w:val="39"/>
              </w:numPr>
              <w:spacing w:after="0"/>
              <w:ind w:left="0"/>
              <w:jc w:val="center"/>
              <w:rPr>
                <w:rFonts w:ascii="Times New Roman" w:hAnsi="Times New Roman"/>
                <w:sz w:val="20"/>
                <w:szCs w:val="20"/>
              </w:rPr>
            </w:pPr>
          </w:p>
        </w:tc>
        <w:tc>
          <w:tcPr>
            <w:tcW w:w="4536" w:type="dxa"/>
            <w:tcMar>
              <w:top w:w="0" w:type="dxa"/>
              <w:left w:w="108" w:type="dxa"/>
              <w:bottom w:w="0" w:type="dxa"/>
              <w:right w:w="108" w:type="dxa"/>
            </w:tcMar>
            <w:vAlign w:val="center"/>
          </w:tcPr>
          <w:p w14:paraId="61A8E619" w14:textId="77777777" w:rsidR="0011294E" w:rsidRPr="004C6324" w:rsidRDefault="00277703" w:rsidP="006B34DD">
            <w:pPr>
              <w:spacing w:before="60" w:after="60"/>
              <w:rPr>
                <w:rFonts w:ascii="Times New Roman" w:hAnsi="Times New Roman"/>
                <w:bCs/>
                <w:sz w:val="20"/>
                <w:szCs w:val="20"/>
              </w:rPr>
            </w:pPr>
            <w:r w:rsidRPr="004C6324">
              <w:rPr>
                <w:rFonts w:ascii="Times New Roman" w:hAnsi="Times New Roman"/>
                <w:bCs/>
                <w:sz w:val="20"/>
                <w:szCs w:val="20"/>
              </w:rPr>
              <w:t>Wdrożenie</w:t>
            </w:r>
            <w:r w:rsidR="000604D8" w:rsidRPr="004C6324">
              <w:rPr>
                <w:rFonts w:ascii="Times New Roman" w:hAnsi="Times New Roman"/>
                <w:bCs/>
                <w:sz w:val="20"/>
                <w:szCs w:val="20"/>
              </w:rPr>
              <w:t>, instalacja</w:t>
            </w:r>
            <w:r w:rsidR="00434D3E" w:rsidRPr="004C6324">
              <w:rPr>
                <w:rFonts w:ascii="Times New Roman" w:hAnsi="Times New Roman"/>
                <w:bCs/>
                <w:sz w:val="20"/>
                <w:szCs w:val="20"/>
              </w:rPr>
              <w:t>:</w:t>
            </w:r>
          </w:p>
          <w:p w14:paraId="3326685A" w14:textId="79D6261B" w:rsidR="00434D3E" w:rsidRPr="004C6324" w:rsidRDefault="00434D3E" w:rsidP="006B34DD">
            <w:pPr>
              <w:pStyle w:val="Akapitzlist"/>
              <w:numPr>
                <w:ilvl w:val="0"/>
                <w:numId w:val="68"/>
              </w:numPr>
              <w:spacing w:before="60" w:after="60"/>
              <w:rPr>
                <w:rFonts w:ascii="Times New Roman" w:hAnsi="Times New Roman"/>
                <w:bCs/>
                <w:sz w:val="20"/>
                <w:szCs w:val="20"/>
              </w:rPr>
            </w:pPr>
            <w:r w:rsidRPr="004C6324">
              <w:rPr>
                <w:rFonts w:ascii="Times New Roman" w:hAnsi="Times New Roman"/>
                <w:bCs/>
                <w:sz w:val="20"/>
                <w:szCs w:val="20"/>
              </w:rPr>
              <w:t xml:space="preserve">wdrożenie MFA </w:t>
            </w:r>
            <w:r w:rsidR="00A5789F" w:rsidRPr="004C6324">
              <w:rPr>
                <w:rFonts w:ascii="Times New Roman" w:hAnsi="Times New Roman"/>
                <w:bCs/>
                <w:sz w:val="20"/>
                <w:szCs w:val="20"/>
              </w:rPr>
              <w:t>dla kont użytkowników</w:t>
            </w:r>
          </w:p>
          <w:p w14:paraId="785F239D" w14:textId="75A4CF43" w:rsidR="0002402E" w:rsidRPr="004C6324" w:rsidRDefault="39C34209" w:rsidP="008608AC">
            <w:pPr>
              <w:pStyle w:val="Akapitzlist"/>
              <w:numPr>
                <w:ilvl w:val="0"/>
                <w:numId w:val="68"/>
              </w:numPr>
              <w:spacing w:before="60" w:after="60"/>
              <w:rPr>
                <w:rFonts w:ascii="Times New Roman" w:hAnsi="Times New Roman"/>
                <w:bCs/>
                <w:sz w:val="20"/>
                <w:szCs w:val="20"/>
              </w:rPr>
            </w:pPr>
            <w:r w:rsidRPr="004C6324">
              <w:rPr>
                <w:rFonts w:ascii="Times New Roman" w:hAnsi="Times New Roman"/>
                <w:sz w:val="20"/>
                <w:szCs w:val="20"/>
              </w:rPr>
              <w:t>konfiguracja</w:t>
            </w:r>
            <w:r w:rsidR="43D74FCD" w:rsidRPr="004C6324">
              <w:rPr>
                <w:rFonts w:ascii="Times New Roman" w:hAnsi="Times New Roman"/>
                <w:sz w:val="20"/>
                <w:szCs w:val="20"/>
              </w:rPr>
              <w:t xml:space="preserve"> metody</w:t>
            </w:r>
            <w:r w:rsidRPr="004C6324">
              <w:rPr>
                <w:rFonts w:ascii="Times New Roman" w:hAnsi="Times New Roman"/>
                <w:sz w:val="20"/>
                <w:szCs w:val="20"/>
              </w:rPr>
              <w:t xml:space="preserve"> </w:t>
            </w:r>
            <w:r w:rsidR="4D3C4FFF" w:rsidRPr="004C6324">
              <w:rPr>
                <w:rFonts w:ascii="Times New Roman" w:hAnsi="Times New Roman"/>
                <w:sz w:val="20"/>
                <w:szCs w:val="20"/>
              </w:rPr>
              <w:t xml:space="preserve">MFA </w:t>
            </w:r>
            <w:r w:rsidR="74BAF25D" w:rsidRPr="004C6324">
              <w:rPr>
                <w:rFonts w:ascii="Times New Roman" w:hAnsi="Times New Roman"/>
                <w:sz w:val="20"/>
                <w:szCs w:val="20"/>
              </w:rPr>
              <w:t>dla grup użytkowników</w:t>
            </w:r>
          </w:p>
          <w:p w14:paraId="46BF87C5" w14:textId="2A212166" w:rsidR="00277703" w:rsidRPr="004C6324" w:rsidRDefault="01B4EAA4" w:rsidP="5F4E7F27">
            <w:pPr>
              <w:spacing w:before="60" w:after="0"/>
              <w:ind w:right="-192"/>
              <w:rPr>
                <w:rFonts w:ascii="Times New Roman" w:eastAsia="Times New Roman" w:hAnsi="Times New Roman"/>
                <w:sz w:val="20"/>
                <w:szCs w:val="20"/>
              </w:rPr>
            </w:pPr>
            <w:r w:rsidRPr="004C6324">
              <w:rPr>
                <w:rFonts w:ascii="Times New Roman" w:eastAsia="Times New Roman" w:hAnsi="Times New Roman"/>
                <w:sz w:val="20"/>
                <w:szCs w:val="20"/>
              </w:rPr>
              <w:t>Dotyczy: do 250 użytkowników</w:t>
            </w:r>
          </w:p>
        </w:tc>
        <w:tc>
          <w:tcPr>
            <w:tcW w:w="1134" w:type="dxa"/>
            <w:vAlign w:val="center"/>
          </w:tcPr>
          <w:p w14:paraId="3CC86CA7" w14:textId="67AE4C67" w:rsidR="008A665D" w:rsidRPr="00D9627A" w:rsidRDefault="0002402E">
            <w:pPr>
              <w:spacing w:before="60" w:after="60"/>
              <w:jc w:val="center"/>
              <w:rPr>
                <w:rFonts w:ascii="Times New Roman" w:hAnsi="Times New Roman"/>
                <w:color w:val="000000"/>
                <w:sz w:val="20"/>
                <w:szCs w:val="20"/>
              </w:rPr>
            </w:pPr>
            <w:r w:rsidRPr="00D9627A">
              <w:rPr>
                <w:rFonts w:ascii="Times New Roman" w:hAnsi="Times New Roman"/>
                <w:color w:val="000000"/>
                <w:sz w:val="20"/>
                <w:szCs w:val="20"/>
              </w:rPr>
              <w:t>Tak</w:t>
            </w:r>
          </w:p>
        </w:tc>
        <w:tc>
          <w:tcPr>
            <w:tcW w:w="4039" w:type="dxa"/>
            <w:vAlign w:val="center"/>
          </w:tcPr>
          <w:p w14:paraId="2E269436" w14:textId="77777777" w:rsidR="00245696" w:rsidRPr="00D9627A" w:rsidRDefault="00245696" w:rsidP="006B34DD">
            <w:pPr>
              <w:suppressAutoHyphens w:val="0"/>
              <w:spacing w:after="0"/>
              <w:jc w:val="center"/>
              <w:textAlignment w:val="auto"/>
              <w:rPr>
                <w:rFonts w:ascii="Times New Roman" w:eastAsia="Arial Narrow" w:hAnsi="Times New Roman"/>
                <w:color w:val="000000" w:themeColor="text1"/>
                <w:sz w:val="20"/>
                <w:szCs w:val="20"/>
              </w:rPr>
            </w:pPr>
          </w:p>
          <w:p w14:paraId="6FFD2592" w14:textId="06F8D378" w:rsidR="008A665D" w:rsidRPr="00D9627A" w:rsidRDefault="008A665D">
            <w:pPr>
              <w:suppressAutoHyphens w:val="0"/>
              <w:spacing w:after="0"/>
              <w:jc w:val="center"/>
              <w:textAlignment w:val="auto"/>
              <w:rPr>
                <w:rFonts w:ascii="Times New Roman" w:eastAsia="Arial Narrow" w:hAnsi="Times New Roman"/>
                <w:color w:val="000000" w:themeColor="text1"/>
                <w:sz w:val="20"/>
                <w:szCs w:val="20"/>
              </w:rPr>
            </w:pPr>
          </w:p>
        </w:tc>
      </w:tr>
      <w:tr w:rsidR="008A665D" w:rsidRPr="00D9627A" w14:paraId="5DAE1AFF" w14:textId="77777777" w:rsidTr="000977B6">
        <w:trPr>
          <w:trHeight w:val="567"/>
        </w:trPr>
        <w:tc>
          <w:tcPr>
            <w:tcW w:w="851" w:type="dxa"/>
            <w:tcMar>
              <w:top w:w="0" w:type="dxa"/>
              <w:left w:w="108" w:type="dxa"/>
              <w:bottom w:w="0" w:type="dxa"/>
              <w:right w:w="108" w:type="dxa"/>
            </w:tcMar>
            <w:vAlign w:val="center"/>
          </w:tcPr>
          <w:p w14:paraId="0FE1F5CB" w14:textId="77777777" w:rsidR="008A665D" w:rsidRPr="004C6324" w:rsidRDefault="008A665D" w:rsidP="000977B6">
            <w:pPr>
              <w:pStyle w:val="Akapitzlist"/>
              <w:numPr>
                <w:ilvl w:val="0"/>
                <w:numId w:val="39"/>
              </w:numPr>
              <w:spacing w:after="0"/>
              <w:ind w:left="0"/>
              <w:jc w:val="center"/>
              <w:rPr>
                <w:rFonts w:ascii="Times New Roman" w:hAnsi="Times New Roman"/>
                <w:sz w:val="20"/>
                <w:szCs w:val="20"/>
              </w:rPr>
            </w:pPr>
          </w:p>
        </w:tc>
        <w:tc>
          <w:tcPr>
            <w:tcW w:w="4536" w:type="dxa"/>
            <w:tcMar>
              <w:top w:w="0" w:type="dxa"/>
              <w:left w:w="108" w:type="dxa"/>
              <w:bottom w:w="0" w:type="dxa"/>
              <w:right w:w="108" w:type="dxa"/>
            </w:tcMar>
            <w:vAlign w:val="center"/>
          </w:tcPr>
          <w:p w14:paraId="6A9F228B" w14:textId="186D9F37" w:rsidR="008A665D" w:rsidRPr="004C6324" w:rsidRDefault="000D691D" w:rsidP="00D478CA">
            <w:pPr>
              <w:spacing w:before="60" w:after="60"/>
              <w:rPr>
                <w:rFonts w:ascii="Times New Roman" w:eastAsia="Times New Roman" w:hAnsi="Times New Roman"/>
                <w:sz w:val="20"/>
                <w:szCs w:val="20"/>
              </w:rPr>
            </w:pPr>
            <w:r w:rsidRPr="000D691D">
              <w:rPr>
                <w:rFonts w:ascii="Times New Roman" w:hAnsi="Times New Roman"/>
                <w:sz w:val="20"/>
                <w:szCs w:val="20"/>
              </w:rPr>
              <w:t xml:space="preserve">Dopuszcza się rekonfigurację obecnego środowiska pocztowego, wdrożenie rozwiązania typu </w:t>
            </w:r>
            <w:proofErr w:type="spellStart"/>
            <w:r w:rsidRPr="000D691D">
              <w:rPr>
                <w:rFonts w:ascii="Times New Roman" w:hAnsi="Times New Roman"/>
                <w:sz w:val="20"/>
                <w:szCs w:val="20"/>
              </w:rPr>
              <w:t>reverse</w:t>
            </w:r>
            <w:proofErr w:type="spellEnd"/>
            <w:r w:rsidRPr="000D691D">
              <w:rPr>
                <w:rFonts w:ascii="Times New Roman" w:hAnsi="Times New Roman"/>
                <w:sz w:val="20"/>
                <w:szCs w:val="20"/>
              </w:rPr>
              <w:t xml:space="preserve"> </w:t>
            </w:r>
            <w:proofErr w:type="spellStart"/>
            <w:r w:rsidRPr="000D691D">
              <w:rPr>
                <w:rFonts w:ascii="Times New Roman" w:hAnsi="Times New Roman"/>
                <w:sz w:val="20"/>
                <w:szCs w:val="20"/>
              </w:rPr>
              <w:t>proxy</w:t>
            </w:r>
            <w:proofErr w:type="spellEnd"/>
            <w:r w:rsidRPr="000D691D">
              <w:rPr>
                <w:rFonts w:ascii="Times New Roman" w:hAnsi="Times New Roman"/>
                <w:sz w:val="20"/>
                <w:szCs w:val="20"/>
              </w:rPr>
              <w:t>/</w:t>
            </w:r>
            <w:proofErr w:type="spellStart"/>
            <w:r w:rsidRPr="000D691D">
              <w:rPr>
                <w:rFonts w:ascii="Times New Roman" w:hAnsi="Times New Roman"/>
                <w:sz w:val="20"/>
                <w:szCs w:val="20"/>
              </w:rPr>
              <w:t>IdP</w:t>
            </w:r>
            <w:proofErr w:type="spellEnd"/>
            <w:r w:rsidRPr="000D691D">
              <w:rPr>
                <w:rFonts w:ascii="Times New Roman" w:hAnsi="Times New Roman"/>
                <w:sz w:val="20"/>
                <w:szCs w:val="20"/>
              </w:rPr>
              <w:t xml:space="preserve"> lub migrację do środowiska wspierającego MFA, pod warunkiem zachowania funkcjonalności systemu poczty oraz integracji z istniejącą infrastrukturą</w:t>
            </w:r>
            <w:r w:rsidR="00D478CA">
              <w:rPr>
                <w:rFonts w:ascii="Times New Roman" w:hAnsi="Times New Roman"/>
                <w:sz w:val="20"/>
                <w:szCs w:val="20"/>
              </w:rPr>
              <w:t xml:space="preserve">. </w:t>
            </w:r>
            <w:r w:rsidR="23AF471C" w:rsidRPr="004C6324">
              <w:rPr>
                <w:rFonts w:ascii="Times New Roman" w:eastAsia="Times New Roman" w:hAnsi="Times New Roman"/>
                <w:sz w:val="20"/>
                <w:szCs w:val="20"/>
              </w:rPr>
              <w:t>Dotyczy: do 250 użytkowników</w:t>
            </w:r>
          </w:p>
        </w:tc>
        <w:tc>
          <w:tcPr>
            <w:tcW w:w="1134" w:type="dxa"/>
            <w:vAlign w:val="center"/>
          </w:tcPr>
          <w:p w14:paraId="75FD185E" w14:textId="5B79E9CA" w:rsidR="008A665D" w:rsidRPr="00D9627A" w:rsidRDefault="00617BDA">
            <w:pPr>
              <w:spacing w:before="60" w:after="60"/>
              <w:jc w:val="center"/>
              <w:rPr>
                <w:rFonts w:ascii="Times New Roman" w:hAnsi="Times New Roman"/>
                <w:color w:val="000000"/>
                <w:sz w:val="20"/>
                <w:szCs w:val="20"/>
              </w:rPr>
            </w:pPr>
            <w:r w:rsidRPr="00D9627A">
              <w:rPr>
                <w:rFonts w:ascii="Times New Roman" w:hAnsi="Times New Roman"/>
                <w:color w:val="000000"/>
                <w:sz w:val="20"/>
                <w:szCs w:val="20"/>
              </w:rPr>
              <w:t>Tak</w:t>
            </w:r>
          </w:p>
        </w:tc>
        <w:tc>
          <w:tcPr>
            <w:tcW w:w="4039" w:type="dxa"/>
            <w:vAlign w:val="center"/>
          </w:tcPr>
          <w:p w14:paraId="099CC13E" w14:textId="05F6F3EA" w:rsidR="008A665D" w:rsidRPr="00D9627A" w:rsidRDefault="008A665D">
            <w:pPr>
              <w:suppressAutoHyphens w:val="0"/>
              <w:spacing w:after="0"/>
              <w:jc w:val="center"/>
              <w:textAlignment w:val="auto"/>
              <w:rPr>
                <w:rFonts w:ascii="Times New Roman" w:eastAsia="Arial Narrow" w:hAnsi="Times New Roman"/>
                <w:color w:val="000000" w:themeColor="text1"/>
                <w:sz w:val="20"/>
                <w:szCs w:val="20"/>
              </w:rPr>
            </w:pPr>
          </w:p>
        </w:tc>
      </w:tr>
      <w:tr w:rsidR="00B62FD8" w:rsidRPr="00D9627A" w14:paraId="3BA55DE5" w14:textId="77777777" w:rsidTr="000977B6">
        <w:trPr>
          <w:trHeight w:val="567"/>
        </w:trPr>
        <w:tc>
          <w:tcPr>
            <w:tcW w:w="851" w:type="dxa"/>
            <w:tcMar>
              <w:top w:w="0" w:type="dxa"/>
              <w:left w:w="108" w:type="dxa"/>
              <w:bottom w:w="0" w:type="dxa"/>
              <w:right w:w="108" w:type="dxa"/>
            </w:tcMar>
            <w:vAlign w:val="center"/>
          </w:tcPr>
          <w:p w14:paraId="7B4EA0AB" w14:textId="77777777" w:rsidR="00B62FD8" w:rsidRPr="004C6324" w:rsidRDefault="00B62FD8" w:rsidP="000977B6">
            <w:pPr>
              <w:pStyle w:val="Akapitzlist"/>
              <w:numPr>
                <w:ilvl w:val="0"/>
                <w:numId w:val="39"/>
              </w:numPr>
              <w:spacing w:after="0"/>
              <w:ind w:left="0"/>
              <w:jc w:val="center"/>
              <w:rPr>
                <w:rFonts w:ascii="Times New Roman" w:hAnsi="Times New Roman"/>
                <w:sz w:val="20"/>
                <w:szCs w:val="20"/>
              </w:rPr>
            </w:pPr>
          </w:p>
        </w:tc>
        <w:tc>
          <w:tcPr>
            <w:tcW w:w="4536" w:type="dxa"/>
            <w:tcMar>
              <w:top w:w="0" w:type="dxa"/>
              <w:left w:w="108" w:type="dxa"/>
              <w:bottom w:w="0" w:type="dxa"/>
              <w:right w:w="108" w:type="dxa"/>
            </w:tcMar>
            <w:vAlign w:val="center"/>
          </w:tcPr>
          <w:p w14:paraId="1276BFE0" w14:textId="2A0E1A47" w:rsidR="00B62FD8" w:rsidRPr="004C6324" w:rsidRDefault="000D691D" w:rsidP="5F4E7F27">
            <w:pPr>
              <w:spacing w:before="60" w:after="0"/>
              <w:ind w:right="-192"/>
              <w:rPr>
                <w:rFonts w:ascii="Times New Roman" w:eastAsia="Times New Roman" w:hAnsi="Times New Roman"/>
                <w:sz w:val="20"/>
                <w:szCs w:val="20"/>
              </w:rPr>
            </w:pPr>
            <w:r w:rsidRPr="000D691D">
              <w:rPr>
                <w:rFonts w:ascii="Times New Roman" w:hAnsi="Times New Roman"/>
                <w:sz w:val="20"/>
                <w:szCs w:val="20"/>
              </w:rPr>
              <w:t>Rozwiązanie musi umożliwiać integrację z posiadanym systemem ochrony poczty (</w:t>
            </w:r>
            <w:proofErr w:type="spellStart"/>
            <w:r w:rsidRPr="000D691D">
              <w:rPr>
                <w:rFonts w:ascii="Times New Roman" w:hAnsi="Times New Roman"/>
                <w:sz w:val="20"/>
                <w:szCs w:val="20"/>
              </w:rPr>
              <w:t>FortiMail</w:t>
            </w:r>
            <w:proofErr w:type="spellEnd"/>
            <w:r w:rsidRPr="000D691D">
              <w:rPr>
                <w:rFonts w:ascii="Times New Roman" w:hAnsi="Times New Roman"/>
                <w:sz w:val="20"/>
                <w:szCs w:val="20"/>
              </w:rPr>
              <w:t xml:space="preserve"> 200F) poprzez standardowe mechanizmy uwierzytelniania (np. LDAP, SAML, RADIUS, API) bez wymogu stosowania rozwiązania tego samego producenta.</w:t>
            </w:r>
            <w:r w:rsidR="00D478CA">
              <w:rPr>
                <w:rFonts w:ascii="Times New Roman" w:hAnsi="Times New Roman"/>
                <w:sz w:val="20"/>
                <w:szCs w:val="20"/>
              </w:rPr>
              <w:t xml:space="preserve"> </w:t>
            </w:r>
            <w:r w:rsidR="7D846821" w:rsidRPr="004C6324">
              <w:rPr>
                <w:rFonts w:ascii="Times New Roman" w:eastAsia="Times New Roman" w:hAnsi="Times New Roman"/>
                <w:sz w:val="20"/>
                <w:szCs w:val="20"/>
              </w:rPr>
              <w:t>Dotyczy: do 250 użytkowników</w:t>
            </w:r>
          </w:p>
        </w:tc>
        <w:tc>
          <w:tcPr>
            <w:tcW w:w="1134" w:type="dxa"/>
            <w:vAlign w:val="center"/>
          </w:tcPr>
          <w:p w14:paraId="70ABC2AC" w14:textId="51BBC342" w:rsidR="00B62FD8" w:rsidRPr="00D9627A" w:rsidRDefault="00617BDA" w:rsidP="00B62FD8">
            <w:pPr>
              <w:spacing w:before="60" w:after="60"/>
              <w:jc w:val="center"/>
              <w:rPr>
                <w:rFonts w:ascii="Times New Roman" w:hAnsi="Times New Roman"/>
                <w:color w:val="000000"/>
                <w:sz w:val="20"/>
                <w:szCs w:val="20"/>
              </w:rPr>
            </w:pPr>
            <w:r w:rsidRPr="00D9627A">
              <w:rPr>
                <w:rFonts w:ascii="Times New Roman" w:hAnsi="Times New Roman"/>
                <w:color w:val="000000"/>
                <w:sz w:val="20"/>
                <w:szCs w:val="20"/>
              </w:rPr>
              <w:t>Tak</w:t>
            </w:r>
          </w:p>
        </w:tc>
        <w:tc>
          <w:tcPr>
            <w:tcW w:w="4039" w:type="dxa"/>
            <w:vAlign w:val="center"/>
          </w:tcPr>
          <w:p w14:paraId="08583992" w14:textId="0AD33806" w:rsidR="00B62FD8" w:rsidRPr="00D9627A" w:rsidRDefault="00B62FD8" w:rsidP="00B62FD8">
            <w:pPr>
              <w:suppressAutoHyphens w:val="0"/>
              <w:spacing w:after="0"/>
              <w:jc w:val="center"/>
              <w:textAlignment w:val="auto"/>
              <w:rPr>
                <w:rFonts w:ascii="Times New Roman" w:eastAsia="Arial Narrow" w:hAnsi="Times New Roman"/>
                <w:color w:val="000000" w:themeColor="text1"/>
                <w:sz w:val="20"/>
                <w:szCs w:val="20"/>
              </w:rPr>
            </w:pPr>
          </w:p>
        </w:tc>
      </w:tr>
      <w:tr w:rsidR="00B62FD8" w:rsidRPr="00D9627A" w14:paraId="5B7BDF7A" w14:textId="77777777" w:rsidTr="000977B6">
        <w:trPr>
          <w:trHeight w:val="567"/>
        </w:trPr>
        <w:tc>
          <w:tcPr>
            <w:tcW w:w="851" w:type="dxa"/>
            <w:tcMar>
              <w:top w:w="0" w:type="dxa"/>
              <w:left w:w="108" w:type="dxa"/>
              <w:bottom w:w="0" w:type="dxa"/>
              <w:right w:w="108" w:type="dxa"/>
            </w:tcMar>
            <w:vAlign w:val="center"/>
          </w:tcPr>
          <w:p w14:paraId="182436F7" w14:textId="77777777" w:rsidR="00B62FD8" w:rsidRPr="004C6324" w:rsidRDefault="00B62FD8" w:rsidP="000977B6">
            <w:pPr>
              <w:pStyle w:val="Akapitzlist"/>
              <w:numPr>
                <w:ilvl w:val="0"/>
                <w:numId w:val="39"/>
              </w:numPr>
              <w:spacing w:after="0"/>
              <w:ind w:left="0"/>
              <w:jc w:val="center"/>
              <w:rPr>
                <w:rFonts w:ascii="Times New Roman" w:hAnsi="Times New Roman"/>
                <w:sz w:val="20"/>
                <w:szCs w:val="20"/>
              </w:rPr>
            </w:pPr>
          </w:p>
        </w:tc>
        <w:tc>
          <w:tcPr>
            <w:tcW w:w="4536" w:type="dxa"/>
            <w:tcMar>
              <w:top w:w="0" w:type="dxa"/>
              <w:left w:w="108" w:type="dxa"/>
              <w:bottom w:w="0" w:type="dxa"/>
              <w:right w:w="108" w:type="dxa"/>
            </w:tcMar>
            <w:vAlign w:val="center"/>
          </w:tcPr>
          <w:p w14:paraId="405D5BCD" w14:textId="33EE23C3" w:rsidR="00B62FD8" w:rsidRPr="004C6324" w:rsidRDefault="006D3324" w:rsidP="00B62FD8">
            <w:pPr>
              <w:spacing w:before="60" w:after="60"/>
              <w:rPr>
                <w:rFonts w:ascii="Times New Roman" w:hAnsi="Times New Roman"/>
                <w:strike/>
                <w:sz w:val="20"/>
                <w:szCs w:val="20"/>
              </w:rPr>
            </w:pPr>
            <w:r w:rsidRPr="004C6324">
              <w:rPr>
                <w:rFonts w:ascii="Times New Roman" w:hAnsi="Times New Roman"/>
                <w:sz w:val="20"/>
                <w:szCs w:val="20"/>
              </w:rPr>
              <w:t xml:space="preserve">Możliwość wykorzystania </w:t>
            </w:r>
            <w:r w:rsidR="008C1277" w:rsidRPr="004C6324">
              <w:rPr>
                <w:rFonts w:ascii="Times New Roman" w:hAnsi="Times New Roman"/>
                <w:sz w:val="20"/>
                <w:szCs w:val="20"/>
              </w:rPr>
              <w:t>wdrożonego rozwiązania</w:t>
            </w:r>
            <w:r w:rsidR="007079E5" w:rsidRPr="004C6324">
              <w:rPr>
                <w:rFonts w:ascii="Times New Roman" w:hAnsi="Times New Roman"/>
                <w:sz w:val="20"/>
                <w:szCs w:val="20"/>
              </w:rPr>
              <w:t xml:space="preserve"> MFA do połączeń </w:t>
            </w:r>
            <w:r w:rsidR="00B62FD8" w:rsidRPr="004C6324">
              <w:rPr>
                <w:rFonts w:ascii="Times New Roman" w:hAnsi="Times New Roman"/>
                <w:sz w:val="20"/>
                <w:szCs w:val="20"/>
              </w:rPr>
              <w:t xml:space="preserve">VPN (jedno </w:t>
            </w:r>
            <w:r w:rsidR="008C1277" w:rsidRPr="004C6324">
              <w:rPr>
                <w:rFonts w:ascii="Times New Roman" w:hAnsi="Times New Roman"/>
                <w:bCs/>
                <w:sz w:val="20"/>
                <w:szCs w:val="20"/>
              </w:rPr>
              <w:t>MFA</w:t>
            </w:r>
            <w:r w:rsidR="00B62FD8" w:rsidRPr="004C6324">
              <w:rPr>
                <w:rFonts w:ascii="Times New Roman" w:hAnsi="Times New Roman"/>
                <w:sz w:val="20"/>
                <w:szCs w:val="20"/>
              </w:rPr>
              <w:t xml:space="preserve"> dla poczty i opcjonalnie wykorzystane także do zdalnego dostępu VPN)</w:t>
            </w:r>
            <w:r w:rsidR="00D924D2" w:rsidRPr="004C6324">
              <w:rPr>
                <w:rFonts w:ascii="Times New Roman" w:hAnsi="Times New Roman"/>
                <w:sz w:val="20"/>
                <w:szCs w:val="20"/>
              </w:rPr>
              <w:t>.</w:t>
            </w:r>
          </w:p>
        </w:tc>
        <w:tc>
          <w:tcPr>
            <w:tcW w:w="1134" w:type="dxa"/>
            <w:vAlign w:val="center"/>
          </w:tcPr>
          <w:p w14:paraId="5897988B" w14:textId="2B326AAF" w:rsidR="00B62FD8" w:rsidRPr="00D9627A" w:rsidRDefault="00617BDA" w:rsidP="00B62FD8">
            <w:pPr>
              <w:spacing w:before="60" w:after="60"/>
              <w:jc w:val="center"/>
              <w:rPr>
                <w:rFonts w:ascii="Times New Roman" w:hAnsi="Times New Roman"/>
                <w:color w:val="000000"/>
                <w:sz w:val="20"/>
                <w:szCs w:val="20"/>
              </w:rPr>
            </w:pPr>
            <w:r w:rsidRPr="00D9627A">
              <w:rPr>
                <w:rFonts w:ascii="Times New Roman" w:hAnsi="Times New Roman"/>
                <w:color w:val="000000"/>
                <w:sz w:val="20"/>
                <w:szCs w:val="20"/>
              </w:rPr>
              <w:t>Tak</w:t>
            </w:r>
          </w:p>
        </w:tc>
        <w:tc>
          <w:tcPr>
            <w:tcW w:w="4039" w:type="dxa"/>
            <w:vAlign w:val="center"/>
          </w:tcPr>
          <w:p w14:paraId="4AC3FADD" w14:textId="77777777" w:rsidR="00B62FD8" w:rsidRPr="00D9627A" w:rsidRDefault="00B62FD8" w:rsidP="00B62FD8">
            <w:pPr>
              <w:suppressAutoHyphens w:val="0"/>
              <w:spacing w:after="0"/>
              <w:jc w:val="center"/>
              <w:textAlignment w:val="auto"/>
              <w:rPr>
                <w:rFonts w:ascii="Times New Roman" w:eastAsia="Arial Narrow" w:hAnsi="Times New Roman"/>
                <w:color w:val="000000" w:themeColor="text1"/>
                <w:sz w:val="20"/>
                <w:szCs w:val="20"/>
              </w:rPr>
            </w:pPr>
          </w:p>
        </w:tc>
      </w:tr>
      <w:tr w:rsidR="00B62FD8" w:rsidRPr="00D9627A" w14:paraId="3CA20008" w14:textId="77777777" w:rsidTr="000977B6">
        <w:trPr>
          <w:trHeight w:val="567"/>
        </w:trPr>
        <w:tc>
          <w:tcPr>
            <w:tcW w:w="851" w:type="dxa"/>
            <w:tcMar>
              <w:top w:w="0" w:type="dxa"/>
              <w:left w:w="108" w:type="dxa"/>
              <w:bottom w:w="0" w:type="dxa"/>
              <w:right w:w="108" w:type="dxa"/>
            </w:tcMar>
            <w:vAlign w:val="center"/>
          </w:tcPr>
          <w:p w14:paraId="0C560422" w14:textId="77777777" w:rsidR="00B62FD8" w:rsidRPr="004C6324" w:rsidRDefault="00B62FD8" w:rsidP="000977B6">
            <w:pPr>
              <w:pStyle w:val="Akapitzlist"/>
              <w:numPr>
                <w:ilvl w:val="0"/>
                <w:numId w:val="39"/>
              </w:numPr>
              <w:spacing w:after="0"/>
              <w:ind w:left="0"/>
              <w:jc w:val="center"/>
              <w:rPr>
                <w:rFonts w:ascii="Times New Roman" w:hAnsi="Times New Roman"/>
                <w:sz w:val="20"/>
                <w:szCs w:val="20"/>
              </w:rPr>
            </w:pPr>
          </w:p>
        </w:tc>
        <w:tc>
          <w:tcPr>
            <w:tcW w:w="4536" w:type="dxa"/>
            <w:tcMar>
              <w:top w:w="0" w:type="dxa"/>
              <w:left w:w="108" w:type="dxa"/>
              <w:bottom w:w="0" w:type="dxa"/>
              <w:right w:w="108" w:type="dxa"/>
            </w:tcMar>
            <w:vAlign w:val="center"/>
          </w:tcPr>
          <w:p w14:paraId="5AE947B2" w14:textId="2BFEE7D2" w:rsidR="00B62FD8" w:rsidRPr="004C6324" w:rsidRDefault="001D14A1" w:rsidP="00687E1B">
            <w:pPr>
              <w:spacing w:before="60" w:after="60"/>
              <w:rPr>
                <w:rFonts w:ascii="Times New Roman" w:hAnsi="Times New Roman"/>
                <w:bCs/>
                <w:sz w:val="20"/>
                <w:szCs w:val="20"/>
              </w:rPr>
            </w:pPr>
            <w:r w:rsidRPr="004C6324">
              <w:rPr>
                <w:rFonts w:ascii="Times New Roman" w:hAnsi="Times New Roman"/>
                <w:bCs/>
                <w:sz w:val="20"/>
                <w:szCs w:val="20"/>
              </w:rPr>
              <w:t xml:space="preserve">Zaproponowane rozwiązanie </w:t>
            </w:r>
            <w:r w:rsidR="00517F76" w:rsidRPr="004C6324">
              <w:rPr>
                <w:rFonts w:ascii="Times New Roman" w:hAnsi="Times New Roman"/>
                <w:bCs/>
                <w:sz w:val="20"/>
                <w:szCs w:val="20"/>
              </w:rPr>
              <w:t>nie może powodować konfliktów</w:t>
            </w:r>
            <w:r w:rsidR="00753B18" w:rsidRPr="004C6324">
              <w:rPr>
                <w:rFonts w:ascii="Times New Roman" w:hAnsi="Times New Roman"/>
                <w:bCs/>
                <w:sz w:val="20"/>
                <w:szCs w:val="20"/>
              </w:rPr>
              <w:t>, powinno</w:t>
            </w:r>
            <w:r w:rsidR="00687E1B" w:rsidRPr="004C6324">
              <w:rPr>
                <w:rFonts w:ascii="Times New Roman" w:hAnsi="Times New Roman"/>
                <w:bCs/>
                <w:sz w:val="20"/>
                <w:szCs w:val="20"/>
              </w:rPr>
              <w:t xml:space="preserve"> </w:t>
            </w:r>
            <w:r w:rsidR="00517F76" w:rsidRPr="004C6324">
              <w:rPr>
                <w:rFonts w:ascii="Times New Roman" w:hAnsi="Times New Roman"/>
                <w:bCs/>
                <w:sz w:val="20"/>
                <w:szCs w:val="20"/>
              </w:rPr>
              <w:t>współistnieć bez zakłóceń</w:t>
            </w:r>
            <w:r w:rsidR="00A934D5" w:rsidRPr="004C6324">
              <w:rPr>
                <w:rFonts w:ascii="Times New Roman" w:hAnsi="Times New Roman"/>
                <w:bCs/>
                <w:sz w:val="20"/>
                <w:szCs w:val="20"/>
              </w:rPr>
              <w:t xml:space="preserve"> z posiadanym</w:t>
            </w:r>
            <w:r w:rsidR="009D346B" w:rsidRPr="004C6324">
              <w:rPr>
                <w:rFonts w:ascii="Times New Roman" w:hAnsi="Times New Roman"/>
                <w:bCs/>
                <w:sz w:val="20"/>
                <w:szCs w:val="20"/>
              </w:rPr>
              <w:t xml:space="preserve">, przedłużanym oraz </w:t>
            </w:r>
            <w:r w:rsidR="00687E1B" w:rsidRPr="004C6324">
              <w:rPr>
                <w:rFonts w:ascii="Times New Roman" w:hAnsi="Times New Roman"/>
                <w:bCs/>
                <w:sz w:val="20"/>
                <w:szCs w:val="20"/>
              </w:rPr>
              <w:t>rozbudowywanym</w:t>
            </w:r>
            <w:r w:rsidR="008B33AA" w:rsidRPr="004C6324">
              <w:rPr>
                <w:rFonts w:ascii="Times New Roman" w:hAnsi="Times New Roman"/>
                <w:bCs/>
                <w:sz w:val="20"/>
                <w:szCs w:val="20"/>
              </w:rPr>
              <w:t xml:space="preserve"> </w:t>
            </w:r>
            <w:r w:rsidR="00A934D5" w:rsidRPr="004C6324">
              <w:rPr>
                <w:rFonts w:ascii="Times New Roman" w:hAnsi="Times New Roman"/>
                <w:bCs/>
                <w:sz w:val="20"/>
                <w:szCs w:val="20"/>
              </w:rPr>
              <w:t xml:space="preserve">przez Zamawiającego Oprogramowaniem </w:t>
            </w:r>
            <w:r w:rsidR="006D375F" w:rsidRPr="004C6324">
              <w:rPr>
                <w:rFonts w:ascii="Times New Roman" w:hAnsi="Times New Roman"/>
                <w:bCs/>
                <w:sz w:val="20"/>
                <w:szCs w:val="20"/>
              </w:rPr>
              <w:t>Antywirusowym</w:t>
            </w:r>
            <w:r w:rsidR="007F08A4" w:rsidRPr="004C6324">
              <w:rPr>
                <w:rFonts w:ascii="Times New Roman" w:hAnsi="Times New Roman"/>
                <w:bCs/>
                <w:sz w:val="20"/>
                <w:szCs w:val="20"/>
              </w:rPr>
              <w:t xml:space="preserve">/EDR </w:t>
            </w:r>
            <w:proofErr w:type="spellStart"/>
            <w:r w:rsidR="00A934D5" w:rsidRPr="004C6324">
              <w:rPr>
                <w:rFonts w:ascii="Times New Roman" w:hAnsi="Times New Roman"/>
                <w:bCs/>
                <w:sz w:val="20"/>
                <w:szCs w:val="20"/>
              </w:rPr>
              <w:t>Bitdefender</w:t>
            </w:r>
            <w:proofErr w:type="spellEnd"/>
            <w:r w:rsidR="00F52BCC" w:rsidRPr="004C6324">
              <w:rPr>
                <w:rFonts w:ascii="Times New Roman" w:hAnsi="Times New Roman"/>
                <w:bCs/>
                <w:sz w:val="20"/>
                <w:szCs w:val="20"/>
              </w:rPr>
              <w:t xml:space="preserve"> </w:t>
            </w:r>
            <w:r w:rsidR="00F52BCC" w:rsidRPr="004C6324">
              <w:rPr>
                <w:rFonts w:ascii="Times New Roman" w:hAnsi="Times New Roman"/>
                <w:sz w:val="20"/>
                <w:szCs w:val="20"/>
              </w:rPr>
              <w:t>(oferowanym w części 1</w:t>
            </w:r>
            <w:r w:rsidR="00617BDA" w:rsidRPr="004C6324">
              <w:rPr>
                <w:rFonts w:ascii="Times New Roman" w:hAnsi="Times New Roman"/>
                <w:sz w:val="20"/>
                <w:szCs w:val="20"/>
              </w:rPr>
              <w:t>d</w:t>
            </w:r>
            <w:r w:rsidR="00F52BCC" w:rsidRPr="004C6324">
              <w:rPr>
                <w:rFonts w:ascii="Times New Roman" w:hAnsi="Times New Roman"/>
                <w:sz w:val="20"/>
                <w:szCs w:val="20"/>
              </w:rPr>
              <w:t>).</w:t>
            </w:r>
          </w:p>
        </w:tc>
        <w:tc>
          <w:tcPr>
            <w:tcW w:w="1134" w:type="dxa"/>
            <w:vAlign w:val="center"/>
          </w:tcPr>
          <w:p w14:paraId="42704C1C" w14:textId="5AC5196E" w:rsidR="00B62FD8" w:rsidRPr="00D9627A" w:rsidRDefault="00617BDA" w:rsidP="00B62FD8">
            <w:pPr>
              <w:spacing w:before="60" w:after="60"/>
              <w:jc w:val="center"/>
              <w:rPr>
                <w:rFonts w:ascii="Times New Roman" w:hAnsi="Times New Roman"/>
                <w:color w:val="000000"/>
                <w:sz w:val="20"/>
                <w:szCs w:val="20"/>
              </w:rPr>
            </w:pPr>
            <w:r w:rsidRPr="00D9627A">
              <w:rPr>
                <w:rFonts w:ascii="Times New Roman" w:hAnsi="Times New Roman"/>
                <w:color w:val="000000"/>
                <w:sz w:val="20"/>
                <w:szCs w:val="20"/>
              </w:rPr>
              <w:t>Tak</w:t>
            </w:r>
          </w:p>
        </w:tc>
        <w:tc>
          <w:tcPr>
            <w:tcW w:w="4039" w:type="dxa"/>
            <w:vAlign w:val="center"/>
          </w:tcPr>
          <w:p w14:paraId="69249CD8" w14:textId="77777777" w:rsidR="00B62FD8" w:rsidRPr="00D9627A" w:rsidRDefault="00B62FD8" w:rsidP="00B62FD8">
            <w:pPr>
              <w:suppressAutoHyphens w:val="0"/>
              <w:spacing w:after="0"/>
              <w:jc w:val="center"/>
              <w:textAlignment w:val="auto"/>
              <w:rPr>
                <w:rFonts w:ascii="Times New Roman" w:eastAsia="Arial Narrow" w:hAnsi="Times New Roman"/>
                <w:color w:val="000000" w:themeColor="text1"/>
                <w:sz w:val="20"/>
                <w:szCs w:val="20"/>
              </w:rPr>
            </w:pPr>
          </w:p>
        </w:tc>
      </w:tr>
    </w:tbl>
    <w:p w14:paraId="204894D8" w14:textId="4B9FAD7F" w:rsidR="002C67C5" w:rsidRDefault="002C67C5" w:rsidP="008A665D">
      <w:pPr>
        <w:spacing w:after="0" w:line="276" w:lineRule="auto"/>
        <w:jc w:val="center"/>
        <w:rPr>
          <w:rFonts w:ascii="Times New Roman" w:hAnsi="Times New Roman"/>
        </w:rPr>
      </w:pPr>
    </w:p>
    <w:p w14:paraId="47CFBD00" w14:textId="77777777" w:rsidR="002C67C5" w:rsidRDefault="002C67C5">
      <w:pPr>
        <w:suppressAutoHyphens w:val="0"/>
        <w:autoSpaceDN/>
        <w:spacing w:after="0"/>
        <w:textAlignment w:val="auto"/>
        <w:rPr>
          <w:rFonts w:ascii="Times New Roman" w:hAnsi="Times New Roman"/>
        </w:rPr>
      </w:pPr>
      <w:r>
        <w:rPr>
          <w:rFonts w:ascii="Times New Roman" w:hAnsi="Times New Roman"/>
        </w:rPr>
        <w:br w:type="page"/>
      </w:r>
    </w:p>
    <w:p w14:paraId="6A2C96BD" w14:textId="77777777" w:rsidR="008A665D" w:rsidRDefault="008A665D" w:rsidP="008A665D">
      <w:pPr>
        <w:spacing w:after="0" w:line="276" w:lineRule="auto"/>
        <w:jc w:val="center"/>
        <w:rPr>
          <w:rFonts w:ascii="Times New Roman" w:hAnsi="Times New Roman"/>
        </w:rPr>
      </w:pPr>
    </w:p>
    <w:p w14:paraId="1B82ED79" w14:textId="77777777" w:rsidR="008A665D" w:rsidRDefault="008A665D" w:rsidP="008A665D">
      <w:pPr>
        <w:suppressAutoHyphens w:val="0"/>
        <w:autoSpaceDN/>
        <w:spacing w:after="0"/>
        <w:textAlignment w:val="auto"/>
        <w:rPr>
          <w:rFonts w:ascii="Times New Roman" w:hAnsi="Times New Roman"/>
        </w:rPr>
      </w:pPr>
    </w:p>
    <w:p w14:paraId="0CD85719" w14:textId="77777777" w:rsidR="00A8392C" w:rsidRPr="0005708A" w:rsidRDefault="00A8392C" w:rsidP="00A8392C">
      <w:pPr>
        <w:pStyle w:val="Akapitzlist"/>
        <w:spacing w:after="0"/>
        <w:ind w:left="360" w:hanging="927"/>
        <w:jc w:val="center"/>
        <w:rPr>
          <w:rFonts w:ascii="Times New Roman" w:hAnsi="Times New Roman"/>
          <w:bCs/>
          <w:color w:val="000000" w:themeColor="text1"/>
        </w:rPr>
      </w:pPr>
    </w:p>
    <w:p w14:paraId="6291FF52" w14:textId="16C2F402" w:rsidR="00A8392C" w:rsidRDefault="00D478CA" w:rsidP="00D478CA">
      <w:pPr>
        <w:pStyle w:val="Akapitzlist"/>
        <w:spacing w:after="0"/>
        <w:ind w:left="851"/>
        <w:rPr>
          <w:rFonts w:ascii="Times New Roman" w:hAnsi="Times New Roman"/>
          <w:b/>
          <w:color w:val="000000" w:themeColor="text1"/>
        </w:rPr>
      </w:pPr>
      <w:r>
        <w:rPr>
          <w:rFonts w:ascii="Times New Roman" w:hAnsi="Times New Roman"/>
          <w:b/>
          <w:color w:val="000000" w:themeColor="text1"/>
        </w:rPr>
        <w:t>3</w:t>
      </w:r>
      <w:r w:rsidR="00AB0F34">
        <w:rPr>
          <w:rFonts w:ascii="Times New Roman" w:hAnsi="Times New Roman"/>
          <w:b/>
          <w:color w:val="000000" w:themeColor="text1"/>
        </w:rPr>
        <w:t>d</w:t>
      </w:r>
      <w:r w:rsidR="00A8392C" w:rsidRPr="0005708A">
        <w:rPr>
          <w:rFonts w:ascii="Times New Roman" w:hAnsi="Times New Roman"/>
          <w:b/>
          <w:color w:val="000000" w:themeColor="text1"/>
        </w:rPr>
        <w:t>)</w:t>
      </w:r>
      <w:r w:rsidR="00A8392C">
        <w:rPr>
          <w:rFonts w:ascii="Times New Roman" w:hAnsi="Times New Roman"/>
          <w:b/>
          <w:color w:val="000000" w:themeColor="text1"/>
        </w:rPr>
        <w:t xml:space="preserve"> </w:t>
      </w:r>
      <w:r w:rsidR="00A8392C" w:rsidRPr="00444851">
        <w:rPr>
          <w:rFonts w:ascii="Times New Roman" w:hAnsi="Times New Roman"/>
          <w:b/>
          <w:color w:val="000000" w:themeColor="text1"/>
        </w:rPr>
        <w:t xml:space="preserve">Rozbudowa </w:t>
      </w:r>
      <w:r w:rsidR="00A8392C">
        <w:rPr>
          <w:rFonts w:ascii="Times New Roman" w:hAnsi="Times New Roman"/>
          <w:b/>
          <w:color w:val="000000" w:themeColor="text1"/>
        </w:rPr>
        <w:t xml:space="preserve">o </w:t>
      </w:r>
      <w:r w:rsidR="00A8392C" w:rsidRPr="00444851">
        <w:rPr>
          <w:rFonts w:ascii="Times New Roman" w:hAnsi="Times New Roman"/>
          <w:b/>
          <w:color w:val="000000" w:themeColor="text1"/>
        </w:rPr>
        <w:t>rozwiązania klasy EDR wraz z wydłużeniem wsparcia</w:t>
      </w:r>
    </w:p>
    <w:p w14:paraId="15FCD132" w14:textId="5017BF8D" w:rsidR="00A8392C" w:rsidRPr="008B2AF2" w:rsidRDefault="00A8392C" w:rsidP="00D478CA">
      <w:pPr>
        <w:pStyle w:val="Akapitzlist"/>
        <w:spacing w:after="0"/>
        <w:ind w:left="851"/>
        <w:jc w:val="both"/>
        <w:rPr>
          <w:rFonts w:ascii="Times New Roman" w:hAnsi="Times New Roman"/>
          <w:b/>
        </w:rPr>
      </w:pPr>
      <w:r w:rsidRPr="008B2AF2">
        <w:rPr>
          <w:rFonts w:ascii="Times New Roman" w:hAnsi="Times New Roman"/>
          <w:b/>
        </w:rPr>
        <w:br/>
      </w:r>
      <w:r w:rsidRPr="008B2AF2">
        <w:rPr>
          <w:rFonts w:ascii="Times New Roman" w:hAnsi="Times New Roman"/>
          <w:b/>
          <w:bCs/>
        </w:rPr>
        <w:t>Rozszerzenie posiadanej licencji oprogramowania Antywirusowego (Elite) do wersji Enterprise (Ultra), która zawiera pełne funkcje EDR (</w:t>
      </w:r>
      <w:proofErr w:type="spellStart"/>
      <w:r w:rsidRPr="008B2AF2">
        <w:rPr>
          <w:rFonts w:ascii="Times New Roman" w:hAnsi="Times New Roman"/>
          <w:b/>
          <w:bCs/>
        </w:rPr>
        <w:t>Endpoint</w:t>
      </w:r>
      <w:proofErr w:type="spellEnd"/>
      <w:r w:rsidRPr="008B2AF2">
        <w:rPr>
          <w:rFonts w:ascii="Times New Roman" w:hAnsi="Times New Roman"/>
          <w:b/>
          <w:bCs/>
        </w:rPr>
        <w:t xml:space="preserve"> </w:t>
      </w:r>
      <w:proofErr w:type="spellStart"/>
      <w:r w:rsidRPr="008B2AF2">
        <w:rPr>
          <w:rFonts w:ascii="Times New Roman" w:hAnsi="Times New Roman"/>
          <w:b/>
          <w:bCs/>
        </w:rPr>
        <w:t>Detection</w:t>
      </w:r>
      <w:proofErr w:type="spellEnd"/>
      <w:r w:rsidRPr="008B2AF2">
        <w:rPr>
          <w:rFonts w:ascii="Times New Roman" w:hAnsi="Times New Roman"/>
          <w:b/>
          <w:bCs/>
        </w:rPr>
        <w:t xml:space="preserve"> &amp; </w:t>
      </w:r>
      <w:proofErr w:type="spellStart"/>
      <w:r w:rsidRPr="008B2AF2">
        <w:rPr>
          <w:rFonts w:ascii="Times New Roman" w:hAnsi="Times New Roman"/>
          <w:b/>
          <w:bCs/>
        </w:rPr>
        <w:t>Response</w:t>
      </w:r>
      <w:proofErr w:type="spellEnd"/>
      <w:r w:rsidRPr="008B2AF2">
        <w:rPr>
          <w:rFonts w:ascii="Times New Roman" w:hAnsi="Times New Roman"/>
          <w:b/>
          <w:bCs/>
        </w:rPr>
        <w:t xml:space="preserve">). W ramach systemu umożliwiona zostanie wielowarstwowa ochrona, w tym: antywirus, firewall, kontrola treści, </w:t>
      </w:r>
      <w:proofErr w:type="spellStart"/>
      <w:r w:rsidRPr="008B2AF2">
        <w:rPr>
          <w:rFonts w:ascii="Times New Roman" w:hAnsi="Times New Roman"/>
          <w:b/>
          <w:bCs/>
        </w:rPr>
        <w:t>anti-exploit</w:t>
      </w:r>
      <w:proofErr w:type="spellEnd"/>
      <w:r w:rsidRPr="008B2AF2">
        <w:rPr>
          <w:rFonts w:ascii="Times New Roman" w:hAnsi="Times New Roman"/>
          <w:b/>
          <w:bCs/>
        </w:rPr>
        <w:t xml:space="preserve"> (także zero-</w:t>
      </w:r>
      <w:proofErr w:type="spellStart"/>
      <w:r w:rsidRPr="008B2AF2">
        <w:rPr>
          <w:rFonts w:ascii="Times New Roman" w:hAnsi="Times New Roman"/>
          <w:b/>
          <w:bCs/>
        </w:rPr>
        <w:t>day</w:t>
      </w:r>
      <w:proofErr w:type="spellEnd"/>
      <w:r w:rsidRPr="008B2AF2">
        <w:rPr>
          <w:rFonts w:ascii="Times New Roman" w:hAnsi="Times New Roman"/>
          <w:b/>
          <w:bCs/>
        </w:rPr>
        <w:t>), kontrola aplikacji i urządzeń oraz automatyczne zarządzanie podatnościami (</w:t>
      </w:r>
      <w:proofErr w:type="spellStart"/>
      <w:r w:rsidRPr="008B2AF2">
        <w:rPr>
          <w:rFonts w:ascii="Times New Roman" w:hAnsi="Times New Roman"/>
          <w:b/>
          <w:bCs/>
        </w:rPr>
        <w:t>risk</w:t>
      </w:r>
      <w:proofErr w:type="spellEnd"/>
      <w:r w:rsidRPr="008B2AF2">
        <w:rPr>
          <w:rFonts w:ascii="Times New Roman" w:hAnsi="Times New Roman"/>
          <w:b/>
          <w:bCs/>
        </w:rPr>
        <w:t xml:space="preserve"> management). Rozwiązanie umożliwi wczesne wykrywanie zagrożeń przy użyciu AI i analizy </w:t>
      </w:r>
      <w:proofErr w:type="spellStart"/>
      <w:r w:rsidRPr="008B2AF2">
        <w:rPr>
          <w:rFonts w:ascii="Times New Roman" w:hAnsi="Times New Roman"/>
          <w:b/>
          <w:bCs/>
        </w:rPr>
        <w:t>zachowań</w:t>
      </w:r>
      <w:proofErr w:type="spellEnd"/>
      <w:r w:rsidRPr="008B2AF2">
        <w:rPr>
          <w:rFonts w:ascii="Times New Roman" w:hAnsi="Times New Roman"/>
          <w:b/>
          <w:bCs/>
        </w:rPr>
        <w:t xml:space="preserve"> </w:t>
      </w:r>
      <w:del w:id="25" w:author="Marta Skonieczna-Herman" w:date="2026-02-25T11:35:00Z" w16du:dateUtc="2026-02-25T10:35:00Z">
        <w:r w:rsidRPr="008B2AF2" w:rsidDel="002B0269">
          <w:rPr>
            <w:rFonts w:ascii="Times New Roman" w:hAnsi="Times New Roman"/>
            <w:b/>
            <w:bCs/>
          </w:rPr>
          <w:delText xml:space="preserve"> </w:delText>
        </w:r>
      </w:del>
      <w:r w:rsidRPr="008B2AF2">
        <w:rPr>
          <w:rFonts w:ascii="Times New Roman" w:hAnsi="Times New Roman"/>
          <w:b/>
          <w:bCs/>
        </w:rPr>
        <w:t xml:space="preserve">z gwarancją i wsparciem producenta oraz wdrożeniem, </w:t>
      </w:r>
      <w:del w:id="26" w:author="Marta Skonieczna-Herman" w:date="2026-02-25T11:35:00Z" w16du:dateUtc="2026-02-25T10:35:00Z">
        <w:r w:rsidRPr="008B2AF2" w:rsidDel="002B0269">
          <w:rPr>
            <w:rFonts w:ascii="Times New Roman" w:hAnsi="Times New Roman"/>
            <w:b/>
            <w:bCs/>
          </w:rPr>
          <w:delText xml:space="preserve"> </w:delText>
        </w:r>
      </w:del>
      <w:r w:rsidRPr="008B2AF2">
        <w:rPr>
          <w:rFonts w:ascii="Times New Roman" w:hAnsi="Times New Roman"/>
          <w:b/>
          <w:bCs/>
        </w:rPr>
        <w:t>dokumentacją i szkoleniem personelu szpitala</w:t>
      </w:r>
      <w:r w:rsidRPr="008B2AF2">
        <w:rPr>
          <w:rFonts w:ascii="Times New Roman" w:hAnsi="Times New Roman"/>
          <w:b/>
        </w:rPr>
        <w:br/>
      </w:r>
    </w:p>
    <w:p w14:paraId="1EF22DED" w14:textId="77777777" w:rsidR="00A8392C" w:rsidRPr="0005708A" w:rsidRDefault="00A8392C" w:rsidP="00A8392C">
      <w:pPr>
        <w:pStyle w:val="Akapitzlist"/>
        <w:spacing w:after="0"/>
        <w:ind w:left="360" w:firstLine="207"/>
        <w:jc w:val="center"/>
        <w:rPr>
          <w:rFonts w:ascii="Times New Roman" w:hAnsi="Times New Roman"/>
          <w:b/>
        </w:rPr>
      </w:pPr>
    </w:p>
    <w:p w14:paraId="4BD8B0DE" w14:textId="77777777" w:rsidR="00A8392C" w:rsidRPr="00986546" w:rsidRDefault="00A8392C" w:rsidP="00A8392C">
      <w:pPr>
        <w:pStyle w:val="Akapitzlist"/>
        <w:spacing w:after="0"/>
        <w:ind w:left="360" w:firstLine="207"/>
        <w:jc w:val="center"/>
        <w:rPr>
          <w:rFonts w:ascii="Times New Roman" w:hAnsi="Times New Roman"/>
          <w:bCs/>
          <w:color w:val="000000" w:themeColor="text1"/>
        </w:rPr>
      </w:pPr>
      <w:r w:rsidRPr="00986546">
        <w:rPr>
          <w:rFonts w:ascii="Times New Roman" w:hAnsi="Times New Roman"/>
          <w:bCs/>
          <w:color w:val="000000" w:themeColor="text1"/>
        </w:rPr>
        <w:t>Producent (marka) …………………………………..…………………..……(Należy podać)</w:t>
      </w:r>
    </w:p>
    <w:p w14:paraId="53061155" w14:textId="77777777" w:rsidR="00A8392C" w:rsidRPr="00986546" w:rsidRDefault="00A8392C" w:rsidP="00A8392C">
      <w:pPr>
        <w:pStyle w:val="Akapitzlist"/>
        <w:spacing w:after="0"/>
        <w:ind w:left="360" w:firstLine="207"/>
        <w:jc w:val="center"/>
        <w:rPr>
          <w:rFonts w:ascii="Times New Roman" w:hAnsi="Times New Roman"/>
          <w:bCs/>
          <w:color w:val="000000" w:themeColor="text1"/>
        </w:rPr>
      </w:pPr>
      <w:r>
        <w:rPr>
          <w:rFonts w:ascii="Times New Roman" w:hAnsi="Times New Roman"/>
          <w:bCs/>
          <w:color w:val="000000" w:themeColor="text1"/>
        </w:rPr>
        <w:t>Nazwa (nazwy produktów)</w:t>
      </w:r>
      <w:r w:rsidRPr="00986546">
        <w:rPr>
          <w:rFonts w:ascii="Times New Roman" w:hAnsi="Times New Roman"/>
          <w:bCs/>
          <w:color w:val="000000" w:themeColor="text1"/>
        </w:rPr>
        <w:t xml:space="preserve"> …………………………………..………………… (Należy podać)</w:t>
      </w:r>
    </w:p>
    <w:p w14:paraId="2AD3DE2B" w14:textId="77777777" w:rsidR="00A8392C" w:rsidRDefault="00A8392C" w:rsidP="00A8392C">
      <w:pPr>
        <w:spacing w:after="0" w:line="276" w:lineRule="auto"/>
        <w:jc w:val="center"/>
        <w:rPr>
          <w:rFonts w:ascii="Times New Roman" w:hAnsi="Times New Roman"/>
          <w:bCs/>
          <w:color w:val="000000" w:themeColor="text1"/>
        </w:rPr>
      </w:pPr>
    </w:p>
    <w:tbl>
      <w:tblPr>
        <w:tblW w:w="1055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34"/>
        <w:gridCol w:w="3969"/>
        <w:gridCol w:w="1134"/>
        <w:gridCol w:w="4320"/>
      </w:tblGrid>
      <w:tr w:rsidR="00C05B92" w:rsidRPr="009335EA" w14:paraId="5B6BE930" w14:textId="77777777" w:rsidTr="00C05B92">
        <w:trPr>
          <w:trHeight w:val="567"/>
        </w:trPr>
        <w:tc>
          <w:tcPr>
            <w:tcW w:w="1134" w:type="dxa"/>
            <w:tcMar>
              <w:top w:w="0" w:type="dxa"/>
              <w:left w:w="108" w:type="dxa"/>
              <w:bottom w:w="0" w:type="dxa"/>
              <w:right w:w="108" w:type="dxa"/>
            </w:tcMar>
            <w:vAlign w:val="center"/>
          </w:tcPr>
          <w:p w14:paraId="4443CC4D" w14:textId="77777777" w:rsidR="00C05B92" w:rsidRPr="009335EA" w:rsidRDefault="00C05B92" w:rsidP="00B1728A">
            <w:pPr>
              <w:spacing w:after="0"/>
              <w:jc w:val="center"/>
              <w:rPr>
                <w:rFonts w:ascii="Times New Roman" w:hAnsi="Times New Roman"/>
                <w:b/>
                <w:bCs/>
                <w:color w:val="000000" w:themeColor="text1"/>
                <w:sz w:val="20"/>
                <w:szCs w:val="20"/>
              </w:rPr>
            </w:pPr>
            <w:r w:rsidRPr="009335EA">
              <w:rPr>
                <w:rFonts w:ascii="Times New Roman" w:hAnsi="Times New Roman"/>
                <w:b/>
                <w:bCs/>
                <w:color w:val="000000" w:themeColor="text1"/>
                <w:sz w:val="20"/>
                <w:szCs w:val="20"/>
              </w:rPr>
              <w:t>Lp.</w:t>
            </w:r>
          </w:p>
        </w:tc>
        <w:tc>
          <w:tcPr>
            <w:tcW w:w="3969" w:type="dxa"/>
            <w:tcMar>
              <w:top w:w="0" w:type="dxa"/>
              <w:left w:w="108" w:type="dxa"/>
              <w:bottom w:w="0" w:type="dxa"/>
              <w:right w:w="108" w:type="dxa"/>
            </w:tcMar>
            <w:vAlign w:val="center"/>
          </w:tcPr>
          <w:p w14:paraId="78017F49" w14:textId="77777777" w:rsidR="00C05B92" w:rsidRPr="009335EA" w:rsidRDefault="00C05B92" w:rsidP="00B1728A">
            <w:pPr>
              <w:spacing w:after="0"/>
              <w:jc w:val="center"/>
              <w:rPr>
                <w:rFonts w:ascii="Times New Roman" w:hAnsi="Times New Roman"/>
                <w:b/>
                <w:bCs/>
                <w:color w:val="000000" w:themeColor="text1"/>
                <w:sz w:val="20"/>
                <w:szCs w:val="20"/>
              </w:rPr>
            </w:pPr>
            <w:r w:rsidRPr="009335EA">
              <w:rPr>
                <w:rFonts w:ascii="Times New Roman" w:hAnsi="Times New Roman"/>
                <w:b/>
                <w:bCs/>
                <w:color w:val="000000" w:themeColor="text1"/>
                <w:sz w:val="20"/>
                <w:szCs w:val="20"/>
              </w:rPr>
              <w:t>Opis parametru</w:t>
            </w:r>
          </w:p>
        </w:tc>
        <w:tc>
          <w:tcPr>
            <w:tcW w:w="1134" w:type="dxa"/>
            <w:vAlign w:val="center"/>
          </w:tcPr>
          <w:p w14:paraId="6C7D0123" w14:textId="77777777" w:rsidR="00C05B92" w:rsidRPr="009335EA" w:rsidRDefault="00C05B92" w:rsidP="00B1728A">
            <w:pPr>
              <w:spacing w:after="0"/>
              <w:jc w:val="center"/>
              <w:rPr>
                <w:rFonts w:ascii="Times New Roman" w:hAnsi="Times New Roman"/>
                <w:b/>
                <w:bCs/>
                <w:color w:val="000000" w:themeColor="text1"/>
                <w:sz w:val="20"/>
                <w:szCs w:val="20"/>
              </w:rPr>
            </w:pPr>
            <w:r w:rsidRPr="009335EA">
              <w:rPr>
                <w:rFonts w:ascii="Times New Roman" w:hAnsi="Times New Roman"/>
                <w:b/>
                <w:bCs/>
                <w:color w:val="000000" w:themeColor="text1"/>
                <w:sz w:val="20"/>
                <w:szCs w:val="20"/>
              </w:rPr>
              <w:t>Parametr wymagany</w:t>
            </w:r>
          </w:p>
        </w:tc>
        <w:tc>
          <w:tcPr>
            <w:tcW w:w="4320" w:type="dxa"/>
          </w:tcPr>
          <w:p w14:paraId="12A19208" w14:textId="77777777" w:rsidR="00C05B92" w:rsidRPr="009335EA" w:rsidRDefault="00C05B92" w:rsidP="00B1728A">
            <w:pPr>
              <w:spacing w:after="0"/>
              <w:jc w:val="center"/>
              <w:rPr>
                <w:rFonts w:ascii="Times New Roman" w:hAnsi="Times New Roman"/>
                <w:b/>
                <w:bCs/>
                <w:color w:val="000000" w:themeColor="text1"/>
                <w:sz w:val="20"/>
                <w:szCs w:val="20"/>
              </w:rPr>
            </w:pPr>
            <w:r w:rsidRPr="009335EA">
              <w:rPr>
                <w:rFonts w:ascii="Times New Roman" w:hAnsi="Times New Roman"/>
                <w:b/>
                <w:bCs/>
                <w:color w:val="000000" w:themeColor="text1"/>
                <w:sz w:val="20"/>
                <w:szCs w:val="20"/>
              </w:rPr>
              <w:t>Parametr oferowany</w:t>
            </w:r>
          </w:p>
        </w:tc>
      </w:tr>
      <w:tr w:rsidR="00C05B92" w:rsidRPr="009335EA" w14:paraId="631460C9" w14:textId="77777777" w:rsidTr="00C05B92">
        <w:trPr>
          <w:trHeight w:val="567"/>
        </w:trPr>
        <w:tc>
          <w:tcPr>
            <w:tcW w:w="1134" w:type="dxa"/>
            <w:tcMar>
              <w:top w:w="0" w:type="dxa"/>
              <w:left w:w="108" w:type="dxa"/>
              <w:bottom w:w="0" w:type="dxa"/>
              <w:right w:w="108" w:type="dxa"/>
            </w:tcMar>
            <w:vAlign w:val="center"/>
          </w:tcPr>
          <w:p w14:paraId="55DDBDB0"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vAlign w:val="center"/>
          </w:tcPr>
          <w:p w14:paraId="36C2EE51" w14:textId="496E500B" w:rsidR="00C05B92" w:rsidRPr="00243AB8" w:rsidRDefault="00C05B92" w:rsidP="00B1728A">
            <w:pPr>
              <w:spacing w:after="0"/>
              <w:rPr>
                <w:rFonts w:ascii="Times New Roman" w:hAnsi="Times New Roman"/>
                <w:sz w:val="20"/>
                <w:szCs w:val="20"/>
              </w:rPr>
            </w:pPr>
            <w:r w:rsidRPr="00243AB8">
              <w:rPr>
                <w:rFonts w:ascii="Times New Roman" w:hAnsi="Times New Roman"/>
                <w:sz w:val="20"/>
                <w:szCs w:val="20"/>
              </w:rPr>
              <w:t>Rozszerzenie posiadan</w:t>
            </w:r>
            <w:r w:rsidR="00E3136D">
              <w:rPr>
                <w:rFonts w:ascii="Times New Roman" w:hAnsi="Times New Roman"/>
                <w:sz w:val="20"/>
                <w:szCs w:val="20"/>
              </w:rPr>
              <w:t>ych</w:t>
            </w:r>
            <w:r w:rsidRPr="00243AB8">
              <w:rPr>
                <w:rFonts w:ascii="Times New Roman" w:hAnsi="Times New Roman"/>
                <w:sz w:val="20"/>
                <w:szCs w:val="20"/>
              </w:rPr>
              <w:t xml:space="preserve"> licencji </w:t>
            </w:r>
            <w:proofErr w:type="spellStart"/>
            <w:r w:rsidR="00C978AF" w:rsidRPr="00243AB8">
              <w:rPr>
                <w:rFonts w:ascii="Times New Roman" w:hAnsi="Times New Roman"/>
                <w:sz w:val="20"/>
                <w:szCs w:val="20"/>
              </w:rPr>
              <w:t>Bitdefender</w:t>
            </w:r>
            <w:proofErr w:type="spellEnd"/>
            <w:r w:rsidR="00C978AF" w:rsidRPr="00243AB8">
              <w:rPr>
                <w:rFonts w:ascii="Times New Roman" w:hAnsi="Times New Roman"/>
                <w:sz w:val="20"/>
                <w:szCs w:val="20"/>
              </w:rPr>
              <w:t xml:space="preserve"> </w:t>
            </w:r>
            <w:r w:rsidRPr="00243AB8">
              <w:rPr>
                <w:rFonts w:ascii="Times New Roman" w:hAnsi="Times New Roman"/>
                <w:sz w:val="20"/>
                <w:szCs w:val="20"/>
              </w:rPr>
              <w:t xml:space="preserve">do </w:t>
            </w:r>
            <w:r w:rsidR="00E3136D" w:rsidRPr="00E3136D">
              <w:rPr>
                <w:rFonts w:ascii="Times New Roman" w:hAnsi="Times New Roman"/>
                <w:sz w:val="20"/>
                <w:szCs w:val="20"/>
              </w:rPr>
              <w:t>wariantu obejmującego funkcje EDR, Network Sensor oraz zarządzanie podatnościami (zgodnie z aktualnym modelem licencjonowania producenta).</w:t>
            </w:r>
          </w:p>
        </w:tc>
        <w:tc>
          <w:tcPr>
            <w:tcW w:w="1134" w:type="dxa"/>
            <w:vAlign w:val="center"/>
          </w:tcPr>
          <w:p w14:paraId="6F3D6A0C" w14:textId="77777777" w:rsidR="00C05B92" w:rsidRPr="009335EA" w:rsidRDefault="00C05B92" w:rsidP="00B1728A">
            <w:pPr>
              <w:spacing w:after="0"/>
              <w:jc w:val="center"/>
              <w:rPr>
                <w:rFonts w:ascii="Times New Roman" w:hAnsi="Times New Roman"/>
                <w:color w:val="000000" w:themeColor="text1"/>
                <w:sz w:val="20"/>
                <w:szCs w:val="20"/>
              </w:rPr>
            </w:pPr>
            <w:r w:rsidRPr="009335EA">
              <w:rPr>
                <w:rFonts w:ascii="Times New Roman" w:hAnsi="Times New Roman"/>
                <w:color w:val="000000" w:themeColor="text1"/>
                <w:sz w:val="20"/>
                <w:szCs w:val="20"/>
              </w:rPr>
              <w:t>Tak</w:t>
            </w:r>
          </w:p>
        </w:tc>
        <w:tc>
          <w:tcPr>
            <w:tcW w:w="4320" w:type="dxa"/>
          </w:tcPr>
          <w:p w14:paraId="221A3949" w14:textId="77777777" w:rsidR="00C05B92" w:rsidRPr="009335EA" w:rsidRDefault="00C05B92" w:rsidP="00B1728A">
            <w:pPr>
              <w:spacing w:after="0"/>
              <w:jc w:val="center"/>
              <w:rPr>
                <w:rFonts w:ascii="Times New Roman" w:hAnsi="Times New Roman"/>
                <w:color w:val="000000" w:themeColor="text1"/>
                <w:sz w:val="20"/>
                <w:szCs w:val="20"/>
              </w:rPr>
            </w:pPr>
          </w:p>
        </w:tc>
      </w:tr>
      <w:tr w:rsidR="001F7805" w:rsidRPr="009335EA" w14:paraId="2FB3FABB" w14:textId="77777777" w:rsidTr="00C05B92">
        <w:trPr>
          <w:trHeight w:val="567"/>
        </w:trPr>
        <w:tc>
          <w:tcPr>
            <w:tcW w:w="1134" w:type="dxa"/>
            <w:tcMar>
              <w:top w:w="0" w:type="dxa"/>
              <w:left w:w="108" w:type="dxa"/>
              <w:bottom w:w="0" w:type="dxa"/>
              <w:right w:w="108" w:type="dxa"/>
            </w:tcMar>
            <w:vAlign w:val="center"/>
          </w:tcPr>
          <w:p w14:paraId="62F6267E" w14:textId="77777777" w:rsidR="001F7805" w:rsidRPr="009335EA" w:rsidRDefault="001F7805"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vAlign w:val="center"/>
          </w:tcPr>
          <w:p w14:paraId="182F9215" w14:textId="5DE3E2D4" w:rsidR="001F7805" w:rsidRPr="00243AB8" w:rsidRDefault="00A32E53" w:rsidP="00B1728A">
            <w:pPr>
              <w:spacing w:after="0"/>
              <w:rPr>
                <w:rFonts w:ascii="Times New Roman" w:hAnsi="Times New Roman"/>
                <w:b/>
                <w:bCs/>
                <w:sz w:val="20"/>
                <w:szCs w:val="20"/>
              </w:rPr>
            </w:pPr>
            <w:r w:rsidRPr="00243AB8">
              <w:rPr>
                <w:rFonts w:ascii="Times New Roman" w:hAnsi="Times New Roman"/>
                <w:b/>
                <w:bCs/>
                <w:sz w:val="20"/>
                <w:szCs w:val="20"/>
              </w:rPr>
              <w:t>Wydłużenie wsparcia do 31 maja 203</w:t>
            </w:r>
            <w:r w:rsidR="007F08A4" w:rsidRPr="00243AB8">
              <w:rPr>
                <w:rFonts w:ascii="Times New Roman" w:hAnsi="Times New Roman"/>
                <w:b/>
                <w:bCs/>
                <w:sz w:val="20"/>
                <w:szCs w:val="20"/>
              </w:rPr>
              <w:t>1</w:t>
            </w:r>
            <w:r w:rsidR="00D478CA">
              <w:rPr>
                <w:rFonts w:ascii="Times New Roman" w:hAnsi="Times New Roman"/>
                <w:b/>
                <w:bCs/>
                <w:sz w:val="20"/>
                <w:szCs w:val="20"/>
              </w:rPr>
              <w:t xml:space="preserve"> </w:t>
            </w:r>
            <w:r w:rsidRPr="00243AB8">
              <w:rPr>
                <w:rFonts w:ascii="Times New Roman" w:hAnsi="Times New Roman"/>
                <w:b/>
                <w:bCs/>
                <w:sz w:val="20"/>
                <w:szCs w:val="20"/>
              </w:rPr>
              <w:t>r.</w:t>
            </w:r>
          </w:p>
        </w:tc>
        <w:tc>
          <w:tcPr>
            <w:tcW w:w="1134" w:type="dxa"/>
            <w:vAlign w:val="center"/>
          </w:tcPr>
          <w:p w14:paraId="7403EF17" w14:textId="655F5264" w:rsidR="001F7805" w:rsidRPr="009335EA" w:rsidRDefault="00A32E53" w:rsidP="00B1728A">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Tak, Podać</w:t>
            </w:r>
          </w:p>
        </w:tc>
        <w:tc>
          <w:tcPr>
            <w:tcW w:w="4320" w:type="dxa"/>
          </w:tcPr>
          <w:p w14:paraId="55F83FCA" w14:textId="77777777" w:rsidR="001F7805" w:rsidRPr="009335EA" w:rsidRDefault="001F7805" w:rsidP="00B1728A">
            <w:pPr>
              <w:spacing w:after="0"/>
              <w:jc w:val="center"/>
              <w:rPr>
                <w:rFonts w:ascii="Times New Roman" w:hAnsi="Times New Roman"/>
                <w:color w:val="000000" w:themeColor="text1"/>
                <w:sz w:val="20"/>
                <w:szCs w:val="20"/>
              </w:rPr>
            </w:pPr>
          </w:p>
        </w:tc>
      </w:tr>
      <w:tr w:rsidR="00C05B92" w:rsidRPr="009335EA" w14:paraId="2E6ACB5A" w14:textId="77777777" w:rsidTr="00C05B92">
        <w:trPr>
          <w:trHeight w:val="567"/>
        </w:trPr>
        <w:tc>
          <w:tcPr>
            <w:tcW w:w="1134" w:type="dxa"/>
            <w:tcMar>
              <w:top w:w="0" w:type="dxa"/>
              <w:left w:w="108" w:type="dxa"/>
              <w:bottom w:w="0" w:type="dxa"/>
              <w:right w:w="108" w:type="dxa"/>
            </w:tcMar>
            <w:vAlign w:val="center"/>
          </w:tcPr>
          <w:p w14:paraId="1FD1F2DC"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vAlign w:val="center"/>
          </w:tcPr>
          <w:p w14:paraId="545EB4B7" w14:textId="77777777" w:rsidR="00C05B92" w:rsidRPr="00243AB8" w:rsidRDefault="00C05B92" w:rsidP="00B1728A">
            <w:pPr>
              <w:autoSpaceDN/>
              <w:spacing w:after="60" w:line="360" w:lineRule="auto"/>
              <w:rPr>
                <w:rFonts w:ascii="Times New Roman" w:eastAsia="NSimSun" w:hAnsi="Times New Roman"/>
                <w:kern w:val="2"/>
                <w:sz w:val="20"/>
                <w:szCs w:val="20"/>
                <w:lang w:eastAsia="zh-CN" w:bidi="hi-IN"/>
              </w:rPr>
            </w:pPr>
            <w:r w:rsidRPr="00243AB8">
              <w:rPr>
                <w:rFonts w:ascii="Times New Roman" w:eastAsia="NSimSun" w:hAnsi="Times New Roman"/>
                <w:kern w:val="2"/>
                <w:sz w:val="20"/>
                <w:szCs w:val="20"/>
                <w:lang w:eastAsia="zh-CN" w:bidi="hi-IN"/>
              </w:rPr>
              <w:t>Pełna ochrona przed wirusami, trojanami, robakami i innymi zagrożeniami.</w:t>
            </w:r>
          </w:p>
        </w:tc>
        <w:tc>
          <w:tcPr>
            <w:tcW w:w="1134" w:type="dxa"/>
            <w:vAlign w:val="center"/>
          </w:tcPr>
          <w:p w14:paraId="5047C5AB" w14:textId="77777777" w:rsidR="00C05B92" w:rsidRPr="009335EA" w:rsidRDefault="00C05B92" w:rsidP="00B1728A">
            <w:pPr>
              <w:spacing w:after="0"/>
              <w:jc w:val="center"/>
              <w:rPr>
                <w:rFonts w:ascii="Times New Roman" w:hAnsi="Times New Roman"/>
                <w:color w:val="000000" w:themeColor="text1"/>
                <w:sz w:val="20"/>
                <w:szCs w:val="20"/>
              </w:rPr>
            </w:pPr>
            <w:r w:rsidRPr="009335EA">
              <w:rPr>
                <w:rFonts w:ascii="Times New Roman" w:hAnsi="Times New Roman"/>
                <w:sz w:val="20"/>
                <w:szCs w:val="20"/>
              </w:rPr>
              <w:t>Tak</w:t>
            </w:r>
          </w:p>
        </w:tc>
        <w:tc>
          <w:tcPr>
            <w:tcW w:w="4320" w:type="dxa"/>
          </w:tcPr>
          <w:p w14:paraId="6C770E41" w14:textId="77777777" w:rsidR="00C05B92" w:rsidRPr="009335EA" w:rsidRDefault="00C05B92" w:rsidP="00B1728A">
            <w:pPr>
              <w:spacing w:after="0"/>
              <w:jc w:val="center"/>
              <w:rPr>
                <w:rFonts w:ascii="Times New Roman" w:hAnsi="Times New Roman"/>
                <w:color w:val="000000" w:themeColor="text1"/>
                <w:sz w:val="20"/>
                <w:szCs w:val="20"/>
              </w:rPr>
            </w:pPr>
          </w:p>
        </w:tc>
      </w:tr>
      <w:tr w:rsidR="00C05B92" w:rsidRPr="009335EA" w14:paraId="6AFBAFCD" w14:textId="77777777" w:rsidTr="00C05B92">
        <w:trPr>
          <w:trHeight w:val="567"/>
        </w:trPr>
        <w:tc>
          <w:tcPr>
            <w:tcW w:w="1134" w:type="dxa"/>
            <w:tcMar>
              <w:top w:w="0" w:type="dxa"/>
              <w:left w:w="108" w:type="dxa"/>
              <w:bottom w:w="0" w:type="dxa"/>
              <w:right w:w="108" w:type="dxa"/>
            </w:tcMar>
            <w:vAlign w:val="center"/>
          </w:tcPr>
          <w:p w14:paraId="5207F95C"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vAlign w:val="center"/>
          </w:tcPr>
          <w:p w14:paraId="16F62B12" w14:textId="77777777" w:rsidR="00C05B92" w:rsidRPr="00243AB8" w:rsidRDefault="00C05B92" w:rsidP="00B1728A">
            <w:pPr>
              <w:autoSpaceDN/>
              <w:spacing w:after="60" w:line="360" w:lineRule="auto"/>
              <w:rPr>
                <w:rFonts w:ascii="Times New Roman" w:eastAsia="NSimSun" w:hAnsi="Times New Roman"/>
                <w:kern w:val="2"/>
                <w:sz w:val="20"/>
                <w:szCs w:val="20"/>
                <w:lang w:eastAsia="zh-CN" w:bidi="hi-IN"/>
              </w:rPr>
            </w:pPr>
            <w:r w:rsidRPr="00243AB8">
              <w:rPr>
                <w:rFonts w:ascii="Times New Roman" w:eastAsia="NSimSun" w:hAnsi="Times New Roman"/>
                <w:kern w:val="2"/>
                <w:sz w:val="20"/>
                <w:szCs w:val="20"/>
                <w:lang w:eastAsia="zh-CN" w:bidi="hi-IN"/>
              </w:rPr>
              <w:t>Interfejs oraz pomoc techniczna świadczona w języku polskim.</w:t>
            </w:r>
          </w:p>
        </w:tc>
        <w:tc>
          <w:tcPr>
            <w:tcW w:w="1134" w:type="dxa"/>
            <w:vAlign w:val="center"/>
          </w:tcPr>
          <w:p w14:paraId="7CDF138C" w14:textId="77777777" w:rsidR="00C05B92" w:rsidRPr="009335EA" w:rsidRDefault="00C05B92" w:rsidP="00B1728A">
            <w:pPr>
              <w:spacing w:after="0"/>
              <w:jc w:val="center"/>
              <w:rPr>
                <w:rFonts w:ascii="Times New Roman" w:hAnsi="Times New Roman"/>
                <w:color w:val="000000" w:themeColor="text1"/>
                <w:sz w:val="20"/>
                <w:szCs w:val="20"/>
              </w:rPr>
            </w:pPr>
            <w:r w:rsidRPr="009335EA">
              <w:rPr>
                <w:rFonts w:ascii="Times New Roman" w:hAnsi="Times New Roman"/>
                <w:color w:val="000000" w:themeColor="text1"/>
                <w:sz w:val="20"/>
                <w:szCs w:val="20"/>
              </w:rPr>
              <w:t>Tak</w:t>
            </w:r>
          </w:p>
        </w:tc>
        <w:tc>
          <w:tcPr>
            <w:tcW w:w="4320" w:type="dxa"/>
          </w:tcPr>
          <w:p w14:paraId="14FDE30A" w14:textId="77777777" w:rsidR="00C05B92" w:rsidRPr="009335EA" w:rsidRDefault="00C05B92" w:rsidP="00B1728A">
            <w:pPr>
              <w:spacing w:after="0"/>
              <w:jc w:val="center"/>
              <w:rPr>
                <w:rFonts w:ascii="Times New Roman" w:hAnsi="Times New Roman"/>
                <w:color w:val="000000" w:themeColor="text1"/>
                <w:sz w:val="20"/>
                <w:szCs w:val="20"/>
              </w:rPr>
            </w:pPr>
          </w:p>
        </w:tc>
      </w:tr>
      <w:tr w:rsidR="00C05B92" w:rsidRPr="009335EA" w14:paraId="79417E38" w14:textId="77777777" w:rsidTr="00C05B92">
        <w:trPr>
          <w:trHeight w:val="567"/>
        </w:trPr>
        <w:tc>
          <w:tcPr>
            <w:tcW w:w="1134" w:type="dxa"/>
            <w:tcMar>
              <w:top w:w="0" w:type="dxa"/>
              <w:left w:w="108" w:type="dxa"/>
              <w:bottom w:w="0" w:type="dxa"/>
              <w:right w:w="108" w:type="dxa"/>
            </w:tcMar>
            <w:vAlign w:val="center"/>
          </w:tcPr>
          <w:p w14:paraId="54943C04"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vAlign w:val="center"/>
          </w:tcPr>
          <w:p w14:paraId="55CF38B3" w14:textId="77777777" w:rsidR="00C05B92" w:rsidRPr="009335EA" w:rsidRDefault="00C05B92" w:rsidP="00B1728A">
            <w:pPr>
              <w:spacing w:after="0"/>
              <w:ind w:right="-192"/>
              <w:rPr>
                <w:rFonts w:ascii="Times New Roman" w:hAnsi="Times New Roman"/>
                <w:color w:val="000000" w:themeColor="text1"/>
                <w:sz w:val="20"/>
                <w:szCs w:val="20"/>
              </w:rPr>
            </w:pPr>
            <w:r w:rsidRPr="009335EA">
              <w:rPr>
                <w:rFonts w:ascii="Times New Roman" w:eastAsia="NSimSun" w:hAnsi="Times New Roman"/>
                <w:color w:val="000000" w:themeColor="text1"/>
                <w:kern w:val="2"/>
                <w:sz w:val="20"/>
                <w:szCs w:val="20"/>
                <w:lang w:eastAsia="zh-CN" w:bidi="hi-IN"/>
              </w:rPr>
              <w:t>Wykrywanie zagrożeń i analiza procesów technikami heurystycznymi.</w:t>
            </w:r>
          </w:p>
        </w:tc>
        <w:tc>
          <w:tcPr>
            <w:tcW w:w="1134" w:type="dxa"/>
            <w:vAlign w:val="center"/>
          </w:tcPr>
          <w:p w14:paraId="09BEFD4D"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r w:rsidRPr="009335EA">
              <w:rPr>
                <w:rFonts w:ascii="Times New Roman" w:hAnsi="Times New Roman"/>
                <w:color w:val="000000" w:themeColor="text1"/>
                <w:sz w:val="20"/>
                <w:szCs w:val="20"/>
              </w:rPr>
              <w:t>Tak</w:t>
            </w:r>
          </w:p>
        </w:tc>
        <w:tc>
          <w:tcPr>
            <w:tcW w:w="4320" w:type="dxa"/>
          </w:tcPr>
          <w:p w14:paraId="7F083761" w14:textId="77777777" w:rsidR="00C05B92" w:rsidRPr="009335EA" w:rsidRDefault="00C05B92" w:rsidP="00B1728A">
            <w:pPr>
              <w:spacing w:after="0"/>
              <w:jc w:val="center"/>
              <w:rPr>
                <w:rFonts w:ascii="Times New Roman" w:hAnsi="Times New Roman"/>
                <w:color w:val="000000" w:themeColor="text1"/>
                <w:sz w:val="20"/>
                <w:szCs w:val="20"/>
              </w:rPr>
            </w:pPr>
          </w:p>
        </w:tc>
      </w:tr>
      <w:tr w:rsidR="00C05B92" w:rsidRPr="009335EA" w14:paraId="7C392C95" w14:textId="77777777" w:rsidTr="00C05B92">
        <w:trPr>
          <w:trHeight w:val="567"/>
        </w:trPr>
        <w:tc>
          <w:tcPr>
            <w:tcW w:w="1134" w:type="dxa"/>
            <w:tcMar>
              <w:top w:w="0" w:type="dxa"/>
              <w:left w:w="108" w:type="dxa"/>
              <w:bottom w:w="0" w:type="dxa"/>
              <w:right w:w="108" w:type="dxa"/>
            </w:tcMar>
            <w:vAlign w:val="center"/>
          </w:tcPr>
          <w:p w14:paraId="60941F74"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2D87A1BF" w14:textId="77777777" w:rsidR="00C05B92" w:rsidRPr="009335EA" w:rsidRDefault="00C05B92" w:rsidP="00B1728A">
            <w:pPr>
              <w:autoSpaceDN/>
              <w:spacing w:after="60" w:line="360" w:lineRule="auto"/>
              <w:rPr>
                <w:rFonts w:ascii="Times New Roman" w:eastAsia="NSimSun" w:hAnsi="Times New Roman"/>
                <w:color w:val="000000" w:themeColor="text1"/>
                <w:kern w:val="2"/>
                <w:sz w:val="20"/>
                <w:szCs w:val="20"/>
                <w:lang w:eastAsia="zh-CN" w:bidi="hi-IN"/>
              </w:rPr>
            </w:pPr>
            <w:r w:rsidRPr="009335EA">
              <w:rPr>
                <w:rFonts w:ascii="Times New Roman" w:eastAsia="NSimSun" w:hAnsi="Times New Roman"/>
                <w:color w:val="000000" w:themeColor="text1"/>
                <w:kern w:val="2"/>
                <w:sz w:val="20"/>
                <w:szCs w:val="20"/>
                <w:lang w:eastAsia="zh-CN" w:bidi="hi-IN"/>
              </w:rPr>
              <w:t xml:space="preserve">Wykrywanie i usuwanie niebezpiecznych aplikacji typu </w:t>
            </w:r>
            <w:proofErr w:type="spellStart"/>
            <w:r w:rsidRPr="009335EA">
              <w:rPr>
                <w:rFonts w:ascii="Times New Roman" w:eastAsia="NSimSun" w:hAnsi="Times New Roman"/>
                <w:color w:val="000000" w:themeColor="text1"/>
                <w:kern w:val="2"/>
                <w:sz w:val="20"/>
                <w:szCs w:val="20"/>
                <w:lang w:eastAsia="zh-CN" w:bidi="hi-IN"/>
              </w:rPr>
              <w:t>adware</w:t>
            </w:r>
            <w:proofErr w:type="spellEnd"/>
            <w:r w:rsidRPr="009335EA">
              <w:rPr>
                <w:rFonts w:ascii="Times New Roman" w:eastAsia="NSimSun" w:hAnsi="Times New Roman"/>
                <w:color w:val="000000" w:themeColor="text1"/>
                <w:kern w:val="2"/>
                <w:sz w:val="20"/>
                <w:szCs w:val="20"/>
                <w:lang w:eastAsia="zh-CN" w:bidi="hi-IN"/>
              </w:rPr>
              <w:t xml:space="preserve">, spyware, dialer, </w:t>
            </w:r>
            <w:proofErr w:type="spellStart"/>
            <w:r w:rsidRPr="009335EA">
              <w:rPr>
                <w:rFonts w:ascii="Times New Roman" w:eastAsia="NSimSun" w:hAnsi="Times New Roman"/>
                <w:color w:val="000000" w:themeColor="text1"/>
                <w:kern w:val="2"/>
                <w:sz w:val="20"/>
                <w:szCs w:val="20"/>
                <w:lang w:eastAsia="zh-CN" w:bidi="hi-IN"/>
              </w:rPr>
              <w:t>phishing</w:t>
            </w:r>
            <w:proofErr w:type="spellEnd"/>
            <w:r w:rsidRPr="009335EA">
              <w:rPr>
                <w:rFonts w:ascii="Times New Roman" w:eastAsia="NSimSun" w:hAnsi="Times New Roman"/>
                <w:color w:val="000000" w:themeColor="text1"/>
                <w:kern w:val="2"/>
                <w:sz w:val="20"/>
                <w:szCs w:val="20"/>
                <w:lang w:eastAsia="zh-CN" w:bidi="hi-IN"/>
              </w:rPr>
              <w:t xml:space="preserve">, narzędzi </w:t>
            </w:r>
            <w:proofErr w:type="spellStart"/>
            <w:r w:rsidRPr="009335EA">
              <w:rPr>
                <w:rFonts w:ascii="Times New Roman" w:eastAsia="NSimSun" w:hAnsi="Times New Roman"/>
                <w:color w:val="000000" w:themeColor="text1"/>
                <w:kern w:val="2"/>
                <w:sz w:val="20"/>
                <w:szCs w:val="20"/>
                <w:lang w:eastAsia="zh-CN" w:bidi="hi-IN"/>
              </w:rPr>
              <w:t>hakerskich</w:t>
            </w:r>
            <w:proofErr w:type="spellEnd"/>
            <w:r w:rsidRPr="009335EA">
              <w:rPr>
                <w:rFonts w:ascii="Times New Roman" w:eastAsia="NSimSun" w:hAnsi="Times New Roman"/>
                <w:color w:val="000000" w:themeColor="text1"/>
                <w:kern w:val="2"/>
                <w:sz w:val="20"/>
                <w:szCs w:val="20"/>
                <w:lang w:eastAsia="zh-CN" w:bidi="hi-IN"/>
              </w:rPr>
              <w:t xml:space="preserve">, </w:t>
            </w:r>
            <w:proofErr w:type="spellStart"/>
            <w:r w:rsidRPr="009335EA">
              <w:rPr>
                <w:rFonts w:ascii="Times New Roman" w:eastAsia="NSimSun" w:hAnsi="Times New Roman"/>
                <w:color w:val="000000" w:themeColor="text1"/>
                <w:kern w:val="2"/>
                <w:sz w:val="20"/>
                <w:szCs w:val="20"/>
                <w:lang w:eastAsia="zh-CN" w:bidi="hi-IN"/>
              </w:rPr>
              <w:t>backdoor</w:t>
            </w:r>
            <w:proofErr w:type="spellEnd"/>
            <w:r w:rsidRPr="009335EA">
              <w:rPr>
                <w:rFonts w:ascii="Times New Roman" w:eastAsia="NSimSun" w:hAnsi="Times New Roman"/>
                <w:color w:val="000000" w:themeColor="text1"/>
                <w:kern w:val="2"/>
                <w:sz w:val="20"/>
                <w:szCs w:val="20"/>
                <w:lang w:eastAsia="zh-CN" w:bidi="hi-IN"/>
              </w:rPr>
              <w:t>, itp.</w:t>
            </w:r>
          </w:p>
        </w:tc>
        <w:tc>
          <w:tcPr>
            <w:tcW w:w="1134" w:type="dxa"/>
          </w:tcPr>
          <w:p w14:paraId="4754F8D9"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r w:rsidRPr="009335EA">
              <w:rPr>
                <w:rFonts w:ascii="Times New Roman" w:hAnsi="Times New Roman"/>
                <w:color w:val="000000" w:themeColor="text1"/>
                <w:sz w:val="20"/>
                <w:szCs w:val="20"/>
              </w:rPr>
              <w:t>Tak</w:t>
            </w:r>
          </w:p>
        </w:tc>
        <w:tc>
          <w:tcPr>
            <w:tcW w:w="4320" w:type="dxa"/>
          </w:tcPr>
          <w:p w14:paraId="21DB7C38"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19553AAD" w14:textId="77777777" w:rsidTr="00C05B92">
        <w:trPr>
          <w:trHeight w:val="567"/>
        </w:trPr>
        <w:tc>
          <w:tcPr>
            <w:tcW w:w="1134" w:type="dxa"/>
            <w:tcMar>
              <w:top w:w="0" w:type="dxa"/>
              <w:left w:w="108" w:type="dxa"/>
              <w:bottom w:w="0" w:type="dxa"/>
              <w:right w:w="108" w:type="dxa"/>
            </w:tcMar>
            <w:vAlign w:val="center"/>
          </w:tcPr>
          <w:p w14:paraId="387051D5" w14:textId="77777777" w:rsidR="00C05B92" w:rsidRPr="009335EA" w:rsidRDefault="00C05B92" w:rsidP="00C05B92">
            <w:pPr>
              <w:pStyle w:val="Akapitzlist"/>
              <w:numPr>
                <w:ilvl w:val="0"/>
                <w:numId w:val="70"/>
              </w:numPr>
              <w:spacing w:after="0"/>
              <w:rPr>
                <w:rFonts w:ascii="Times New Roman" w:hAnsi="Times New Roman"/>
                <w:color w:val="000000" w:themeColor="text1"/>
                <w:sz w:val="20"/>
                <w:szCs w:val="20"/>
              </w:rPr>
            </w:pPr>
          </w:p>
        </w:tc>
        <w:tc>
          <w:tcPr>
            <w:tcW w:w="3969" w:type="dxa"/>
            <w:tcMar>
              <w:top w:w="0" w:type="dxa"/>
              <w:left w:w="108" w:type="dxa"/>
              <w:bottom w:w="0" w:type="dxa"/>
              <w:right w:w="108" w:type="dxa"/>
            </w:tcMar>
          </w:tcPr>
          <w:p w14:paraId="48001C0A" w14:textId="77777777" w:rsidR="00C05B92" w:rsidRPr="009335EA" w:rsidRDefault="00C05B92" w:rsidP="00B1728A">
            <w:pPr>
              <w:spacing w:before="60" w:after="60"/>
              <w:rPr>
                <w:rFonts w:ascii="Times New Roman" w:hAnsi="Times New Roman"/>
                <w:color w:val="000000"/>
                <w:sz w:val="20"/>
                <w:szCs w:val="20"/>
              </w:rPr>
            </w:pPr>
            <w:r w:rsidRPr="009335EA">
              <w:rPr>
                <w:rFonts w:ascii="Times New Roman" w:eastAsia="NSimSun" w:hAnsi="Times New Roman"/>
                <w:kern w:val="2"/>
                <w:sz w:val="20"/>
                <w:szCs w:val="20"/>
                <w:lang w:eastAsia="zh-CN" w:bidi="hi-IN"/>
              </w:rPr>
              <w:t xml:space="preserve">Wbudowana technologia do ochrony przed </w:t>
            </w:r>
            <w:proofErr w:type="spellStart"/>
            <w:r w:rsidRPr="009335EA">
              <w:rPr>
                <w:rFonts w:ascii="Times New Roman" w:eastAsia="NSimSun" w:hAnsi="Times New Roman"/>
                <w:kern w:val="2"/>
                <w:sz w:val="20"/>
                <w:szCs w:val="20"/>
                <w:lang w:eastAsia="zh-CN" w:bidi="hi-IN"/>
              </w:rPr>
              <w:t>rootkitami</w:t>
            </w:r>
            <w:proofErr w:type="spellEnd"/>
            <w:r w:rsidRPr="009335EA">
              <w:rPr>
                <w:rFonts w:ascii="Times New Roman" w:eastAsia="NSimSun" w:hAnsi="Times New Roman"/>
                <w:kern w:val="2"/>
                <w:sz w:val="20"/>
                <w:szCs w:val="20"/>
                <w:lang w:eastAsia="zh-CN" w:bidi="hi-IN"/>
              </w:rPr>
              <w:t>.</w:t>
            </w:r>
          </w:p>
        </w:tc>
        <w:tc>
          <w:tcPr>
            <w:tcW w:w="1134" w:type="dxa"/>
          </w:tcPr>
          <w:p w14:paraId="4740864C"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r w:rsidRPr="009335EA">
              <w:rPr>
                <w:rFonts w:ascii="Times New Roman" w:hAnsi="Times New Roman"/>
                <w:color w:val="000000" w:themeColor="text1"/>
                <w:sz w:val="20"/>
                <w:szCs w:val="20"/>
              </w:rPr>
              <w:t>Tak</w:t>
            </w:r>
          </w:p>
        </w:tc>
        <w:tc>
          <w:tcPr>
            <w:tcW w:w="4320" w:type="dxa"/>
          </w:tcPr>
          <w:p w14:paraId="116CE336"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4F24B944" w14:textId="77777777" w:rsidTr="00C05B92">
        <w:trPr>
          <w:trHeight w:val="567"/>
        </w:trPr>
        <w:tc>
          <w:tcPr>
            <w:tcW w:w="1134" w:type="dxa"/>
            <w:tcMar>
              <w:top w:w="0" w:type="dxa"/>
              <w:left w:w="108" w:type="dxa"/>
              <w:bottom w:w="0" w:type="dxa"/>
              <w:right w:w="108" w:type="dxa"/>
            </w:tcMar>
            <w:vAlign w:val="center"/>
          </w:tcPr>
          <w:p w14:paraId="75B8D131"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4E3E368B" w14:textId="77777777" w:rsidR="00C05B92" w:rsidRPr="009335EA" w:rsidRDefault="00C05B92" w:rsidP="00B1728A">
            <w:pPr>
              <w:autoSpaceDN/>
              <w:spacing w:after="60" w:line="360" w:lineRule="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Skanowanie w czasie rzeczywistym otwieranych, zapisywanych i wykonywanych plików.</w:t>
            </w:r>
          </w:p>
        </w:tc>
        <w:tc>
          <w:tcPr>
            <w:tcW w:w="1134" w:type="dxa"/>
          </w:tcPr>
          <w:p w14:paraId="43BF4225" w14:textId="77777777" w:rsidR="00C05B92" w:rsidRPr="009335EA" w:rsidRDefault="00C05B92" w:rsidP="00B1728A">
            <w:pPr>
              <w:jc w:val="center"/>
              <w:rPr>
                <w:rFonts w:ascii="Times New Roman" w:hAnsi="Times New Roman"/>
                <w:sz w:val="20"/>
                <w:szCs w:val="20"/>
              </w:rPr>
            </w:pPr>
            <w:r w:rsidRPr="009335EA">
              <w:rPr>
                <w:rFonts w:ascii="Times New Roman" w:hAnsi="Times New Roman"/>
                <w:color w:val="000000" w:themeColor="text1"/>
                <w:sz w:val="20"/>
                <w:szCs w:val="20"/>
              </w:rPr>
              <w:t>Tak</w:t>
            </w:r>
          </w:p>
        </w:tc>
        <w:tc>
          <w:tcPr>
            <w:tcW w:w="4320" w:type="dxa"/>
          </w:tcPr>
          <w:p w14:paraId="1B596281"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01DC1CEC" w14:textId="77777777" w:rsidTr="00C05B92">
        <w:trPr>
          <w:trHeight w:val="567"/>
        </w:trPr>
        <w:tc>
          <w:tcPr>
            <w:tcW w:w="1134" w:type="dxa"/>
            <w:tcMar>
              <w:top w:w="0" w:type="dxa"/>
              <w:left w:w="108" w:type="dxa"/>
              <w:bottom w:w="0" w:type="dxa"/>
              <w:right w:w="108" w:type="dxa"/>
            </w:tcMar>
            <w:vAlign w:val="center"/>
          </w:tcPr>
          <w:p w14:paraId="4EE44DB4"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2785D0BA" w14:textId="77777777" w:rsidR="00C05B92" w:rsidRPr="009335EA" w:rsidRDefault="00C05B92" w:rsidP="00B1728A">
            <w:pPr>
              <w:autoSpaceDN/>
              <w:spacing w:line="360" w:lineRule="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Możliwość ustawienia zadania skanowania z niskim priorytetem zmniejszając obciążenie systemu w trakcie wykonywania tego procesu.</w:t>
            </w:r>
          </w:p>
        </w:tc>
        <w:tc>
          <w:tcPr>
            <w:tcW w:w="1134" w:type="dxa"/>
          </w:tcPr>
          <w:p w14:paraId="53A53D58" w14:textId="77777777" w:rsidR="00C05B92" w:rsidRPr="009335EA" w:rsidRDefault="00C05B92" w:rsidP="00B1728A">
            <w:pPr>
              <w:jc w:val="center"/>
              <w:rPr>
                <w:rFonts w:ascii="Times New Roman" w:hAnsi="Times New Roman"/>
                <w:sz w:val="20"/>
                <w:szCs w:val="20"/>
              </w:rPr>
            </w:pPr>
            <w:r w:rsidRPr="009335EA">
              <w:rPr>
                <w:rFonts w:ascii="Times New Roman" w:hAnsi="Times New Roman"/>
                <w:color w:val="000000" w:themeColor="text1"/>
                <w:sz w:val="20"/>
                <w:szCs w:val="20"/>
              </w:rPr>
              <w:t>Tak</w:t>
            </w:r>
          </w:p>
        </w:tc>
        <w:tc>
          <w:tcPr>
            <w:tcW w:w="4320" w:type="dxa"/>
          </w:tcPr>
          <w:p w14:paraId="052F47A4"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35851F98" w14:textId="77777777" w:rsidTr="00C05B92">
        <w:trPr>
          <w:trHeight w:val="567"/>
        </w:trPr>
        <w:tc>
          <w:tcPr>
            <w:tcW w:w="1134" w:type="dxa"/>
            <w:tcMar>
              <w:top w:w="0" w:type="dxa"/>
              <w:left w:w="108" w:type="dxa"/>
              <w:bottom w:w="0" w:type="dxa"/>
              <w:right w:w="108" w:type="dxa"/>
            </w:tcMar>
            <w:vAlign w:val="center"/>
          </w:tcPr>
          <w:p w14:paraId="744E4201"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79470A03" w14:textId="77777777" w:rsidR="00C05B92" w:rsidRPr="009335EA" w:rsidRDefault="00C05B92" w:rsidP="00B1728A">
            <w:pPr>
              <w:autoSpaceDN/>
              <w:spacing w:after="60" w:line="360" w:lineRule="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Ochrona krytycznych kluczy rejestru przed ich wykorzystaniem lub nieautoryzowanym dostępem do nich.</w:t>
            </w:r>
          </w:p>
        </w:tc>
        <w:tc>
          <w:tcPr>
            <w:tcW w:w="1134" w:type="dxa"/>
          </w:tcPr>
          <w:p w14:paraId="35580A5B" w14:textId="77777777" w:rsidR="00C05B92" w:rsidRPr="009335EA" w:rsidRDefault="00C05B92" w:rsidP="00B1728A">
            <w:pPr>
              <w:jc w:val="center"/>
              <w:rPr>
                <w:rFonts w:ascii="Times New Roman" w:hAnsi="Times New Roman"/>
                <w:sz w:val="20"/>
                <w:szCs w:val="20"/>
              </w:rPr>
            </w:pPr>
            <w:r w:rsidRPr="009335EA">
              <w:rPr>
                <w:rFonts w:ascii="Times New Roman" w:hAnsi="Times New Roman"/>
                <w:color w:val="000000" w:themeColor="text1"/>
                <w:sz w:val="20"/>
                <w:szCs w:val="20"/>
              </w:rPr>
              <w:t>Tak</w:t>
            </w:r>
          </w:p>
        </w:tc>
        <w:tc>
          <w:tcPr>
            <w:tcW w:w="4320" w:type="dxa"/>
          </w:tcPr>
          <w:p w14:paraId="0D9202E1"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52C65207" w14:textId="77777777" w:rsidTr="00C05B92">
        <w:trPr>
          <w:trHeight w:val="567"/>
        </w:trPr>
        <w:tc>
          <w:tcPr>
            <w:tcW w:w="1134" w:type="dxa"/>
            <w:tcMar>
              <w:top w:w="0" w:type="dxa"/>
              <w:left w:w="108" w:type="dxa"/>
              <w:bottom w:w="0" w:type="dxa"/>
              <w:right w:w="108" w:type="dxa"/>
            </w:tcMar>
            <w:vAlign w:val="center"/>
          </w:tcPr>
          <w:p w14:paraId="4F19EA5A"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30405A42" w14:textId="77777777" w:rsidR="00C05B92" w:rsidRPr="009335EA" w:rsidRDefault="00C05B92" w:rsidP="00B1728A">
            <w:pPr>
              <w:autoSpaceDN/>
              <w:spacing w:after="60" w:line="360" w:lineRule="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 xml:space="preserve">Możliwość dodawania </w:t>
            </w:r>
            <w:proofErr w:type="spellStart"/>
            <w:r w:rsidRPr="009335EA">
              <w:rPr>
                <w:rFonts w:ascii="Times New Roman" w:eastAsia="NSimSun" w:hAnsi="Times New Roman"/>
                <w:kern w:val="2"/>
                <w:sz w:val="20"/>
                <w:szCs w:val="20"/>
                <w:lang w:eastAsia="zh-CN" w:bidi="hi-IN"/>
              </w:rPr>
              <w:t>wykluczeń</w:t>
            </w:r>
            <w:proofErr w:type="spellEnd"/>
            <w:r w:rsidRPr="009335EA">
              <w:rPr>
                <w:rFonts w:ascii="Times New Roman" w:eastAsia="NSimSun" w:hAnsi="Times New Roman"/>
                <w:kern w:val="2"/>
                <w:sz w:val="20"/>
                <w:szCs w:val="20"/>
                <w:lang w:eastAsia="zh-CN" w:bidi="hi-IN"/>
              </w:rPr>
              <w:t xml:space="preserve"> na podstawie:</w:t>
            </w:r>
          </w:p>
          <w:p w14:paraId="2FD36E78" w14:textId="77777777" w:rsidR="00C05B92" w:rsidRPr="009335EA" w:rsidRDefault="00C05B92" w:rsidP="00B1728A">
            <w:pPr>
              <w:spacing w:after="60" w:line="360" w:lineRule="auto"/>
              <w:ind w:left="904"/>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a) Plik</w:t>
            </w:r>
          </w:p>
          <w:p w14:paraId="5D41B8ED" w14:textId="77777777" w:rsidR="00C05B92" w:rsidRPr="009335EA" w:rsidRDefault="00C05B92" w:rsidP="00B1728A">
            <w:pPr>
              <w:spacing w:after="60" w:line="360" w:lineRule="auto"/>
              <w:ind w:left="904"/>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b) Folder</w:t>
            </w:r>
          </w:p>
          <w:p w14:paraId="3D6032F1" w14:textId="77777777" w:rsidR="00C05B92" w:rsidRPr="009335EA" w:rsidRDefault="00C05B92" w:rsidP="00B1728A">
            <w:pPr>
              <w:spacing w:after="60" w:line="360" w:lineRule="auto"/>
              <w:ind w:left="904"/>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c) Rozszerzenie</w:t>
            </w:r>
          </w:p>
          <w:p w14:paraId="2E8F0F09" w14:textId="77777777" w:rsidR="00C05B92" w:rsidRPr="009335EA" w:rsidRDefault="00C05B92" w:rsidP="00B1728A">
            <w:pPr>
              <w:spacing w:after="60" w:line="360" w:lineRule="auto"/>
              <w:ind w:left="904"/>
              <w:rPr>
                <w:rFonts w:ascii="Times New Roman" w:eastAsia="NSimSun" w:hAnsi="Times New Roman"/>
                <w:kern w:val="2"/>
                <w:sz w:val="20"/>
                <w:szCs w:val="20"/>
                <w:lang w:val="en-US" w:eastAsia="zh-CN" w:bidi="hi-IN"/>
              </w:rPr>
            </w:pPr>
            <w:r w:rsidRPr="009335EA">
              <w:rPr>
                <w:rFonts w:ascii="Times New Roman" w:eastAsia="NSimSun" w:hAnsi="Times New Roman"/>
                <w:kern w:val="2"/>
                <w:sz w:val="20"/>
                <w:szCs w:val="20"/>
                <w:lang w:val="en-US" w:eastAsia="zh-CN" w:bidi="hi-IN"/>
              </w:rPr>
              <w:t xml:space="preserve">d) </w:t>
            </w:r>
            <w:proofErr w:type="spellStart"/>
            <w:r w:rsidRPr="009335EA">
              <w:rPr>
                <w:rFonts w:ascii="Times New Roman" w:eastAsia="NSimSun" w:hAnsi="Times New Roman"/>
                <w:kern w:val="2"/>
                <w:sz w:val="20"/>
                <w:szCs w:val="20"/>
                <w:lang w:val="en-US" w:eastAsia="zh-CN" w:bidi="hi-IN"/>
              </w:rPr>
              <w:t>Proces</w:t>
            </w:r>
            <w:proofErr w:type="spellEnd"/>
          </w:p>
          <w:p w14:paraId="41408AAF" w14:textId="77777777" w:rsidR="00C05B92" w:rsidRPr="009335EA" w:rsidRDefault="00C05B92" w:rsidP="00B1728A">
            <w:pPr>
              <w:spacing w:after="60" w:line="360" w:lineRule="auto"/>
              <w:ind w:left="904"/>
              <w:rPr>
                <w:rFonts w:ascii="Times New Roman" w:eastAsia="NSimSun" w:hAnsi="Times New Roman"/>
                <w:kern w:val="2"/>
                <w:sz w:val="20"/>
                <w:szCs w:val="20"/>
                <w:lang w:val="en-US" w:eastAsia="zh-CN" w:bidi="hi-IN"/>
              </w:rPr>
            </w:pPr>
            <w:r w:rsidRPr="009335EA">
              <w:rPr>
                <w:rFonts w:ascii="Times New Roman" w:eastAsia="NSimSun" w:hAnsi="Times New Roman"/>
                <w:kern w:val="2"/>
                <w:sz w:val="20"/>
                <w:szCs w:val="20"/>
                <w:lang w:val="en-US" w:eastAsia="zh-CN" w:bidi="hi-IN"/>
              </w:rPr>
              <w:t xml:space="preserve">e) Hash </w:t>
            </w:r>
            <w:proofErr w:type="spellStart"/>
            <w:r w:rsidRPr="009335EA">
              <w:rPr>
                <w:rFonts w:ascii="Times New Roman" w:eastAsia="NSimSun" w:hAnsi="Times New Roman"/>
                <w:kern w:val="2"/>
                <w:sz w:val="20"/>
                <w:szCs w:val="20"/>
                <w:lang w:val="en-US" w:eastAsia="zh-CN" w:bidi="hi-IN"/>
              </w:rPr>
              <w:t>pliku</w:t>
            </w:r>
            <w:proofErr w:type="spellEnd"/>
          </w:p>
          <w:p w14:paraId="6415412D" w14:textId="77777777" w:rsidR="00C05B92" w:rsidRPr="009335EA" w:rsidRDefault="00C05B92" w:rsidP="00B1728A">
            <w:pPr>
              <w:spacing w:after="60" w:line="360" w:lineRule="auto"/>
              <w:ind w:left="904"/>
              <w:rPr>
                <w:rFonts w:ascii="Times New Roman" w:eastAsia="NSimSun" w:hAnsi="Times New Roman"/>
                <w:kern w:val="2"/>
                <w:sz w:val="20"/>
                <w:szCs w:val="20"/>
                <w:lang w:val="en-US" w:eastAsia="zh-CN" w:bidi="hi-IN"/>
              </w:rPr>
            </w:pPr>
            <w:r w:rsidRPr="009335EA">
              <w:rPr>
                <w:rFonts w:ascii="Times New Roman" w:eastAsia="NSimSun" w:hAnsi="Times New Roman"/>
                <w:kern w:val="2"/>
                <w:sz w:val="20"/>
                <w:szCs w:val="20"/>
                <w:lang w:val="en-US" w:eastAsia="zh-CN" w:bidi="hi-IN"/>
              </w:rPr>
              <w:t xml:space="preserve">f) Hash </w:t>
            </w:r>
            <w:proofErr w:type="spellStart"/>
            <w:r w:rsidRPr="009335EA">
              <w:rPr>
                <w:rFonts w:ascii="Times New Roman" w:eastAsia="NSimSun" w:hAnsi="Times New Roman"/>
                <w:kern w:val="2"/>
                <w:sz w:val="20"/>
                <w:szCs w:val="20"/>
                <w:lang w:val="en-US" w:eastAsia="zh-CN" w:bidi="hi-IN"/>
              </w:rPr>
              <w:t>certyfikatu</w:t>
            </w:r>
            <w:proofErr w:type="spellEnd"/>
          </w:p>
          <w:p w14:paraId="1E7240E1" w14:textId="77777777" w:rsidR="00C05B92" w:rsidRPr="009335EA" w:rsidRDefault="00C05B92" w:rsidP="00B1728A">
            <w:pPr>
              <w:spacing w:after="60" w:line="360" w:lineRule="auto"/>
              <w:ind w:left="904"/>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g) Nazwa zagrożenia</w:t>
            </w:r>
          </w:p>
          <w:p w14:paraId="202FAFF0" w14:textId="77777777" w:rsidR="00C05B92" w:rsidRPr="009335EA" w:rsidRDefault="00C05B92" w:rsidP="00B1728A">
            <w:pPr>
              <w:spacing w:after="60" w:line="360" w:lineRule="auto"/>
              <w:ind w:left="904"/>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h) Wiersz poleceń</w:t>
            </w:r>
          </w:p>
          <w:p w14:paraId="4106A52B" w14:textId="721322A3" w:rsidR="00C05B92" w:rsidRPr="00C05B92" w:rsidRDefault="00C05B92" w:rsidP="00C05B92">
            <w:pPr>
              <w:spacing w:after="60" w:line="360" w:lineRule="auto"/>
              <w:ind w:left="904"/>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i) IP/maska</w:t>
            </w:r>
          </w:p>
        </w:tc>
        <w:tc>
          <w:tcPr>
            <w:tcW w:w="1134" w:type="dxa"/>
          </w:tcPr>
          <w:p w14:paraId="36FB4873" w14:textId="77777777" w:rsidR="00C05B92" w:rsidRPr="009335EA" w:rsidRDefault="00C05B92" w:rsidP="00B1728A">
            <w:pPr>
              <w:jc w:val="center"/>
              <w:rPr>
                <w:rFonts w:ascii="Times New Roman" w:hAnsi="Times New Roman"/>
                <w:sz w:val="20"/>
                <w:szCs w:val="20"/>
              </w:rPr>
            </w:pPr>
            <w:r w:rsidRPr="009335EA">
              <w:rPr>
                <w:rFonts w:ascii="Times New Roman" w:hAnsi="Times New Roman"/>
                <w:color w:val="000000" w:themeColor="text1"/>
                <w:sz w:val="20"/>
                <w:szCs w:val="20"/>
              </w:rPr>
              <w:t>Tak, podać</w:t>
            </w:r>
          </w:p>
        </w:tc>
        <w:tc>
          <w:tcPr>
            <w:tcW w:w="4320" w:type="dxa"/>
          </w:tcPr>
          <w:p w14:paraId="611737D8"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6F00A0C8" w14:textId="77777777" w:rsidTr="00C05B92">
        <w:trPr>
          <w:trHeight w:val="567"/>
        </w:trPr>
        <w:tc>
          <w:tcPr>
            <w:tcW w:w="1134" w:type="dxa"/>
            <w:tcMar>
              <w:top w:w="0" w:type="dxa"/>
              <w:left w:w="108" w:type="dxa"/>
              <w:bottom w:w="0" w:type="dxa"/>
              <w:right w:w="108" w:type="dxa"/>
            </w:tcMar>
            <w:vAlign w:val="center"/>
          </w:tcPr>
          <w:p w14:paraId="1D45BA5A"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170AC013" w14:textId="77777777" w:rsidR="00C05B92" w:rsidRPr="009335EA" w:rsidRDefault="00C05B92" w:rsidP="00B1728A">
            <w:pPr>
              <w:autoSpaceDN/>
              <w:spacing w:after="60" w:line="360" w:lineRule="auto"/>
              <w:rPr>
                <w:rFonts w:ascii="Times New Roman" w:eastAsia="NSimSun" w:hAnsi="Times New Roman"/>
                <w:color w:val="000000" w:themeColor="text1"/>
                <w:kern w:val="2"/>
                <w:sz w:val="20"/>
                <w:szCs w:val="20"/>
                <w:lang w:eastAsia="zh-CN" w:bidi="hi-IN"/>
              </w:rPr>
            </w:pPr>
            <w:r w:rsidRPr="009335EA">
              <w:rPr>
                <w:rFonts w:ascii="Times New Roman" w:eastAsia="NSimSun" w:hAnsi="Times New Roman"/>
                <w:color w:val="000000" w:themeColor="text1"/>
                <w:kern w:val="2"/>
                <w:sz w:val="20"/>
                <w:szCs w:val="20"/>
                <w:lang w:eastAsia="zh-CN" w:bidi="hi-IN"/>
              </w:rPr>
              <w:t>Skanowanie poczty opartej o protokoły IMAP, MAPI, POP3 i SMTP w czasie rzeczywistym.</w:t>
            </w:r>
          </w:p>
        </w:tc>
        <w:tc>
          <w:tcPr>
            <w:tcW w:w="1134" w:type="dxa"/>
          </w:tcPr>
          <w:p w14:paraId="12776748" w14:textId="77777777" w:rsidR="00C05B92" w:rsidRPr="009335EA" w:rsidRDefault="00C05B92" w:rsidP="00B1728A">
            <w:pPr>
              <w:jc w:val="center"/>
              <w:rPr>
                <w:rFonts w:ascii="Times New Roman" w:hAnsi="Times New Roman"/>
                <w:sz w:val="20"/>
                <w:szCs w:val="20"/>
              </w:rPr>
            </w:pPr>
            <w:r w:rsidRPr="009335EA">
              <w:rPr>
                <w:rFonts w:ascii="Times New Roman" w:hAnsi="Times New Roman"/>
                <w:color w:val="000000" w:themeColor="text1"/>
                <w:sz w:val="20"/>
                <w:szCs w:val="20"/>
              </w:rPr>
              <w:t>Tak</w:t>
            </w:r>
          </w:p>
        </w:tc>
        <w:tc>
          <w:tcPr>
            <w:tcW w:w="4320" w:type="dxa"/>
          </w:tcPr>
          <w:p w14:paraId="09C1E87C"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2E132FF6" w14:textId="77777777" w:rsidTr="00C05B92">
        <w:trPr>
          <w:trHeight w:val="567"/>
        </w:trPr>
        <w:tc>
          <w:tcPr>
            <w:tcW w:w="1134" w:type="dxa"/>
            <w:tcMar>
              <w:top w:w="0" w:type="dxa"/>
              <w:left w:w="108" w:type="dxa"/>
              <w:bottom w:w="0" w:type="dxa"/>
              <w:right w:w="108" w:type="dxa"/>
            </w:tcMar>
            <w:vAlign w:val="center"/>
          </w:tcPr>
          <w:p w14:paraId="0624FA4B"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53A2B66F" w14:textId="77777777" w:rsidR="00C05B92" w:rsidRPr="009335EA" w:rsidRDefault="00C05B92" w:rsidP="00B1728A">
            <w:pPr>
              <w:autoSpaceDN/>
              <w:spacing w:after="60" w:line="360" w:lineRule="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Skanowanie ruchu HTTP na poziomie stacji roboczych. Zainfekowany ruch jest automatycznie blokowany, a użytkownikowi wyświetlane jest stosowne powiadomienie w przeglądarce.</w:t>
            </w:r>
          </w:p>
        </w:tc>
        <w:tc>
          <w:tcPr>
            <w:tcW w:w="1134" w:type="dxa"/>
          </w:tcPr>
          <w:p w14:paraId="243D9A17" w14:textId="77777777" w:rsidR="00C05B92" w:rsidRPr="009335EA" w:rsidRDefault="00C05B92" w:rsidP="00B1728A">
            <w:pPr>
              <w:spacing w:before="60" w:after="60"/>
              <w:jc w:val="center"/>
              <w:rPr>
                <w:rFonts w:ascii="Times New Roman" w:hAnsi="Times New Roman"/>
                <w:sz w:val="20"/>
                <w:szCs w:val="20"/>
              </w:rPr>
            </w:pPr>
            <w:r w:rsidRPr="009335EA">
              <w:rPr>
                <w:rFonts w:ascii="Times New Roman" w:hAnsi="Times New Roman"/>
                <w:color w:val="000000" w:themeColor="text1"/>
                <w:sz w:val="20"/>
                <w:szCs w:val="20"/>
              </w:rPr>
              <w:t>Tak</w:t>
            </w:r>
          </w:p>
        </w:tc>
        <w:tc>
          <w:tcPr>
            <w:tcW w:w="4320" w:type="dxa"/>
          </w:tcPr>
          <w:p w14:paraId="6A4D2F0F"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59811BED" w14:textId="77777777" w:rsidTr="00C05B92">
        <w:trPr>
          <w:trHeight w:val="567"/>
        </w:trPr>
        <w:tc>
          <w:tcPr>
            <w:tcW w:w="1134" w:type="dxa"/>
            <w:tcMar>
              <w:top w:w="0" w:type="dxa"/>
              <w:left w:w="108" w:type="dxa"/>
              <w:bottom w:w="0" w:type="dxa"/>
              <w:right w:w="108" w:type="dxa"/>
            </w:tcMar>
            <w:vAlign w:val="center"/>
          </w:tcPr>
          <w:p w14:paraId="3123BE38"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4345399E" w14:textId="77777777" w:rsidR="00C05B92" w:rsidRPr="009335EA" w:rsidRDefault="00C05B92" w:rsidP="00B1728A">
            <w:pPr>
              <w:autoSpaceDN/>
              <w:spacing w:after="60" w:line="360" w:lineRule="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Blokowanie możliwości przeglądania wybranych stron internetowych. Listę blokowanych stron internetowych określa administrator. Dodatkowo zdefiniowane są grupy stron przez producenta.</w:t>
            </w:r>
          </w:p>
        </w:tc>
        <w:tc>
          <w:tcPr>
            <w:tcW w:w="1134" w:type="dxa"/>
          </w:tcPr>
          <w:p w14:paraId="51C042FB"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57D67631"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284EBC7E" w14:textId="77777777" w:rsidTr="00C05B92">
        <w:trPr>
          <w:trHeight w:val="567"/>
        </w:trPr>
        <w:tc>
          <w:tcPr>
            <w:tcW w:w="1134" w:type="dxa"/>
            <w:tcMar>
              <w:top w:w="0" w:type="dxa"/>
              <w:left w:w="108" w:type="dxa"/>
              <w:bottom w:w="0" w:type="dxa"/>
              <w:right w:w="108" w:type="dxa"/>
            </w:tcMar>
            <w:vAlign w:val="center"/>
          </w:tcPr>
          <w:p w14:paraId="4919430A"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692DBEB5" w14:textId="77777777" w:rsidR="00C05B92" w:rsidRPr="009335EA" w:rsidRDefault="00C05B92" w:rsidP="00B1728A">
            <w:pPr>
              <w:autoSpaceDN/>
              <w:spacing w:after="60" w:line="360" w:lineRule="auto"/>
              <w:rPr>
                <w:rFonts w:ascii="Times New Roman" w:eastAsia="Tahoma" w:hAnsi="Times New Roman"/>
                <w:kern w:val="2"/>
                <w:sz w:val="20"/>
                <w:szCs w:val="20"/>
                <w:lang w:eastAsia="zh-CN" w:bidi="hi-IN"/>
              </w:rPr>
            </w:pPr>
            <w:r w:rsidRPr="009335EA">
              <w:rPr>
                <w:rFonts w:ascii="Times New Roman" w:eastAsia="NSimSun" w:hAnsi="Times New Roman"/>
                <w:kern w:val="2"/>
                <w:sz w:val="20"/>
                <w:szCs w:val="20"/>
                <w:lang w:eastAsia="zh-CN" w:bidi="hi-IN"/>
              </w:rPr>
              <w:t>Program powinien umożliwiać skanowanie ruchu sieciowego wewnątrz szyfrowanych protokołów HTTPS, RDP, FTPS, SCP/SSH, IMAPS, MAPI, POP3S, SMTPS.</w:t>
            </w:r>
          </w:p>
        </w:tc>
        <w:tc>
          <w:tcPr>
            <w:tcW w:w="1134" w:type="dxa"/>
          </w:tcPr>
          <w:p w14:paraId="1AFA0B0F"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0587081C"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36B0661C" w14:textId="77777777" w:rsidTr="00C05B92">
        <w:trPr>
          <w:trHeight w:val="567"/>
        </w:trPr>
        <w:tc>
          <w:tcPr>
            <w:tcW w:w="1134" w:type="dxa"/>
            <w:tcMar>
              <w:top w:w="0" w:type="dxa"/>
              <w:left w:w="108" w:type="dxa"/>
              <w:bottom w:w="0" w:type="dxa"/>
              <w:right w:w="108" w:type="dxa"/>
            </w:tcMar>
            <w:vAlign w:val="center"/>
          </w:tcPr>
          <w:p w14:paraId="6FA1E897"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3164D940" w14:textId="77777777" w:rsidR="00C05B92" w:rsidRPr="009335EA" w:rsidRDefault="00C05B92" w:rsidP="00B1728A">
            <w:pPr>
              <w:autoSpaceDN/>
              <w:spacing w:after="60" w:line="360" w:lineRule="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Program powinien skanować ruch HTTPS transparentnie bez potrzeby konfiguracji zewnętrznych aplikacji takich jak przeglądarki Web lub programy pocztowe.</w:t>
            </w:r>
          </w:p>
        </w:tc>
        <w:tc>
          <w:tcPr>
            <w:tcW w:w="1134" w:type="dxa"/>
          </w:tcPr>
          <w:p w14:paraId="04EF316A"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674755B8"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65CB9784" w14:textId="77777777" w:rsidTr="00C05B92">
        <w:trPr>
          <w:trHeight w:val="567"/>
        </w:trPr>
        <w:tc>
          <w:tcPr>
            <w:tcW w:w="1134" w:type="dxa"/>
            <w:tcMar>
              <w:top w:w="0" w:type="dxa"/>
              <w:left w:w="108" w:type="dxa"/>
              <w:bottom w:w="0" w:type="dxa"/>
              <w:right w:w="108" w:type="dxa"/>
            </w:tcMar>
            <w:vAlign w:val="center"/>
          </w:tcPr>
          <w:p w14:paraId="284A1A16"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3DD796A2" w14:textId="77777777" w:rsidR="00C05B92" w:rsidRPr="009335EA" w:rsidRDefault="00C05B92" w:rsidP="00B1728A">
            <w:pPr>
              <w:autoSpaceDN/>
              <w:spacing w:after="60" w:line="360" w:lineRule="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Automatyczna, inkrementacyjna aktualizacja baz wirusów i innych zagrożeń.</w:t>
            </w:r>
          </w:p>
        </w:tc>
        <w:tc>
          <w:tcPr>
            <w:tcW w:w="1134" w:type="dxa"/>
          </w:tcPr>
          <w:p w14:paraId="12BA9A20"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1BB765DD"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48FB9C9E" w14:textId="77777777" w:rsidTr="00C05B92">
        <w:trPr>
          <w:trHeight w:val="567"/>
        </w:trPr>
        <w:tc>
          <w:tcPr>
            <w:tcW w:w="1134" w:type="dxa"/>
            <w:tcMar>
              <w:top w:w="0" w:type="dxa"/>
              <w:left w:w="108" w:type="dxa"/>
              <w:bottom w:w="0" w:type="dxa"/>
              <w:right w:w="108" w:type="dxa"/>
            </w:tcMar>
            <w:vAlign w:val="center"/>
          </w:tcPr>
          <w:p w14:paraId="4E8080B0"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32D5C2B2" w14:textId="77777777" w:rsidR="00C05B92" w:rsidRPr="009335EA" w:rsidRDefault="00C05B92" w:rsidP="00B1728A">
            <w:pPr>
              <w:autoSpaceDN/>
              <w:spacing w:after="60" w:line="360" w:lineRule="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 xml:space="preserve">Obsługa pobierania aktualizacji za pośrednictwem serwera </w:t>
            </w:r>
            <w:proofErr w:type="spellStart"/>
            <w:r w:rsidRPr="009335EA">
              <w:rPr>
                <w:rFonts w:ascii="Times New Roman" w:eastAsia="NSimSun" w:hAnsi="Times New Roman"/>
                <w:kern w:val="2"/>
                <w:sz w:val="20"/>
                <w:szCs w:val="20"/>
                <w:lang w:eastAsia="zh-CN" w:bidi="hi-IN"/>
              </w:rPr>
              <w:t>proxy</w:t>
            </w:r>
            <w:proofErr w:type="spellEnd"/>
            <w:r w:rsidRPr="009335EA">
              <w:rPr>
                <w:rFonts w:ascii="Times New Roman" w:eastAsia="NSimSun" w:hAnsi="Times New Roman"/>
                <w:kern w:val="2"/>
                <w:sz w:val="20"/>
                <w:szCs w:val="20"/>
                <w:lang w:eastAsia="zh-CN" w:bidi="hi-IN"/>
              </w:rPr>
              <w:t>.</w:t>
            </w:r>
          </w:p>
        </w:tc>
        <w:tc>
          <w:tcPr>
            <w:tcW w:w="1134" w:type="dxa"/>
          </w:tcPr>
          <w:p w14:paraId="4D9AE993"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4AFF8E1C"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2BD8BE69" w14:textId="77777777" w:rsidTr="00C05B92">
        <w:trPr>
          <w:trHeight w:val="567"/>
        </w:trPr>
        <w:tc>
          <w:tcPr>
            <w:tcW w:w="1134" w:type="dxa"/>
            <w:tcMar>
              <w:top w:w="0" w:type="dxa"/>
              <w:left w:w="108" w:type="dxa"/>
              <w:bottom w:w="0" w:type="dxa"/>
              <w:right w:w="108" w:type="dxa"/>
            </w:tcMar>
            <w:vAlign w:val="center"/>
          </w:tcPr>
          <w:p w14:paraId="77B42812"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5572301A" w14:textId="77777777" w:rsidR="00C05B92" w:rsidRPr="009335EA" w:rsidRDefault="00C05B92" w:rsidP="00B1728A">
            <w:pPr>
              <w:autoSpaceDN/>
              <w:spacing w:line="360" w:lineRule="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 xml:space="preserve">Dziennik zdarzeń rejestrujący informacje na temat znalezionych zagrożeń, dokonanych aktualizacji baz wirusów i samego oprogramowania bezpośrednio na punkcie końcowym Windows i </w:t>
            </w:r>
            <w:proofErr w:type="spellStart"/>
            <w:r w:rsidRPr="009335EA">
              <w:rPr>
                <w:rFonts w:ascii="Times New Roman" w:eastAsia="NSimSun" w:hAnsi="Times New Roman"/>
                <w:kern w:val="2"/>
                <w:sz w:val="20"/>
                <w:szCs w:val="20"/>
                <w:lang w:eastAsia="zh-CN" w:bidi="hi-IN"/>
              </w:rPr>
              <w:t>macOS</w:t>
            </w:r>
            <w:proofErr w:type="spellEnd"/>
            <w:r w:rsidRPr="009335EA">
              <w:rPr>
                <w:rFonts w:ascii="Times New Roman" w:eastAsia="NSimSun" w:hAnsi="Times New Roman"/>
                <w:kern w:val="2"/>
                <w:sz w:val="20"/>
                <w:szCs w:val="20"/>
                <w:lang w:eastAsia="zh-CN" w:bidi="hi-IN"/>
              </w:rPr>
              <w:t>.</w:t>
            </w:r>
          </w:p>
        </w:tc>
        <w:tc>
          <w:tcPr>
            <w:tcW w:w="1134" w:type="dxa"/>
          </w:tcPr>
          <w:p w14:paraId="18AC2F23"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20991574"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42083B8C" w14:textId="77777777" w:rsidTr="00C05B92">
        <w:trPr>
          <w:trHeight w:val="567"/>
        </w:trPr>
        <w:tc>
          <w:tcPr>
            <w:tcW w:w="1134" w:type="dxa"/>
            <w:tcMar>
              <w:top w:w="0" w:type="dxa"/>
              <w:left w:w="108" w:type="dxa"/>
              <w:bottom w:w="0" w:type="dxa"/>
              <w:right w:w="108" w:type="dxa"/>
            </w:tcMar>
            <w:vAlign w:val="center"/>
          </w:tcPr>
          <w:p w14:paraId="350D8F9F"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644B998E" w14:textId="0A81C466" w:rsidR="00C05B92" w:rsidRPr="009335EA" w:rsidRDefault="003E1FED" w:rsidP="00B1728A">
            <w:pPr>
              <w:autoSpaceDN/>
              <w:spacing w:line="360" w:lineRule="auto"/>
              <w:rPr>
                <w:rFonts w:ascii="Times New Roman" w:eastAsia="NSimSun" w:hAnsi="Times New Roman"/>
                <w:kern w:val="2"/>
                <w:sz w:val="20"/>
                <w:szCs w:val="20"/>
                <w:lang w:eastAsia="zh-CN" w:bidi="hi-IN"/>
              </w:rPr>
            </w:pPr>
            <w:r w:rsidRPr="003E1FED">
              <w:rPr>
                <w:rFonts w:ascii="Times New Roman" w:eastAsia="NSimSun" w:hAnsi="Times New Roman"/>
                <w:kern w:val="2"/>
                <w:sz w:val="20"/>
                <w:szCs w:val="20"/>
                <w:lang w:eastAsia="zh-CN" w:bidi="hi-IN"/>
              </w:rPr>
              <w:t>Oprogramowanie klienckie powinno działać jako jeden zintegrowany agent/klient na punkcie końcowym (bez konieczności instalowania wielu niezależnych agentów dla poszczególnych modułów).</w:t>
            </w:r>
          </w:p>
        </w:tc>
        <w:tc>
          <w:tcPr>
            <w:tcW w:w="1134" w:type="dxa"/>
          </w:tcPr>
          <w:p w14:paraId="434ED1C6"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41D27611"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5A8D3426" w14:textId="77777777" w:rsidTr="00C05B92">
        <w:trPr>
          <w:trHeight w:val="567"/>
        </w:trPr>
        <w:tc>
          <w:tcPr>
            <w:tcW w:w="1134" w:type="dxa"/>
            <w:tcMar>
              <w:top w:w="0" w:type="dxa"/>
              <w:left w:w="108" w:type="dxa"/>
              <w:bottom w:w="0" w:type="dxa"/>
              <w:right w:w="108" w:type="dxa"/>
            </w:tcMar>
            <w:vAlign w:val="center"/>
          </w:tcPr>
          <w:p w14:paraId="50E14DBD"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6E702A5E" w14:textId="77777777" w:rsidR="00C05B92" w:rsidRPr="009335EA" w:rsidRDefault="00C05B92" w:rsidP="00B1728A">
            <w:pPr>
              <w:spacing w:before="60" w:after="60"/>
              <w:rPr>
                <w:rFonts w:ascii="Times New Roman" w:hAnsi="Times New Roman"/>
                <w:color w:val="000000"/>
                <w:sz w:val="20"/>
                <w:szCs w:val="20"/>
              </w:rPr>
            </w:pPr>
            <w:r w:rsidRPr="009335EA">
              <w:rPr>
                <w:rFonts w:ascii="Times New Roman" w:eastAsia="NSimSun" w:hAnsi="Times New Roman"/>
                <w:kern w:val="2"/>
                <w:sz w:val="20"/>
                <w:szCs w:val="20"/>
                <w:lang w:eastAsia="zh-CN" w:bidi="hi-IN"/>
              </w:rPr>
              <w:t>System musi umożliwiać kontrolę dostępu do urządzeń na podstawie interfejsów, do których zostały one podłączone</w:t>
            </w:r>
          </w:p>
        </w:tc>
        <w:tc>
          <w:tcPr>
            <w:tcW w:w="1134" w:type="dxa"/>
          </w:tcPr>
          <w:p w14:paraId="601648C4"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51F26157"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366172F0" w14:textId="77777777" w:rsidTr="00C05B92">
        <w:trPr>
          <w:trHeight w:val="567"/>
        </w:trPr>
        <w:tc>
          <w:tcPr>
            <w:tcW w:w="1134" w:type="dxa"/>
            <w:tcMar>
              <w:top w:w="0" w:type="dxa"/>
              <w:left w:w="108" w:type="dxa"/>
              <w:bottom w:w="0" w:type="dxa"/>
              <w:right w:w="108" w:type="dxa"/>
            </w:tcMar>
            <w:vAlign w:val="center"/>
          </w:tcPr>
          <w:p w14:paraId="76168512"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58FBF9A0" w14:textId="77777777" w:rsidR="00C05B92" w:rsidRPr="009335EA" w:rsidRDefault="00C05B92" w:rsidP="00B1728A">
            <w:pPr>
              <w:autoSpaceDN/>
              <w:spacing w:line="360" w:lineRule="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Możliwość dodania zaufanych urządzeń bezpośrednio z konsoli administracyjnej na podstawie ich wykrycia lub wpisanych ręcznie ID urządzenia lub ID produktu.</w:t>
            </w:r>
          </w:p>
        </w:tc>
        <w:tc>
          <w:tcPr>
            <w:tcW w:w="1134" w:type="dxa"/>
          </w:tcPr>
          <w:p w14:paraId="55A45327"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1C16EBD1"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7DC7FFF3" w14:textId="77777777" w:rsidTr="00C05B92">
        <w:trPr>
          <w:trHeight w:val="567"/>
        </w:trPr>
        <w:tc>
          <w:tcPr>
            <w:tcW w:w="1134" w:type="dxa"/>
            <w:tcMar>
              <w:top w:w="0" w:type="dxa"/>
              <w:left w:w="108" w:type="dxa"/>
              <w:bottom w:w="0" w:type="dxa"/>
              <w:right w:w="108" w:type="dxa"/>
            </w:tcMar>
            <w:vAlign w:val="center"/>
          </w:tcPr>
          <w:p w14:paraId="53833C00"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6CA1AB88" w14:textId="77777777" w:rsidR="00C05B92" w:rsidRPr="009335EA" w:rsidRDefault="00C05B92" w:rsidP="00B1728A">
            <w:pPr>
              <w:autoSpaceDN/>
              <w:spacing w:after="60" w:line="360" w:lineRule="auto"/>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Wbudowana zapora osobista, umożliwiająca tworzenie reguł na podstawie aplikacji oraz ruchu sieciowego.</w:t>
            </w:r>
          </w:p>
        </w:tc>
        <w:tc>
          <w:tcPr>
            <w:tcW w:w="1134" w:type="dxa"/>
          </w:tcPr>
          <w:p w14:paraId="113E70F4"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237FED86"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2A4F07A3" w14:textId="77777777" w:rsidTr="00C05B92">
        <w:trPr>
          <w:trHeight w:val="567"/>
        </w:trPr>
        <w:tc>
          <w:tcPr>
            <w:tcW w:w="1134" w:type="dxa"/>
            <w:tcMar>
              <w:top w:w="0" w:type="dxa"/>
              <w:left w:w="108" w:type="dxa"/>
              <w:bottom w:w="0" w:type="dxa"/>
              <w:right w:w="108" w:type="dxa"/>
            </w:tcMar>
            <w:vAlign w:val="center"/>
          </w:tcPr>
          <w:p w14:paraId="7CB2F80C"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78E2DE6A" w14:textId="77777777" w:rsidR="00C05B92" w:rsidRPr="009335EA" w:rsidRDefault="00C05B92" w:rsidP="00B1728A">
            <w:pPr>
              <w:autoSpaceDN/>
              <w:spacing w:line="360" w:lineRule="auto"/>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 xml:space="preserve">Wbudowana ochrona przed </w:t>
            </w:r>
            <w:proofErr w:type="spellStart"/>
            <w:r w:rsidRPr="009335EA">
              <w:rPr>
                <w:rFonts w:ascii="Times New Roman" w:hAnsi="Times New Roman"/>
                <w:kern w:val="2"/>
                <w:sz w:val="20"/>
                <w:szCs w:val="20"/>
                <w:lang w:eastAsia="ar-SA" w:bidi="hi-IN"/>
              </w:rPr>
              <w:t>exploitami</w:t>
            </w:r>
            <w:proofErr w:type="spellEnd"/>
            <w:r w:rsidRPr="009335EA">
              <w:rPr>
                <w:rFonts w:ascii="Times New Roman" w:hAnsi="Times New Roman"/>
                <w:kern w:val="2"/>
                <w:sz w:val="20"/>
                <w:szCs w:val="20"/>
                <w:lang w:eastAsia="ar-SA" w:bidi="hi-IN"/>
              </w:rPr>
              <w:t xml:space="preserve"> wyposażona w minimum 15 różnych technik wykrycia </w:t>
            </w:r>
            <w:proofErr w:type="spellStart"/>
            <w:r w:rsidRPr="009335EA">
              <w:rPr>
                <w:rFonts w:ascii="Times New Roman" w:hAnsi="Times New Roman"/>
                <w:kern w:val="2"/>
                <w:sz w:val="20"/>
                <w:szCs w:val="20"/>
                <w:lang w:eastAsia="ar-SA" w:bidi="hi-IN"/>
              </w:rPr>
              <w:t>exploitów</w:t>
            </w:r>
            <w:proofErr w:type="spellEnd"/>
            <w:r w:rsidRPr="009335EA">
              <w:rPr>
                <w:rFonts w:ascii="Times New Roman" w:hAnsi="Times New Roman"/>
                <w:kern w:val="2"/>
                <w:sz w:val="20"/>
                <w:szCs w:val="20"/>
                <w:lang w:eastAsia="ar-SA" w:bidi="hi-IN"/>
              </w:rPr>
              <w:t xml:space="preserve"> z możliwością włączenia lub wyłączenia każdej z nich oraz dająca możliwość dodania własnych procesów. Funkcja umożliwia również:</w:t>
            </w:r>
          </w:p>
          <w:p w14:paraId="327B84AA" w14:textId="77777777" w:rsidR="00C05B92" w:rsidRPr="009335EA" w:rsidRDefault="00C05B92" w:rsidP="00C05B92">
            <w:pPr>
              <w:numPr>
                <w:ilvl w:val="0"/>
                <w:numId w:val="54"/>
              </w:numPr>
              <w:autoSpaceDN/>
              <w:spacing w:line="360" w:lineRule="auto"/>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Możliwość wymuszenia funkcji DEP systemu Windows.</w:t>
            </w:r>
          </w:p>
          <w:p w14:paraId="479D46D9" w14:textId="77777777" w:rsidR="00C05B92" w:rsidRPr="009335EA" w:rsidRDefault="00C05B92" w:rsidP="00C05B92">
            <w:pPr>
              <w:numPr>
                <w:ilvl w:val="0"/>
                <w:numId w:val="54"/>
              </w:numPr>
              <w:autoSpaceDN/>
              <w:spacing w:line="360" w:lineRule="auto"/>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Możliwość wymuszenia relokacji modułów (ASLR) dla Windows.</w:t>
            </w:r>
          </w:p>
        </w:tc>
        <w:tc>
          <w:tcPr>
            <w:tcW w:w="1134" w:type="dxa"/>
          </w:tcPr>
          <w:p w14:paraId="77B3CB8B"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47949619"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4E9D8279" w14:textId="77777777" w:rsidTr="00C05B92">
        <w:trPr>
          <w:trHeight w:val="567"/>
        </w:trPr>
        <w:tc>
          <w:tcPr>
            <w:tcW w:w="1134" w:type="dxa"/>
            <w:tcMar>
              <w:top w:w="0" w:type="dxa"/>
              <w:left w:w="108" w:type="dxa"/>
              <w:bottom w:w="0" w:type="dxa"/>
              <w:right w:w="108" w:type="dxa"/>
            </w:tcMar>
            <w:vAlign w:val="center"/>
          </w:tcPr>
          <w:p w14:paraId="34E4C7CA"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47D1667A" w14:textId="77777777" w:rsidR="00C05B92" w:rsidRPr="009335EA" w:rsidRDefault="00C05B92" w:rsidP="00B1728A">
            <w:pPr>
              <w:autoSpaceDN/>
              <w:spacing w:line="360" w:lineRule="auto"/>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 xml:space="preserve">Ochrona przed atakami sieciowymi – Mechanizm obronny przed atakującymi próbującymi uzyskać dostęp do systemu poprzez wykorzystanie luk w sieci. Funkcja ta </w:t>
            </w:r>
            <w:r w:rsidRPr="009335EA">
              <w:rPr>
                <w:rFonts w:ascii="Times New Roman" w:hAnsi="Times New Roman"/>
                <w:kern w:val="2"/>
                <w:sz w:val="20"/>
                <w:szCs w:val="20"/>
                <w:lang w:eastAsia="ar-SA" w:bidi="hi-IN"/>
              </w:rPr>
              <w:lastRenderedPageBreak/>
              <w:t>musi obejmować ochronę przed technikami takimi jak:</w:t>
            </w:r>
          </w:p>
          <w:p w14:paraId="475524D8" w14:textId="77777777" w:rsidR="00C05B92" w:rsidRPr="009335EA" w:rsidRDefault="00C05B92" w:rsidP="00B1728A">
            <w:pPr>
              <w:spacing w:line="360" w:lineRule="auto"/>
              <w:ind w:left="1264"/>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-Pierwszy dostęp.</w:t>
            </w:r>
          </w:p>
          <w:p w14:paraId="28735A19" w14:textId="77777777" w:rsidR="00C05B92" w:rsidRPr="009335EA" w:rsidRDefault="00C05B92" w:rsidP="00B1728A">
            <w:pPr>
              <w:spacing w:line="360" w:lineRule="auto"/>
              <w:ind w:left="1264"/>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-Dostęp do poświadczeń.</w:t>
            </w:r>
          </w:p>
          <w:p w14:paraId="6C542C93" w14:textId="77777777" w:rsidR="00C05B92" w:rsidRPr="009335EA" w:rsidRDefault="00C05B92" w:rsidP="00B1728A">
            <w:pPr>
              <w:spacing w:line="360" w:lineRule="auto"/>
              <w:ind w:left="1264"/>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-Wykrycie.</w:t>
            </w:r>
          </w:p>
          <w:p w14:paraId="743EE5C8" w14:textId="77777777" w:rsidR="00C05B92" w:rsidRPr="009335EA" w:rsidRDefault="00C05B92" w:rsidP="00B1728A">
            <w:pPr>
              <w:spacing w:line="360" w:lineRule="auto"/>
              <w:ind w:left="1264"/>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w:t>
            </w:r>
            <w:proofErr w:type="spellStart"/>
            <w:r w:rsidRPr="009335EA">
              <w:rPr>
                <w:rFonts w:ascii="Times New Roman" w:hAnsi="Times New Roman"/>
                <w:kern w:val="2"/>
                <w:sz w:val="20"/>
                <w:szCs w:val="20"/>
                <w:lang w:eastAsia="ar-SA" w:bidi="hi-IN"/>
              </w:rPr>
              <w:t>Crimeware</w:t>
            </w:r>
            <w:proofErr w:type="spellEnd"/>
            <w:r w:rsidRPr="009335EA">
              <w:rPr>
                <w:rFonts w:ascii="Times New Roman" w:hAnsi="Times New Roman"/>
                <w:kern w:val="2"/>
                <w:sz w:val="20"/>
                <w:szCs w:val="20"/>
                <w:lang w:eastAsia="ar-SA" w:bidi="hi-IN"/>
              </w:rPr>
              <w:t>.</w:t>
            </w:r>
          </w:p>
          <w:p w14:paraId="2C021687" w14:textId="77777777" w:rsidR="00C05B92" w:rsidRPr="009335EA" w:rsidRDefault="00C05B92" w:rsidP="00B1728A">
            <w:pPr>
              <w:spacing w:line="360" w:lineRule="auto"/>
              <w:ind w:left="1264"/>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-Ruch boczny.</w:t>
            </w:r>
          </w:p>
        </w:tc>
        <w:tc>
          <w:tcPr>
            <w:tcW w:w="1134" w:type="dxa"/>
          </w:tcPr>
          <w:p w14:paraId="67271008"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lastRenderedPageBreak/>
              <w:t>Tak</w:t>
            </w:r>
          </w:p>
        </w:tc>
        <w:tc>
          <w:tcPr>
            <w:tcW w:w="4320" w:type="dxa"/>
          </w:tcPr>
          <w:p w14:paraId="609EFEB0"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37FE62F6" w14:textId="77777777" w:rsidTr="00C05B92">
        <w:trPr>
          <w:trHeight w:val="567"/>
        </w:trPr>
        <w:tc>
          <w:tcPr>
            <w:tcW w:w="1134" w:type="dxa"/>
            <w:tcMar>
              <w:top w:w="0" w:type="dxa"/>
              <w:left w:w="108" w:type="dxa"/>
              <w:bottom w:w="0" w:type="dxa"/>
              <w:right w:w="108" w:type="dxa"/>
            </w:tcMar>
            <w:vAlign w:val="center"/>
          </w:tcPr>
          <w:p w14:paraId="0BA34250"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1133AF30" w14:textId="77777777" w:rsidR="00C05B92" w:rsidRPr="009335EA" w:rsidRDefault="00C05B92" w:rsidP="00B1728A">
            <w:pPr>
              <w:autoSpaceDN/>
              <w:spacing w:line="360" w:lineRule="auto"/>
              <w:textAlignment w:val="auto"/>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 xml:space="preserve">Ochrona przed </w:t>
            </w:r>
            <w:proofErr w:type="spellStart"/>
            <w:r w:rsidRPr="009335EA">
              <w:rPr>
                <w:rFonts w:ascii="Times New Roman" w:hAnsi="Times New Roman"/>
                <w:kern w:val="2"/>
                <w:sz w:val="20"/>
                <w:szCs w:val="20"/>
                <w:lang w:eastAsia="ar-SA" w:bidi="hi-IN"/>
              </w:rPr>
              <w:t>ransomware</w:t>
            </w:r>
            <w:proofErr w:type="spellEnd"/>
            <w:r w:rsidRPr="009335EA">
              <w:rPr>
                <w:rFonts w:ascii="Times New Roman" w:hAnsi="Times New Roman"/>
                <w:kern w:val="2"/>
                <w:sz w:val="20"/>
                <w:szCs w:val="20"/>
                <w:lang w:eastAsia="ar-SA" w:bidi="hi-IN"/>
              </w:rPr>
              <w:t xml:space="preserve"> - możliwość wykrywania i blokowania ataków typu </w:t>
            </w:r>
            <w:proofErr w:type="spellStart"/>
            <w:r w:rsidRPr="009335EA">
              <w:rPr>
                <w:rFonts w:ascii="Times New Roman" w:hAnsi="Times New Roman"/>
                <w:kern w:val="2"/>
                <w:sz w:val="20"/>
                <w:szCs w:val="20"/>
                <w:lang w:eastAsia="ar-SA" w:bidi="hi-IN"/>
              </w:rPr>
              <w:t>ransomware</w:t>
            </w:r>
            <w:proofErr w:type="spellEnd"/>
            <w:r w:rsidRPr="009335EA">
              <w:rPr>
                <w:rFonts w:ascii="Times New Roman" w:hAnsi="Times New Roman"/>
                <w:kern w:val="2"/>
                <w:sz w:val="20"/>
                <w:szCs w:val="20"/>
                <w:lang w:eastAsia="ar-SA" w:bidi="hi-IN"/>
              </w:rPr>
              <w:t xml:space="preserve"> niezależnie od tego czy atak został przeprowadzony lokalnie lub zdalnie na punkcie końcowym oraz utworzenie kopii zapasowej plików w momencie szyfrowania, a w przypadku ataku odzyskanie i przywrócenie ich do pierwotnej lokalizacji. Oprogramowanie musi dać możliwość odzyskania plików na żądanie lub automatycznie, o następujących rozszerzeniach:</w:t>
            </w:r>
          </w:p>
          <w:p w14:paraId="2050FA73" w14:textId="52E5B5F9" w:rsidR="00C05B92" w:rsidRPr="00C05B92" w:rsidRDefault="00C05B92" w:rsidP="00C05B92">
            <w:pPr>
              <w:spacing w:line="360" w:lineRule="auto"/>
              <w:ind w:left="1264"/>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 xml:space="preserve">3fr, </w:t>
            </w:r>
            <w:proofErr w:type="spellStart"/>
            <w:r w:rsidRPr="009335EA">
              <w:rPr>
                <w:rFonts w:ascii="Times New Roman" w:hAnsi="Times New Roman"/>
                <w:kern w:val="2"/>
                <w:sz w:val="20"/>
                <w:szCs w:val="20"/>
                <w:lang w:eastAsia="ar-SA" w:bidi="hi-IN"/>
              </w:rPr>
              <w:t>ai</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arw</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bay</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cdr</w:t>
            </w:r>
            <w:proofErr w:type="spellEnd"/>
            <w:r w:rsidRPr="009335EA">
              <w:rPr>
                <w:rFonts w:ascii="Times New Roman" w:hAnsi="Times New Roman"/>
                <w:kern w:val="2"/>
                <w:sz w:val="20"/>
                <w:szCs w:val="20"/>
                <w:lang w:eastAsia="ar-SA" w:bidi="hi-IN"/>
              </w:rPr>
              <w:t xml:space="preserve">, cer, cr2, </w:t>
            </w:r>
            <w:proofErr w:type="spellStart"/>
            <w:r w:rsidRPr="009335EA">
              <w:rPr>
                <w:rFonts w:ascii="Times New Roman" w:hAnsi="Times New Roman"/>
                <w:kern w:val="2"/>
                <w:sz w:val="20"/>
                <w:szCs w:val="20"/>
                <w:lang w:eastAsia="ar-SA" w:bidi="hi-IN"/>
              </w:rPr>
              <w:t>crt</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crw</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dcr</w:t>
            </w:r>
            <w:proofErr w:type="spellEnd"/>
            <w:r w:rsidRPr="009335EA">
              <w:rPr>
                <w:rFonts w:ascii="Times New Roman" w:hAnsi="Times New Roman"/>
                <w:kern w:val="2"/>
                <w:sz w:val="20"/>
                <w:szCs w:val="20"/>
                <w:lang w:eastAsia="ar-SA" w:bidi="hi-IN"/>
              </w:rPr>
              <w:t xml:space="preserve">, der, </w:t>
            </w:r>
            <w:proofErr w:type="spellStart"/>
            <w:r w:rsidRPr="009335EA">
              <w:rPr>
                <w:rFonts w:ascii="Times New Roman" w:hAnsi="Times New Roman"/>
                <w:kern w:val="2"/>
                <w:sz w:val="20"/>
                <w:szCs w:val="20"/>
                <w:lang w:eastAsia="ar-SA" w:bidi="hi-IN"/>
              </w:rPr>
              <w:t>dll</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dng</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doc</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docm</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docx</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dwg</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dxf</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dxg</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eps</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erf</w:t>
            </w:r>
            <w:proofErr w:type="spellEnd"/>
            <w:r w:rsidRPr="009335EA">
              <w:rPr>
                <w:rFonts w:ascii="Times New Roman" w:hAnsi="Times New Roman"/>
                <w:kern w:val="2"/>
                <w:sz w:val="20"/>
                <w:szCs w:val="20"/>
                <w:lang w:eastAsia="ar-SA" w:bidi="hi-IN"/>
              </w:rPr>
              <w:t xml:space="preserve">, exe, </w:t>
            </w:r>
            <w:proofErr w:type="spellStart"/>
            <w:r w:rsidRPr="009335EA">
              <w:rPr>
                <w:rFonts w:ascii="Times New Roman" w:hAnsi="Times New Roman"/>
                <w:kern w:val="2"/>
                <w:sz w:val="20"/>
                <w:szCs w:val="20"/>
                <w:lang w:eastAsia="ar-SA" w:bidi="hi-IN"/>
              </w:rPr>
              <w:t>indd</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jpe</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jpeg</w:t>
            </w:r>
            <w:proofErr w:type="spellEnd"/>
            <w:r w:rsidRPr="009335EA">
              <w:rPr>
                <w:rFonts w:ascii="Times New Roman" w:hAnsi="Times New Roman"/>
                <w:kern w:val="2"/>
                <w:sz w:val="20"/>
                <w:szCs w:val="20"/>
                <w:lang w:eastAsia="ar-SA" w:bidi="hi-IN"/>
              </w:rPr>
              <w:t xml:space="preserve">, jpg, </w:t>
            </w:r>
            <w:proofErr w:type="spellStart"/>
            <w:r w:rsidRPr="009335EA">
              <w:rPr>
                <w:rFonts w:ascii="Times New Roman" w:hAnsi="Times New Roman"/>
                <w:kern w:val="2"/>
                <w:sz w:val="20"/>
                <w:szCs w:val="20"/>
                <w:lang w:eastAsia="ar-SA" w:bidi="hi-IN"/>
              </w:rPr>
              <w:t>mdf</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mef</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mrw</w:t>
            </w:r>
            <w:proofErr w:type="spellEnd"/>
            <w:r w:rsidRPr="009335EA">
              <w:rPr>
                <w:rFonts w:ascii="Times New Roman" w:hAnsi="Times New Roman"/>
                <w:kern w:val="2"/>
                <w:sz w:val="20"/>
                <w:szCs w:val="20"/>
                <w:lang w:eastAsia="ar-SA" w:bidi="hi-IN"/>
              </w:rPr>
              <w:t xml:space="preserve">, nef, </w:t>
            </w:r>
            <w:proofErr w:type="spellStart"/>
            <w:r w:rsidRPr="009335EA">
              <w:rPr>
                <w:rFonts w:ascii="Times New Roman" w:hAnsi="Times New Roman"/>
                <w:kern w:val="2"/>
                <w:sz w:val="20"/>
                <w:szCs w:val="20"/>
                <w:lang w:eastAsia="ar-SA" w:bidi="hi-IN"/>
              </w:rPr>
              <w:t>nrw</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odb</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odc</w:t>
            </w:r>
            <w:proofErr w:type="spellEnd"/>
            <w:r w:rsidRPr="009335EA">
              <w:rPr>
                <w:rFonts w:ascii="Times New Roman" w:hAnsi="Times New Roman"/>
                <w:kern w:val="2"/>
                <w:sz w:val="20"/>
                <w:szCs w:val="20"/>
                <w:lang w:eastAsia="ar-SA" w:bidi="hi-IN"/>
              </w:rPr>
              <w:t xml:space="preserve">, odm, </w:t>
            </w:r>
            <w:proofErr w:type="spellStart"/>
            <w:r w:rsidRPr="009335EA">
              <w:rPr>
                <w:rFonts w:ascii="Times New Roman" w:hAnsi="Times New Roman"/>
                <w:kern w:val="2"/>
                <w:sz w:val="20"/>
                <w:szCs w:val="20"/>
                <w:lang w:eastAsia="ar-SA" w:bidi="hi-IN"/>
              </w:rPr>
              <w:t>odp</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ods</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odt</w:t>
            </w:r>
            <w:proofErr w:type="spellEnd"/>
            <w:r w:rsidRPr="009335EA">
              <w:rPr>
                <w:rFonts w:ascii="Times New Roman" w:hAnsi="Times New Roman"/>
                <w:kern w:val="2"/>
                <w:sz w:val="20"/>
                <w:szCs w:val="20"/>
                <w:lang w:eastAsia="ar-SA" w:bidi="hi-IN"/>
              </w:rPr>
              <w:t xml:space="preserve">, orf, p12, p7b, p7c, </w:t>
            </w:r>
            <w:proofErr w:type="spellStart"/>
            <w:r w:rsidRPr="009335EA">
              <w:rPr>
                <w:rFonts w:ascii="Times New Roman" w:hAnsi="Times New Roman"/>
                <w:kern w:val="2"/>
                <w:sz w:val="20"/>
                <w:szCs w:val="20"/>
                <w:lang w:eastAsia="ar-SA" w:bidi="hi-IN"/>
              </w:rPr>
              <w:t>pdd</w:t>
            </w:r>
            <w:proofErr w:type="spellEnd"/>
            <w:r w:rsidRPr="009335EA">
              <w:rPr>
                <w:rFonts w:ascii="Times New Roman" w:hAnsi="Times New Roman"/>
                <w:kern w:val="2"/>
                <w:sz w:val="20"/>
                <w:szCs w:val="20"/>
                <w:lang w:eastAsia="ar-SA" w:bidi="hi-IN"/>
              </w:rPr>
              <w:t xml:space="preserve">, pdf, </w:t>
            </w:r>
            <w:proofErr w:type="spellStart"/>
            <w:r w:rsidRPr="009335EA">
              <w:rPr>
                <w:rFonts w:ascii="Times New Roman" w:hAnsi="Times New Roman"/>
                <w:kern w:val="2"/>
                <w:sz w:val="20"/>
                <w:szCs w:val="20"/>
                <w:lang w:eastAsia="ar-SA" w:bidi="hi-IN"/>
              </w:rPr>
              <w:t>pef</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pem</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pfx</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ppt</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pptm</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pptx</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psd</w:t>
            </w:r>
            <w:proofErr w:type="spellEnd"/>
            <w:r w:rsidRPr="009335EA">
              <w:rPr>
                <w:rFonts w:ascii="Times New Roman" w:hAnsi="Times New Roman"/>
                <w:kern w:val="2"/>
                <w:sz w:val="20"/>
                <w:szCs w:val="20"/>
                <w:lang w:eastAsia="ar-SA" w:bidi="hi-IN"/>
              </w:rPr>
              <w:t xml:space="preserve">, pst, </w:t>
            </w:r>
            <w:proofErr w:type="spellStart"/>
            <w:r w:rsidRPr="009335EA">
              <w:rPr>
                <w:rFonts w:ascii="Times New Roman" w:hAnsi="Times New Roman"/>
                <w:kern w:val="2"/>
                <w:sz w:val="20"/>
                <w:szCs w:val="20"/>
                <w:lang w:eastAsia="ar-SA" w:bidi="hi-IN"/>
              </w:rPr>
              <w:t>ptx</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png</w:t>
            </w:r>
            <w:proofErr w:type="spellEnd"/>
            <w:r w:rsidRPr="009335EA">
              <w:rPr>
                <w:rFonts w:ascii="Times New Roman" w:hAnsi="Times New Roman"/>
                <w:kern w:val="2"/>
                <w:sz w:val="20"/>
                <w:szCs w:val="20"/>
                <w:lang w:eastAsia="ar-SA" w:bidi="hi-IN"/>
              </w:rPr>
              <w:t xml:space="preserve">, r3d, raf, rtf, rw2, </w:t>
            </w:r>
            <w:proofErr w:type="spellStart"/>
            <w:r w:rsidRPr="009335EA">
              <w:rPr>
                <w:rFonts w:ascii="Times New Roman" w:hAnsi="Times New Roman"/>
                <w:kern w:val="2"/>
                <w:sz w:val="20"/>
                <w:szCs w:val="20"/>
                <w:lang w:eastAsia="ar-SA" w:bidi="hi-IN"/>
              </w:rPr>
              <w:t>rwl</w:t>
            </w:r>
            <w:proofErr w:type="spellEnd"/>
            <w:r w:rsidRPr="009335EA">
              <w:rPr>
                <w:rFonts w:ascii="Times New Roman" w:hAnsi="Times New Roman"/>
                <w:kern w:val="2"/>
                <w:sz w:val="20"/>
                <w:szCs w:val="20"/>
                <w:lang w:eastAsia="ar-SA" w:bidi="hi-IN"/>
              </w:rPr>
              <w:t xml:space="preserve">, sr2, </w:t>
            </w:r>
            <w:proofErr w:type="spellStart"/>
            <w:r w:rsidRPr="009335EA">
              <w:rPr>
                <w:rFonts w:ascii="Times New Roman" w:hAnsi="Times New Roman"/>
                <w:kern w:val="2"/>
                <w:sz w:val="20"/>
                <w:szCs w:val="20"/>
                <w:lang w:eastAsia="ar-SA" w:bidi="hi-IN"/>
              </w:rPr>
              <w:t>srf</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srw</w:t>
            </w:r>
            <w:proofErr w:type="spellEnd"/>
            <w:r w:rsidRPr="009335EA">
              <w:rPr>
                <w:rFonts w:ascii="Times New Roman" w:hAnsi="Times New Roman"/>
                <w:kern w:val="2"/>
                <w:sz w:val="20"/>
                <w:szCs w:val="20"/>
                <w:lang w:eastAsia="ar-SA" w:bidi="hi-IN"/>
              </w:rPr>
              <w:t xml:space="preserve">, wb2, </w:t>
            </w:r>
            <w:proofErr w:type="spellStart"/>
            <w:r w:rsidRPr="009335EA">
              <w:rPr>
                <w:rFonts w:ascii="Times New Roman" w:hAnsi="Times New Roman"/>
                <w:kern w:val="2"/>
                <w:sz w:val="20"/>
                <w:szCs w:val="20"/>
                <w:lang w:eastAsia="ar-SA" w:bidi="hi-IN"/>
              </w:rPr>
              <w:t>wpd</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wps</w:t>
            </w:r>
            <w:proofErr w:type="spellEnd"/>
            <w:r w:rsidRPr="009335EA">
              <w:rPr>
                <w:rFonts w:ascii="Times New Roman" w:hAnsi="Times New Roman"/>
                <w:kern w:val="2"/>
                <w:sz w:val="20"/>
                <w:szCs w:val="20"/>
                <w:lang w:eastAsia="ar-SA" w:bidi="hi-IN"/>
              </w:rPr>
              <w:t xml:space="preserve">, x3f, </w:t>
            </w:r>
            <w:proofErr w:type="spellStart"/>
            <w:r w:rsidRPr="009335EA">
              <w:rPr>
                <w:rFonts w:ascii="Times New Roman" w:hAnsi="Times New Roman"/>
                <w:kern w:val="2"/>
                <w:sz w:val="20"/>
                <w:szCs w:val="20"/>
                <w:lang w:eastAsia="ar-SA" w:bidi="hi-IN"/>
              </w:rPr>
              <w:t>xlk</w:t>
            </w:r>
            <w:proofErr w:type="spellEnd"/>
            <w:r w:rsidRPr="009335EA">
              <w:rPr>
                <w:rFonts w:ascii="Times New Roman" w:hAnsi="Times New Roman"/>
                <w:kern w:val="2"/>
                <w:sz w:val="20"/>
                <w:szCs w:val="20"/>
                <w:lang w:eastAsia="ar-SA" w:bidi="hi-IN"/>
              </w:rPr>
              <w:t xml:space="preserve">, xls, </w:t>
            </w:r>
            <w:proofErr w:type="spellStart"/>
            <w:r w:rsidRPr="009335EA">
              <w:rPr>
                <w:rFonts w:ascii="Times New Roman" w:hAnsi="Times New Roman"/>
                <w:kern w:val="2"/>
                <w:sz w:val="20"/>
                <w:szCs w:val="20"/>
                <w:lang w:eastAsia="ar-SA" w:bidi="hi-IN"/>
              </w:rPr>
              <w:t>xlsb</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xlsm</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xlsx</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msg</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py</w:t>
            </w:r>
            <w:proofErr w:type="spellEnd"/>
            <w:r w:rsidRPr="009335EA">
              <w:rPr>
                <w:rFonts w:ascii="Times New Roman" w:hAnsi="Times New Roman"/>
                <w:kern w:val="2"/>
                <w:sz w:val="20"/>
                <w:szCs w:val="20"/>
                <w:lang w:eastAsia="ar-SA" w:bidi="hi-IN"/>
              </w:rPr>
              <w:t xml:space="preserve">, ini, </w:t>
            </w:r>
            <w:proofErr w:type="spellStart"/>
            <w:r w:rsidRPr="009335EA">
              <w:rPr>
                <w:rFonts w:ascii="Times New Roman" w:hAnsi="Times New Roman"/>
                <w:kern w:val="2"/>
                <w:sz w:val="20"/>
                <w:szCs w:val="20"/>
                <w:lang w:eastAsia="ar-SA" w:bidi="hi-IN"/>
              </w:rPr>
              <w:t>xml</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msi</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cab</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tsf</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dgn</w:t>
            </w:r>
            <w:proofErr w:type="spellEnd"/>
            <w:r w:rsidRPr="009335EA">
              <w:rPr>
                <w:rFonts w:ascii="Times New Roman" w:hAnsi="Times New Roman"/>
                <w:kern w:val="2"/>
                <w:sz w:val="20"/>
                <w:szCs w:val="20"/>
                <w:lang w:eastAsia="ar-SA" w:bidi="hi-IN"/>
              </w:rPr>
              <w:t xml:space="preserve">, log, gif, </w:t>
            </w:r>
            <w:proofErr w:type="spellStart"/>
            <w:r w:rsidRPr="009335EA">
              <w:rPr>
                <w:rFonts w:ascii="Times New Roman" w:hAnsi="Times New Roman"/>
                <w:kern w:val="2"/>
                <w:sz w:val="20"/>
                <w:szCs w:val="20"/>
                <w:lang w:eastAsia="ar-SA" w:bidi="hi-IN"/>
              </w:rPr>
              <w:t>csv</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avi</w:t>
            </w:r>
            <w:proofErr w:type="spellEnd"/>
            <w:r w:rsidRPr="009335EA">
              <w:rPr>
                <w:rFonts w:ascii="Times New Roman" w:hAnsi="Times New Roman"/>
                <w:kern w:val="2"/>
                <w:sz w:val="20"/>
                <w:szCs w:val="20"/>
                <w:lang w:eastAsia="ar-SA" w:bidi="hi-IN"/>
              </w:rPr>
              <w:t xml:space="preserve">, </w:t>
            </w:r>
            <w:proofErr w:type="spellStart"/>
            <w:r w:rsidRPr="009335EA">
              <w:rPr>
                <w:rFonts w:ascii="Times New Roman" w:hAnsi="Times New Roman"/>
                <w:kern w:val="2"/>
                <w:sz w:val="20"/>
                <w:szCs w:val="20"/>
                <w:lang w:eastAsia="ar-SA" w:bidi="hi-IN"/>
              </w:rPr>
              <w:t>mov</w:t>
            </w:r>
            <w:proofErr w:type="spellEnd"/>
            <w:r w:rsidRPr="009335EA">
              <w:rPr>
                <w:rFonts w:ascii="Times New Roman" w:hAnsi="Times New Roman"/>
                <w:kern w:val="2"/>
                <w:sz w:val="20"/>
                <w:szCs w:val="20"/>
                <w:lang w:eastAsia="ar-SA" w:bidi="hi-IN"/>
              </w:rPr>
              <w:t>, mp4</w:t>
            </w:r>
          </w:p>
        </w:tc>
        <w:tc>
          <w:tcPr>
            <w:tcW w:w="1134" w:type="dxa"/>
          </w:tcPr>
          <w:p w14:paraId="5DA4CCDE"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1654383E"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5C14C9D1" w14:textId="77777777" w:rsidTr="00C05B92">
        <w:trPr>
          <w:trHeight w:val="567"/>
        </w:trPr>
        <w:tc>
          <w:tcPr>
            <w:tcW w:w="1134" w:type="dxa"/>
            <w:tcMar>
              <w:top w:w="0" w:type="dxa"/>
              <w:left w:w="108" w:type="dxa"/>
              <w:bottom w:w="0" w:type="dxa"/>
              <w:right w:w="108" w:type="dxa"/>
            </w:tcMar>
            <w:vAlign w:val="center"/>
          </w:tcPr>
          <w:p w14:paraId="3527594D"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4199A1F5" w14:textId="77777777" w:rsidR="00C05B92" w:rsidRPr="009335EA" w:rsidRDefault="00C05B92" w:rsidP="00B1728A">
            <w:pPr>
              <w:autoSpaceDN/>
              <w:spacing w:line="360" w:lineRule="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System musi wykrywać podatne sterowniki zainstalowane na punkcie końcowym z Windows.</w:t>
            </w:r>
          </w:p>
        </w:tc>
        <w:tc>
          <w:tcPr>
            <w:tcW w:w="1134" w:type="dxa"/>
          </w:tcPr>
          <w:p w14:paraId="3DE71CAE"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66440F88"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4D49B6E6" w14:textId="77777777" w:rsidTr="00C05B92">
        <w:trPr>
          <w:trHeight w:val="567"/>
        </w:trPr>
        <w:tc>
          <w:tcPr>
            <w:tcW w:w="1134" w:type="dxa"/>
            <w:tcMar>
              <w:top w:w="0" w:type="dxa"/>
              <w:left w:w="108" w:type="dxa"/>
              <w:bottom w:w="0" w:type="dxa"/>
              <w:right w:w="108" w:type="dxa"/>
            </w:tcMar>
            <w:vAlign w:val="center"/>
          </w:tcPr>
          <w:p w14:paraId="248F48F8"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27EF171B" w14:textId="77777777" w:rsidR="00C05B92" w:rsidRPr="009335EA" w:rsidRDefault="00C05B92" w:rsidP="00B1728A">
            <w:pPr>
              <w:autoSpaceDN/>
              <w:spacing w:line="360" w:lineRule="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Agent i usługi oprogramowania antywirusowego zainstalowanego na punkcie końcowym muszą być chronione przed próbami manipulacji i naruszenia ich integralności w systemie Windows.</w:t>
            </w:r>
          </w:p>
        </w:tc>
        <w:tc>
          <w:tcPr>
            <w:tcW w:w="1134" w:type="dxa"/>
          </w:tcPr>
          <w:p w14:paraId="1A562574"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75E780EB"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27FE30AD" w14:textId="77777777" w:rsidTr="00C05B92">
        <w:trPr>
          <w:trHeight w:val="567"/>
        </w:trPr>
        <w:tc>
          <w:tcPr>
            <w:tcW w:w="1134" w:type="dxa"/>
            <w:tcMar>
              <w:top w:w="0" w:type="dxa"/>
              <w:left w:w="108" w:type="dxa"/>
              <w:bottom w:w="0" w:type="dxa"/>
              <w:right w:w="108" w:type="dxa"/>
            </w:tcMar>
            <w:vAlign w:val="center"/>
          </w:tcPr>
          <w:p w14:paraId="1FFA7564"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66763D04" w14:textId="77777777" w:rsidR="00C05B92" w:rsidRPr="009335EA" w:rsidRDefault="00C05B92" w:rsidP="00B1728A">
            <w:pPr>
              <w:tabs>
                <w:tab w:val="left" w:pos="912"/>
                <w:tab w:val="left" w:pos="1368"/>
              </w:tabs>
              <w:autoSpaceDN/>
              <w:spacing w:line="360" w:lineRule="auto"/>
              <w:rPr>
                <w:rFonts w:ascii="Times New Roman" w:eastAsia="Times New Roman" w:hAnsi="Times New Roman"/>
                <w:kern w:val="2"/>
                <w:sz w:val="20"/>
                <w:szCs w:val="20"/>
                <w:lang w:eastAsia="zh-CN" w:bidi="hi-IN"/>
              </w:rPr>
            </w:pPr>
            <w:r w:rsidRPr="009335EA">
              <w:rPr>
                <w:rFonts w:ascii="Times New Roman" w:eastAsia="Times New Roman" w:hAnsi="Times New Roman"/>
                <w:kern w:val="2"/>
                <w:sz w:val="20"/>
                <w:szCs w:val="20"/>
                <w:lang w:eastAsia="zh-CN" w:bidi="hi-IN"/>
              </w:rPr>
              <w:t>Oprogramowanie musi skanować nośniki USB zanim użytkownik zaloguje się do systemu Windows.</w:t>
            </w:r>
          </w:p>
        </w:tc>
        <w:tc>
          <w:tcPr>
            <w:tcW w:w="1134" w:type="dxa"/>
          </w:tcPr>
          <w:p w14:paraId="610FAB6D"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313060CC"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04519707" w14:textId="77777777" w:rsidTr="00C05B92">
        <w:trPr>
          <w:trHeight w:val="567"/>
        </w:trPr>
        <w:tc>
          <w:tcPr>
            <w:tcW w:w="1134" w:type="dxa"/>
            <w:tcMar>
              <w:top w:w="0" w:type="dxa"/>
              <w:left w:w="108" w:type="dxa"/>
              <w:bottom w:w="0" w:type="dxa"/>
              <w:right w:w="108" w:type="dxa"/>
            </w:tcMar>
            <w:vAlign w:val="center"/>
          </w:tcPr>
          <w:p w14:paraId="5D9E2A06"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17BF0578" w14:textId="77777777" w:rsidR="00C05B92" w:rsidRPr="009335EA" w:rsidRDefault="00C05B92" w:rsidP="00B1728A">
            <w:pPr>
              <w:tabs>
                <w:tab w:val="left" w:pos="912"/>
                <w:tab w:val="left" w:pos="1368"/>
              </w:tabs>
              <w:autoSpaceDN/>
              <w:spacing w:line="360" w:lineRule="auto"/>
              <w:rPr>
                <w:rFonts w:ascii="Times New Roman" w:eastAsia="Times New Roman" w:hAnsi="Times New Roman"/>
                <w:kern w:val="2"/>
                <w:sz w:val="20"/>
                <w:szCs w:val="20"/>
                <w:lang w:eastAsia="zh-CN" w:bidi="hi-IN"/>
              </w:rPr>
            </w:pPr>
            <w:r w:rsidRPr="009335EA">
              <w:rPr>
                <w:rFonts w:ascii="Times New Roman" w:eastAsia="Times New Roman" w:hAnsi="Times New Roman"/>
                <w:kern w:val="2"/>
                <w:sz w:val="20"/>
                <w:szCs w:val="20"/>
                <w:lang w:eastAsia="zh-CN" w:bidi="hi-IN"/>
              </w:rPr>
              <w:t>System musi umożliwiać skanowanie oprogramowania układowego UEFI.</w:t>
            </w:r>
          </w:p>
        </w:tc>
        <w:tc>
          <w:tcPr>
            <w:tcW w:w="1134" w:type="dxa"/>
          </w:tcPr>
          <w:p w14:paraId="1641858B"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6AACDAC5"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364D8C45" w14:textId="77777777" w:rsidTr="00C05B92">
        <w:trPr>
          <w:trHeight w:val="567"/>
        </w:trPr>
        <w:tc>
          <w:tcPr>
            <w:tcW w:w="1134" w:type="dxa"/>
            <w:tcMar>
              <w:top w:w="0" w:type="dxa"/>
              <w:left w:w="108" w:type="dxa"/>
              <w:bottom w:w="0" w:type="dxa"/>
              <w:right w:w="108" w:type="dxa"/>
            </w:tcMar>
            <w:vAlign w:val="center"/>
          </w:tcPr>
          <w:p w14:paraId="491BAAC1"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45728554" w14:textId="77777777" w:rsidR="00C05B92" w:rsidRPr="009335EA" w:rsidRDefault="00C05B92" w:rsidP="00B1728A">
            <w:pPr>
              <w:autoSpaceDN/>
              <w:spacing w:line="360" w:lineRule="auto"/>
              <w:rPr>
                <w:rFonts w:ascii="Times New Roman" w:eastAsia="NSimSun" w:hAnsi="Times New Roman"/>
                <w:color w:val="000000" w:themeColor="text1"/>
                <w:kern w:val="2"/>
                <w:sz w:val="20"/>
                <w:szCs w:val="20"/>
                <w:lang w:eastAsia="zh-CN" w:bidi="hi-IN"/>
              </w:rPr>
            </w:pPr>
            <w:r w:rsidRPr="009335EA">
              <w:rPr>
                <w:rFonts w:ascii="Times New Roman" w:eastAsia="NSimSun" w:hAnsi="Times New Roman"/>
                <w:color w:val="000000" w:themeColor="text1"/>
                <w:kern w:val="2"/>
                <w:sz w:val="20"/>
                <w:szCs w:val="20"/>
                <w:lang w:eastAsia="zh-CN" w:bidi="hi-IN"/>
              </w:rPr>
              <w:t xml:space="preserve">Telemetria - Możliwość przesyłania nieprzetworzonych danych bezpieczeństwa z punktów końcowych z systemem operacyjnym Windows i </w:t>
            </w:r>
            <w:proofErr w:type="spellStart"/>
            <w:r w:rsidRPr="009335EA">
              <w:rPr>
                <w:rFonts w:ascii="Times New Roman" w:eastAsia="NSimSun" w:hAnsi="Times New Roman"/>
                <w:color w:val="000000" w:themeColor="text1"/>
                <w:kern w:val="2"/>
                <w:sz w:val="20"/>
                <w:szCs w:val="20"/>
                <w:lang w:eastAsia="zh-CN" w:bidi="hi-IN"/>
              </w:rPr>
              <w:t>macOS</w:t>
            </w:r>
            <w:proofErr w:type="spellEnd"/>
            <w:r w:rsidRPr="009335EA">
              <w:rPr>
                <w:rFonts w:ascii="Times New Roman" w:eastAsia="NSimSun" w:hAnsi="Times New Roman"/>
                <w:color w:val="000000" w:themeColor="text1"/>
                <w:kern w:val="2"/>
                <w:sz w:val="20"/>
                <w:szCs w:val="20"/>
                <w:lang w:eastAsia="zh-CN" w:bidi="hi-IN"/>
              </w:rPr>
              <w:t xml:space="preserve"> do SIEM lub z systemem Windows i Linux do serwera </w:t>
            </w:r>
            <w:proofErr w:type="spellStart"/>
            <w:r w:rsidRPr="009335EA">
              <w:rPr>
                <w:rFonts w:ascii="Times New Roman" w:eastAsia="NSimSun" w:hAnsi="Times New Roman"/>
                <w:color w:val="000000" w:themeColor="text1"/>
                <w:kern w:val="2"/>
                <w:sz w:val="20"/>
                <w:szCs w:val="20"/>
                <w:lang w:eastAsia="zh-CN" w:bidi="hi-IN"/>
              </w:rPr>
              <w:t>Syslog</w:t>
            </w:r>
            <w:proofErr w:type="spellEnd"/>
            <w:r w:rsidRPr="009335EA">
              <w:rPr>
                <w:rFonts w:ascii="Times New Roman" w:eastAsia="NSimSun" w:hAnsi="Times New Roman"/>
                <w:color w:val="000000" w:themeColor="text1"/>
                <w:kern w:val="2"/>
                <w:sz w:val="20"/>
                <w:szCs w:val="20"/>
                <w:lang w:eastAsia="zh-CN" w:bidi="hi-IN"/>
              </w:rPr>
              <w:t xml:space="preserve"> (JSON).</w:t>
            </w:r>
          </w:p>
        </w:tc>
        <w:tc>
          <w:tcPr>
            <w:tcW w:w="1134" w:type="dxa"/>
          </w:tcPr>
          <w:p w14:paraId="5571D1D6"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0A8BF548"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38E8B9F4" w14:textId="77777777" w:rsidTr="00C05B92">
        <w:trPr>
          <w:trHeight w:val="567"/>
        </w:trPr>
        <w:tc>
          <w:tcPr>
            <w:tcW w:w="1134" w:type="dxa"/>
            <w:tcMar>
              <w:top w:w="0" w:type="dxa"/>
              <w:left w:w="108" w:type="dxa"/>
              <w:bottom w:w="0" w:type="dxa"/>
              <w:right w:w="108" w:type="dxa"/>
            </w:tcMar>
            <w:vAlign w:val="center"/>
          </w:tcPr>
          <w:p w14:paraId="580B06FC"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3A17DC2C" w14:textId="77777777" w:rsidR="00C05B92" w:rsidRPr="009335EA" w:rsidRDefault="00C05B92" w:rsidP="00B1728A">
            <w:pPr>
              <w:spacing w:before="60" w:after="60"/>
              <w:rPr>
                <w:rFonts w:ascii="Times New Roman" w:hAnsi="Times New Roman"/>
                <w:color w:val="000000"/>
                <w:sz w:val="20"/>
                <w:szCs w:val="20"/>
              </w:rPr>
            </w:pPr>
            <w:r w:rsidRPr="009335EA">
              <w:rPr>
                <w:rFonts w:ascii="Times New Roman" w:eastAsia="NSimSun" w:hAnsi="Times New Roman"/>
                <w:color w:val="000000" w:themeColor="text1"/>
                <w:kern w:val="2"/>
                <w:sz w:val="20"/>
                <w:szCs w:val="20"/>
                <w:lang w:eastAsia="zh-CN" w:bidi="hi-IN"/>
              </w:rPr>
              <w:t>Oprogramowanie pozwala na skanowanie punktów końcowych pod kątem wyszukiwania wskaźników naruszeń bezpieczeństwa (IOC).</w:t>
            </w:r>
          </w:p>
        </w:tc>
        <w:tc>
          <w:tcPr>
            <w:tcW w:w="1134" w:type="dxa"/>
          </w:tcPr>
          <w:p w14:paraId="406649AB"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2F24FC1D"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0E514867" w14:textId="77777777" w:rsidTr="00C05B92">
        <w:trPr>
          <w:trHeight w:val="567"/>
        </w:trPr>
        <w:tc>
          <w:tcPr>
            <w:tcW w:w="1134" w:type="dxa"/>
            <w:tcMar>
              <w:top w:w="0" w:type="dxa"/>
              <w:left w:w="108" w:type="dxa"/>
              <w:bottom w:w="0" w:type="dxa"/>
              <w:right w:w="108" w:type="dxa"/>
            </w:tcMar>
            <w:vAlign w:val="center"/>
          </w:tcPr>
          <w:p w14:paraId="5332A22D"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58847EB3" w14:textId="77777777" w:rsidR="00C05B92" w:rsidRPr="009335EA" w:rsidRDefault="00C05B92" w:rsidP="00B1728A">
            <w:pPr>
              <w:spacing w:before="60" w:after="60"/>
              <w:rPr>
                <w:rFonts w:ascii="Times New Roman" w:hAnsi="Times New Roman"/>
                <w:color w:val="000000"/>
                <w:sz w:val="20"/>
                <w:szCs w:val="20"/>
              </w:rPr>
            </w:pPr>
            <w:r w:rsidRPr="009335EA">
              <w:rPr>
                <w:rFonts w:ascii="Times New Roman" w:eastAsia="NSimSun" w:hAnsi="Times New Roman"/>
                <w:kern w:val="2"/>
                <w:sz w:val="20"/>
                <w:szCs w:val="20"/>
                <w:lang w:eastAsia="zh-CN" w:bidi="hi-IN"/>
              </w:rPr>
              <w:t>Oprogramowanie zawiera monitor antywirusowy uruchamiany automatycznie w momencie startu systemu operacyjnego komputera, który działa nieprzerwanie do momentu zamknięcia systemu operacyjnego.</w:t>
            </w:r>
          </w:p>
        </w:tc>
        <w:tc>
          <w:tcPr>
            <w:tcW w:w="1134" w:type="dxa"/>
          </w:tcPr>
          <w:p w14:paraId="6DFD7782"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2FDEB84E"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40F8FCD9" w14:textId="77777777" w:rsidTr="00C05B92">
        <w:trPr>
          <w:trHeight w:val="567"/>
        </w:trPr>
        <w:tc>
          <w:tcPr>
            <w:tcW w:w="1134" w:type="dxa"/>
            <w:tcMar>
              <w:top w:w="0" w:type="dxa"/>
              <w:left w:w="108" w:type="dxa"/>
              <w:bottom w:w="0" w:type="dxa"/>
              <w:right w:w="108" w:type="dxa"/>
            </w:tcMar>
            <w:vAlign w:val="center"/>
          </w:tcPr>
          <w:p w14:paraId="5F535682"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1B2A90D2" w14:textId="77777777" w:rsidR="00C05B92" w:rsidRPr="009335EA" w:rsidRDefault="00C05B92" w:rsidP="00B1728A">
            <w:pPr>
              <w:autoSpaceDN/>
              <w:snapToGrid w:val="0"/>
              <w:spacing w:before="120" w:line="360" w:lineRule="auto"/>
              <w:rPr>
                <w:rFonts w:ascii="Times New Roman" w:eastAsia="NSimSun" w:hAnsi="Times New Roman"/>
                <w:color w:val="000000" w:themeColor="text1"/>
                <w:kern w:val="2"/>
                <w:sz w:val="20"/>
                <w:szCs w:val="20"/>
                <w:lang w:eastAsia="zh-CN" w:bidi="hi-IN"/>
              </w:rPr>
            </w:pPr>
            <w:r w:rsidRPr="009335EA">
              <w:rPr>
                <w:rFonts w:ascii="Times New Roman" w:eastAsia="NSimSun" w:hAnsi="Times New Roman"/>
                <w:color w:val="000000" w:themeColor="text1"/>
                <w:kern w:val="2"/>
                <w:sz w:val="20"/>
                <w:szCs w:val="20"/>
                <w:lang w:eastAsia="zh-CN" w:bidi="hi-IN"/>
              </w:rPr>
              <w:t>Możliwość zabezpieczenia programu przed deinstalacją przez niepowołaną osobę, nawet gdy posiada ona prawa lokalnego lub domenowego administratora, przy próbie deinstalacji program powinien pytać o hasło.</w:t>
            </w:r>
          </w:p>
        </w:tc>
        <w:tc>
          <w:tcPr>
            <w:tcW w:w="1134" w:type="dxa"/>
          </w:tcPr>
          <w:p w14:paraId="4B0288BA"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3B442981"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44EDAC55" w14:textId="77777777" w:rsidTr="00C05B92">
        <w:trPr>
          <w:trHeight w:val="567"/>
        </w:trPr>
        <w:tc>
          <w:tcPr>
            <w:tcW w:w="1134" w:type="dxa"/>
            <w:tcMar>
              <w:top w:w="0" w:type="dxa"/>
              <w:left w:w="108" w:type="dxa"/>
              <w:bottom w:w="0" w:type="dxa"/>
              <w:right w:w="108" w:type="dxa"/>
            </w:tcMar>
            <w:vAlign w:val="center"/>
          </w:tcPr>
          <w:p w14:paraId="2B08F982"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1258C08E" w14:textId="77777777" w:rsidR="00C05B92" w:rsidRPr="009335EA" w:rsidRDefault="00C05B92" w:rsidP="00B1728A">
            <w:pPr>
              <w:autoSpaceDN/>
              <w:snapToGrid w:val="0"/>
              <w:spacing w:before="120" w:line="360" w:lineRule="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Oprogramowanie musi posiadać możliwość włączenia/wyłączenia powiadomień określonego rodzaju.</w:t>
            </w:r>
          </w:p>
        </w:tc>
        <w:tc>
          <w:tcPr>
            <w:tcW w:w="1134" w:type="dxa"/>
          </w:tcPr>
          <w:p w14:paraId="71DFB045"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2D7A391C"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1A46207F" w14:textId="77777777" w:rsidTr="00C05B92">
        <w:trPr>
          <w:trHeight w:val="567"/>
        </w:trPr>
        <w:tc>
          <w:tcPr>
            <w:tcW w:w="1134" w:type="dxa"/>
            <w:tcMar>
              <w:top w:w="0" w:type="dxa"/>
              <w:left w:w="108" w:type="dxa"/>
              <w:bottom w:w="0" w:type="dxa"/>
              <w:right w:w="108" w:type="dxa"/>
            </w:tcMar>
            <w:vAlign w:val="center"/>
          </w:tcPr>
          <w:p w14:paraId="6CF90574"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28532568" w14:textId="77777777" w:rsidR="00C05B92" w:rsidRPr="009335EA" w:rsidRDefault="00C05B92" w:rsidP="00B1728A">
            <w:pPr>
              <w:autoSpaceDN/>
              <w:snapToGrid w:val="0"/>
              <w:spacing w:before="120" w:line="360" w:lineRule="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Oprogramowanie musi posiadać możliwość skanowania jedynie nowych i zmienionych plików.</w:t>
            </w:r>
          </w:p>
        </w:tc>
        <w:tc>
          <w:tcPr>
            <w:tcW w:w="1134" w:type="dxa"/>
          </w:tcPr>
          <w:p w14:paraId="18CEE0C6"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5391C52D"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16D9054C" w14:textId="77777777" w:rsidTr="00C05B92">
        <w:trPr>
          <w:trHeight w:val="567"/>
        </w:trPr>
        <w:tc>
          <w:tcPr>
            <w:tcW w:w="1134" w:type="dxa"/>
            <w:tcMar>
              <w:top w:w="0" w:type="dxa"/>
              <w:left w:w="108" w:type="dxa"/>
              <w:bottom w:w="0" w:type="dxa"/>
              <w:right w:w="108" w:type="dxa"/>
            </w:tcMar>
            <w:vAlign w:val="center"/>
          </w:tcPr>
          <w:p w14:paraId="0F59771D"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763B583E" w14:textId="77777777" w:rsidR="00C05B92" w:rsidRPr="009335EA" w:rsidRDefault="00C05B92" w:rsidP="00B1728A">
            <w:pPr>
              <w:autoSpaceDN/>
              <w:spacing w:after="0" w:line="360" w:lineRule="auto"/>
              <w:textAlignment w:val="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Oprogramowanie posiada możliwość odblokowania ustawień lokalnych konfiguracji na systemach Windows po doinstalowaniu odpowiedniego modułu. Zmiana ustawień zabezpieczona jest hasłem.</w:t>
            </w:r>
          </w:p>
        </w:tc>
        <w:tc>
          <w:tcPr>
            <w:tcW w:w="1134" w:type="dxa"/>
          </w:tcPr>
          <w:p w14:paraId="5DB53204"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0B4CA816"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3DC14AAF" w14:textId="77777777" w:rsidTr="00C05B92">
        <w:trPr>
          <w:trHeight w:val="567"/>
        </w:trPr>
        <w:tc>
          <w:tcPr>
            <w:tcW w:w="1134" w:type="dxa"/>
            <w:tcMar>
              <w:top w:w="0" w:type="dxa"/>
              <w:left w:w="108" w:type="dxa"/>
              <w:bottom w:w="0" w:type="dxa"/>
              <w:right w:w="108" w:type="dxa"/>
            </w:tcMar>
            <w:vAlign w:val="center"/>
          </w:tcPr>
          <w:p w14:paraId="1EACFC05"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6D4D0343" w14:textId="77777777" w:rsidR="00C05B92" w:rsidRPr="009335EA" w:rsidRDefault="00C05B92" w:rsidP="00B1728A">
            <w:pPr>
              <w:autoSpaceDN/>
              <w:spacing w:after="60" w:line="360" w:lineRule="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Możliwość dezinstalacji oprogramowania antywirusowego innych firm w trakcie instalacji zdalnej.</w:t>
            </w:r>
          </w:p>
        </w:tc>
        <w:tc>
          <w:tcPr>
            <w:tcW w:w="1134" w:type="dxa"/>
          </w:tcPr>
          <w:p w14:paraId="3E830B10"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444C4A0A"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7F41EE07" w14:textId="77777777" w:rsidTr="00C05B92">
        <w:trPr>
          <w:trHeight w:val="567"/>
        </w:trPr>
        <w:tc>
          <w:tcPr>
            <w:tcW w:w="1134" w:type="dxa"/>
            <w:tcMar>
              <w:top w:w="0" w:type="dxa"/>
              <w:left w:w="108" w:type="dxa"/>
              <w:bottom w:w="0" w:type="dxa"/>
              <w:right w:w="108" w:type="dxa"/>
            </w:tcMar>
            <w:vAlign w:val="center"/>
          </w:tcPr>
          <w:p w14:paraId="3B5AE860"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29918BAF" w14:textId="77777777" w:rsidR="00C05B92" w:rsidRPr="009335EA" w:rsidRDefault="00C05B92" w:rsidP="00B1728A">
            <w:pPr>
              <w:autoSpaceDN/>
              <w:spacing w:line="360" w:lineRule="auto"/>
              <w:rPr>
                <w:rFonts w:ascii="Times New Roman" w:hAnsi="Times New Roman"/>
                <w:kern w:val="2"/>
                <w:sz w:val="20"/>
                <w:szCs w:val="20"/>
                <w:lang w:eastAsia="ar-SA" w:bidi="hi-IN"/>
              </w:rPr>
            </w:pPr>
            <w:r w:rsidRPr="009335EA">
              <w:rPr>
                <w:rFonts w:ascii="Times New Roman" w:hAnsi="Times New Roman"/>
                <w:color w:val="000000"/>
                <w:kern w:val="2"/>
                <w:sz w:val="20"/>
                <w:szCs w:val="20"/>
                <w:lang w:eastAsia="ar-SA" w:bidi="hi-IN"/>
              </w:rPr>
              <w:t>Uwierzytelnienie dwuskładnikowe realizowane przy pomocy aplikacji kompatybilnej ze standardem RFC6238.</w:t>
            </w:r>
          </w:p>
        </w:tc>
        <w:tc>
          <w:tcPr>
            <w:tcW w:w="1134" w:type="dxa"/>
          </w:tcPr>
          <w:p w14:paraId="4FA88620"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0F2E5364"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00E81ECB" w14:textId="77777777" w:rsidTr="00C05B92">
        <w:trPr>
          <w:trHeight w:val="567"/>
        </w:trPr>
        <w:tc>
          <w:tcPr>
            <w:tcW w:w="1134" w:type="dxa"/>
            <w:tcMar>
              <w:top w:w="0" w:type="dxa"/>
              <w:left w:w="108" w:type="dxa"/>
              <w:bottom w:w="0" w:type="dxa"/>
              <w:right w:w="108" w:type="dxa"/>
            </w:tcMar>
            <w:vAlign w:val="center"/>
          </w:tcPr>
          <w:p w14:paraId="1F55866B" w14:textId="77777777" w:rsidR="00C05B92" w:rsidRPr="009335EA" w:rsidRDefault="00C05B92" w:rsidP="00B1728A">
            <w:pPr>
              <w:spacing w:after="0"/>
              <w:ind w:left="567"/>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2F1284B9" w14:textId="77777777" w:rsidR="00C05B92" w:rsidRPr="009335EA" w:rsidRDefault="00C05B92" w:rsidP="00B1728A">
            <w:pPr>
              <w:autoSpaceDN/>
              <w:spacing w:line="360" w:lineRule="auto"/>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Możliwość utworzenia reguły, która będzie usuwała punkty końcowe z konsoli zarządzającej, jeżeli punkt końcowy nie połączył się z konsolą przez określoną liczbę dni. Funkcja ta pozwala również na określenie wzoru nazw maszyn, które automatycznie będą usuwane oraz na określenie godziny, o której te maszyny będą usuwane.</w:t>
            </w:r>
          </w:p>
        </w:tc>
        <w:tc>
          <w:tcPr>
            <w:tcW w:w="1134" w:type="dxa"/>
          </w:tcPr>
          <w:p w14:paraId="747A7C7A"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1A065B45"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00BDF0A9" w14:textId="77777777" w:rsidTr="00C05B92">
        <w:trPr>
          <w:trHeight w:val="567"/>
        </w:trPr>
        <w:tc>
          <w:tcPr>
            <w:tcW w:w="1134" w:type="dxa"/>
            <w:tcMar>
              <w:top w:w="0" w:type="dxa"/>
              <w:left w:w="108" w:type="dxa"/>
              <w:bottom w:w="0" w:type="dxa"/>
              <w:right w:w="108" w:type="dxa"/>
            </w:tcMar>
            <w:vAlign w:val="center"/>
          </w:tcPr>
          <w:p w14:paraId="63F1F21D"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27194CF9" w14:textId="2A011F57" w:rsidR="00C05B92" w:rsidRPr="00C05B92" w:rsidRDefault="00C05B92" w:rsidP="00C05B92">
            <w:pPr>
              <w:autoSpaceDN/>
              <w:spacing w:line="360" w:lineRule="auto"/>
              <w:rPr>
                <w:rFonts w:ascii="Times New Roman" w:eastAsia="Times New Roman" w:hAnsi="Times New Roman"/>
                <w:kern w:val="2"/>
                <w:sz w:val="20"/>
                <w:szCs w:val="20"/>
                <w:lang w:eastAsia="zh-CN" w:bidi="hi-IN"/>
              </w:rPr>
            </w:pPr>
            <w:r w:rsidRPr="009335EA">
              <w:rPr>
                <w:rFonts w:ascii="Times New Roman" w:eastAsia="Times New Roman" w:hAnsi="Times New Roman"/>
                <w:kern w:val="2"/>
                <w:sz w:val="20"/>
                <w:szCs w:val="20"/>
                <w:lang w:eastAsia="zh-CN" w:bidi="hi-IN"/>
              </w:rPr>
              <w:t xml:space="preserve">Menu tworzenia paczek instalacyjnych musi określać czy dany moduł jest dostępny dla stacji roboczych Windows, Serwerów Windows, Linux, </w:t>
            </w:r>
            <w:proofErr w:type="spellStart"/>
            <w:r w:rsidRPr="009335EA">
              <w:rPr>
                <w:rFonts w:ascii="Times New Roman" w:eastAsia="Times New Roman" w:hAnsi="Times New Roman"/>
                <w:kern w:val="2"/>
                <w:sz w:val="20"/>
                <w:szCs w:val="20"/>
                <w:lang w:eastAsia="zh-CN" w:bidi="hi-IN"/>
              </w:rPr>
              <w:t>MacOS</w:t>
            </w:r>
            <w:proofErr w:type="spellEnd"/>
            <w:r w:rsidRPr="009335EA">
              <w:rPr>
                <w:rFonts w:ascii="Times New Roman" w:eastAsia="Times New Roman" w:hAnsi="Times New Roman"/>
                <w:kern w:val="2"/>
                <w:sz w:val="20"/>
                <w:szCs w:val="20"/>
                <w:lang w:eastAsia="zh-CN" w:bidi="hi-IN"/>
              </w:rPr>
              <w:t>.</w:t>
            </w:r>
          </w:p>
        </w:tc>
        <w:tc>
          <w:tcPr>
            <w:tcW w:w="1134" w:type="dxa"/>
          </w:tcPr>
          <w:p w14:paraId="10AAC639"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0283436A"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66104252" w14:textId="77777777" w:rsidTr="00C05B92">
        <w:trPr>
          <w:trHeight w:val="567"/>
        </w:trPr>
        <w:tc>
          <w:tcPr>
            <w:tcW w:w="1134" w:type="dxa"/>
            <w:tcMar>
              <w:top w:w="0" w:type="dxa"/>
              <w:left w:w="108" w:type="dxa"/>
              <w:bottom w:w="0" w:type="dxa"/>
              <w:right w:w="108" w:type="dxa"/>
            </w:tcMar>
            <w:vAlign w:val="center"/>
          </w:tcPr>
          <w:p w14:paraId="11C62AE3"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7A68065F" w14:textId="77777777" w:rsidR="00C05B92" w:rsidRPr="009335EA" w:rsidRDefault="00C05B92" w:rsidP="00B1728A">
            <w:pPr>
              <w:autoSpaceDN/>
              <w:spacing w:line="360" w:lineRule="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System umożliwia pobieranie plików poddanych kwarantannie z poziomu centralnej konsoli administracyjnej.</w:t>
            </w:r>
          </w:p>
        </w:tc>
        <w:tc>
          <w:tcPr>
            <w:tcW w:w="1134" w:type="dxa"/>
          </w:tcPr>
          <w:p w14:paraId="03C95545" w14:textId="77777777" w:rsidR="00C05B92" w:rsidRPr="009335EA" w:rsidRDefault="00C05B92" w:rsidP="00B1728A">
            <w:pPr>
              <w:spacing w:before="60" w:after="60"/>
              <w:jc w:val="center"/>
              <w:rPr>
                <w:rFonts w:ascii="Times New Roman" w:hAnsi="Times New Roman"/>
                <w:color w:val="000000"/>
                <w:sz w:val="20"/>
                <w:szCs w:val="20"/>
              </w:rPr>
            </w:pPr>
          </w:p>
        </w:tc>
        <w:tc>
          <w:tcPr>
            <w:tcW w:w="4320" w:type="dxa"/>
          </w:tcPr>
          <w:p w14:paraId="5DD8ED30"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4C627C38" w14:textId="77777777" w:rsidTr="00C05B92">
        <w:trPr>
          <w:trHeight w:val="567"/>
        </w:trPr>
        <w:tc>
          <w:tcPr>
            <w:tcW w:w="1134" w:type="dxa"/>
            <w:tcMar>
              <w:top w:w="0" w:type="dxa"/>
              <w:left w:w="108" w:type="dxa"/>
              <w:bottom w:w="0" w:type="dxa"/>
              <w:right w:w="108" w:type="dxa"/>
            </w:tcMar>
            <w:vAlign w:val="center"/>
          </w:tcPr>
          <w:p w14:paraId="18CD359C"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138E51C7" w14:textId="77777777" w:rsidR="00C05B92" w:rsidRPr="009335EA" w:rsidRDefault="00C05B92" w:rsidP="00B1728A">
            <w:pPr>
              <w:tabs>
                <w:tab w:val="left" w:pos="912"/>
                <w:tab w:val="left" w:pos="1368"/>
              </w:tabs>
              <w:autoSpaceDN/>
              <w:spacing w:line="360" w:lineRule="auto"/>
              <w:rPr>
                <w:rFonts w:ascii="Times New Roman" w:eastAsia="NSimSun" w:hAnsi="Times New Roman"/>
                <w:color w:val="000000" w:themeColor="text1"/>
                <w:kern w:val="2"/>
                <w:sz w:val="20"/>
                <w:szCs w:val="20"/>
                <w:lang w:eastAsia="zh-CN" w:bidi="hi-IN"/>
              </w:rPr>
            </w:pPr>
            <w:r w:rsidRPr="009335EA">
              <w:rPr>
                <w:rFonts w:ascii="Times New Roman" w:eastAsia="Times New Roman" w:hAnsi="Times New Roman"/>
                <w:color w:val="000000" w:themeColor="text1"/>
                <w:kern w:val="2"/>
                <w:sz w:val="20"/>
                <w:szCs w:val="20"/>
                <w:lang w:eastAsia="zh-CN" w:bidi="hi-IN"/>
              </w:rPr>
              <w:t>Znaczniki punktów końcowych – oprogramowanie musi umożliwiać przypisywanie znaczników (</w:t>
            </w:r>
            <w:proofErr w:type="spellStart"/>
            <w:r w:rsidRPr="009335EA">
              <w:rPr>
                <w:rFonts w:ascii="Times New Roman" w:eastAsia="Times New Roman" w:hAnsi="Times New Roman"/>
                <w:color w:val="000000" w:themeColor="text1"/>
                <w:kern w:val="2"/>
                <w:sz w:val="20"/>
                <w:szCs w:val="20"/>
                <w:lang w:eastAsia="zh-CN" w:bidi="hi-IN"/>
              </w:rPr>
              <w:t>tagów</w:t>
            </w:r>
            <w:proofErr w:type="spellEnd"/>
            <w:r w:rsidRPr="009335EA">
              <w:rPr>
                <w:rFonts w:ascii="Times New Roman" w:eastAsia="Times New Roman" w:hAnsi="Times New Roman"/>
                <w:color w:val="000000" w:themeColor="text1"/>
                <w:kern w:val="2"/>
                <w:sz w:val="20"/>
                <w:szCs w:val="20"/>
                <w:lang w:eastAsia="zh-CN" w:bidi="hi-IN"/>
              </w:rPr>
              <w:t xml:space="preserve">) do punktów końcowych. Przypisywanie musi odbywać się ręcznie lub automatycznie. Musi istnieć możliwość filtrowania punktów </w:t>
            </w:r>
            <w:r w:rsidRPr="009335EA">
              <w:rPr>
                <w:rFonts w:ascii="Times New Roman" w:eastAsia="Times New Roman" w:hAnsi="Times New Roman"/>
                <w:color w:val="000000" w:themeColor="text1"/>
                <w:kern w:val="2"/>
                <w:sz w:val="20"/>
                <w:szCs w:val="20"/>
                <w:lang w:eastAsia="zh-CN" w:bidi="hi-IN"/>
              </w:rPr>
              <w:lastRenderedPageBreak/>
              <w:t>końcowych na podstawie kilku wybranych znaczników w jednym czasie.</w:t>
            </w:r>
          </w:p>
        </w:tc>
        <w:tc>
          <w:tcPr>
            <w:tcW w:w="1134" w:type="dxa"/>
          </w:tcPr>
          <w:p w14:paraId="55E40A4C"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lastRenderedPageBreak/>
              <w:t>Tak</w:t>
            </w:r>
          </w:p>
        </w:tc>
        <w:tc>
          <w:tcPr>
            <w:tcW w:w="4320" w:type="dxa"/>
          </w:tcPr>
          <w:p w14:paraId="286BD8A2"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255C7960" w14:textId="77777777" w:rsidTr="00C05B92">
        <w:trPr>
          <w:trHeight w:val="567"/>
        </w:trPr>
        <w:tc>
          <w:tcPr>
            <w:tcW w:w="1134" w:type="dxa"/>
            <w:tcMar>
              <w:top w:w="0" w:type="dxa"/>
              <w:left w:w="108" w:type="dxa"/>
              <w:bottom w:w="0" w:type="dxa"/>
              <w:right w:w="108" w:type="dxa"/>
            </w:tcMar>
            <w:vAlign w:val="center"/>
          </w:tcPr>
          <w:p w14:paraId="7944411D"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4A82EE65" w14:textId="77777777" w:rsidR="00C05B92" w:rsidRPr="009335EA" w:rsidRDefault="00C05B92" w:rsidP="00B1728A">
            <w:pPr>
              <w:autoSpaceDN/>
              <w:spacing w:line="360" w:lineRule="auto"/>
              <w:rPr>
                <w:rFonts w:ascii="Times New Roman" w:eastAsia="Tahoma" w:hAnsi="Times New Roman"/>
                <w:sz w:val="20"/>
                <w:szCs w:val="20"/>
                <w:lang w:eastAsia="ar-SA" w:bidi="hi-IN"/>
              </w:rPr>
            </w:pPr>
            <w:r w:rsidRPr="009335EA">
              <w:rPr>
                <w:rFonts w:ascii="Times New Roman" w:eastAsia="Tahoma" w:hAnsi="Times New Roman"/>
                <w:sz w:val="20"/>
                <w:szCs w:val="20"/>
                <w:lang w:eastAsia="ar-SA" w:bidi="hi-IN"/>
              </w:rPr>
              <w:t>Ochrona proaktywna oparta o maszynowe uczenie, która działa w fazie poprzedzającej wykonanie. Ochrona ta musi wykrywać zagrożenia takie jak:</w:t>
            </w:r>
          </w:p>
          <w:p w14:paraId="1C007215" w14:textId="77777777" w:rsidR="00C05B92" w:rsidRPr="009335EA" w:rsidRDefault="00C05B92" w:rsidP="00C05B92">
            <w:pPr>
              <w:numPr>
                <w:ilvl w:val="0"/>
                <w:numId w:val="55"/>
              </w:numPr>
              <w:autoSpaceDN/>
              <w:spacing w:line="360" w:lineRule="auto"/>
              <w:rPr>
                <w:rFonts w:ascii="Times New Roman" w:eastAsia="Tahoma" w:hAnsi="Times New Roman"/>
                <w:sz w:val="20"/>
                <w:szCs w:val="20"/>
                <w:lang w:eastAsia="ar-SA" w:bidi="hi-IN"/>
              </w:rPr>
            </w:pPr>
            <w:r w:rsidRPr="009335EA">
              <w:rPr>
                <w:rFonts w:ascii="Times New Roman" w:eastAsia="Tahoma" w:hAnsi="Times New Roman"/>
                <w:sz w:val="20"/>
                <w:szCs w:val="20"/>
                <w:lang w:eastAsia="ar-SA" w:bidi="hi-IN"/>
              </w:rPr>
              <w:t>Ukierunkowane ataki.</w:t>
            </w:r>
          </w:p>
          <w:p w14:paraId="58255DDA" w14:textId="77777777" w:rsidR="00C05B92" w:rsidRPr="009335EA" w:rsidRDefault="00C05B92" w:rsidP="00C05B92">
            <w:pPr>
              <w:numPr>
                <w:ilvl w:val="0"/>
                <w:numId w:val="55"/>
              </w:numPr>
              <w:autoSpaceDN/>
              <w:spacing w:line="360" w:lineRule="auto"/>
              <w:rPr>
                <w:rFonts w:ascii="Times New Roman" w:eastAsia="Tahoma" w:hAnsi="Times New Roman"/>
                <w:sz w:val="20"/>
                <w:szCs w:val="20"/>
                <w:lang w:eastAsia="ar-SA" w:bidi="hi-IN"/>
              </w:rPr>
            </w:pPr>
            <w:r w:rsidRPr="009335EA">
              <w:rPr>
                <w:rFonts w:ascii="Times New Roman" w:eastAsia="Tahoma" w:hAnsi="Times New Roman"/>
                <w:sz w:val="20"/>
                <w:szCs w:val="20"/>
                <w:lang w:eastAsia="ar-SA" w:bidi="hi-IN"/>
              </w:rPr>
              <w:t>Podejrzane pliki i ruch w sieci.</w:t>
            </w:r>
          </w:p>
          <w:p w14:paraId="2C8E6650" w14:textId="77777777" w:rsidR="00C05B92" w:rsidRPr="009335EA" w:rsidRDefault="00C05B92" w:rsidP="00C05B92">
            <w:pPr>
              <w:numPr>
                <w:ilvl w:val="0"/>
                <w:numId w:val="55"/>
              </w:numPr>
              <w:autoSpaceDN/>
              <w:spacing w:line="360" w:lineRule="auto"/>
              <w:rPr>
                <w:rFonts w:ascii="Times New Roman" w:eastAsia="Tahoma" w:hAnsi="Times New Roman"/>
                <w:sz w:val="20"/>
                <w:szCs w:val="20"/>
                <w:lang w:eastAsia="ar-SA" w:bidi="hi-IN"/>
              </w:rPr>
            </w:pPr>
            <w:proofErr w:type="spellStart"/>
            <w:r w:rsidRPr="009335EA">
              <w:rPr>
                <w:rFonts w:ascii="Times New Roman" w:eastAsia="Tahoma" w:hAnsi="Times New Roman"/>
                <w:sz w:val="20"/>
                <w:szCs w:val="20"/>
                <w:lang w:eastAsia="ar-SA" w:bidi="hi-IN"/>
              </w:rPr>
              <w:t>Exploity</w:t>
            </w:r>
            <w:proofErr w:type="spellEnd"/>
            <w:r w:rsidRPr="009335EA">
              <w:rPr>
                <w:rFonts w:ascii="Times New Roman" w:eastAsia="Tahoma" w:hAnsi="Times New Roman"/>
                <w:sz w:val="20"/>
                <w:szCs w:val="20"/>
                <w:lang w:eastAsia="ar-SA" w:bidi="hi-IN"/>
              </w:rPr>
              <w:t>.</w:t>
            </w:r>
          </w:p>
          <w:p w14:paraId="6DF7D70A" w14:textId="77777777" w:rsidR="00C05B92" w:rsidRPr="009335EA" w:rsidRDefault="00C05B92" w:rsidP="00C05B92">
            <w:pPr>
              <w:numPr>
                <w:ilvl w:val="0"/>
                <w:numId w:val="55"/>
              </w:numPr>
              <w:autoSpaceDN/>
              <w:spacing w:line="360" w:lineRule="auto"/>
              <w:rPr>
                <w:rFonts w:ascii="Times New Roman" w:eastAsia="Tahoma" w:hAnsi="Times New Roman"/>
                <w:sz w:val="20"/>
                <w:szCs w:val="20"/>
                <w:lang w:eastAsia="ar-SA" w:bidi="hi-IN"/>
              </w:rPr>
            </w:pPr>
            <w:proofErr w:type="spellStart"/>
            <w:r w:rsidRPr="009335EA">
              <w:rPr>
                <w:rFonts w:ascii="Times New Roman" w:eastAsia="Tahoma" w:hAnsi="Times New Roman"/>
                <w:sz w:val="20"/>
                <w:szCs w:val="20"/>
                <w:lang w:eastAsia="ar-SA" w:bidi="hi-IN"/>
              </w:rPr>
              <w:t>Ransomware</w:t>
            </w:r>
            <w:proofErr w:type="spellEnd"/>
            <w:r w:rsidRPr="009335EA">
              <w:rPr>
                <w:rFonts w:ascii="Times New Roman" w:eastAsia="Tahoma" w:hAnsi="Times New Roman"/>
                <w:sz w:val="20"/>
                <w:szCs w:val="20"/>
                <w:lang w:eastAsia="ar-SA" w:bidi="hi-IN"/>
              </w:rPr>
              <w:t>.</w:t>
            </w:r>
          </w:p>
          <w:p w14:paraId="58017B84" w14:textId="77777777" w:rsidR="00C05B92" w:rsidRPr="009335EA" w:rsidRDefault="00C05B92" w:rsidP="00C05B92">
            <w:pPr>
              <w:numPr>
                <w:ilvl w:val="0"/>
                <w:numId w:val="55"/>
              </w:numPr>
              <w:autoSpaceDN/>
              <w:spacing w:line="360" w:lineRule="auto"/>
              <w:rPr>
                <w:rFonts w:ascii="Times New Roman" w:eastAsia="Tahoma" w:hAnsi="Times New Roman"/>
                <w:sz w:val="20"/>
                <w:szCs w:val="20"/>
                <w:lang w:eastAsia="ar-SA" w:bidi="hi-IN"/>
              </w:rPr>
            </w:pPr>
            <w:proofErr w:type="spellStart"/>
            <w:r w:rsidRPr="009335EA">
              <w:rPr>
                <w:rFonts w:ascii="Times New Roman" w:eastAsia="Tahoma" w:hAnsi="Times New Roman"/>
                <w:sz w:val="20"/>
                <w:szCs w:val="20"/>
                <w:lang w:eastAsia="ar-SA" w:bidi="hi-IN"/>
              </w:rPr>
              <w:t>Grayware</w:t>
            </w:r>
            <w:proofErr w:type="spellEnd"/>
            <w:r w:rsidRPr="009335EA">
              <w:rPr>
                <w:rFonts w:ascii="Times New Roman" w:eastAsia="Tahoma" w:hAnsi="Times New Roman"/>
                <w:sz w:val="20"/>
                <w:szCs w:val="20"/>
                <w:lang w:eastAsia="ar-SA" w:bidi="hi-IN"/>
              </w:rPr>
              <w:t>.</w:t>
            </w:r>
          </w:p>
          <w:p w14:paraId="4BEC4B8C" w14:textId="77777777" w:rsidR="00C05B92" w:rsidRPr="009335EA" w:rsidRDefault="00C05B92" w:rsidP="00B1728A">
            <w:pPr>
              <w:spacing w:before="60" w:after="60"/>
              <w:rPr>
                <w:rFonts w:ascii="Times New Roman" w:hAnsi="Times New Roman"/>
                <w:color w:val="000000"/>
                <w:sz w:val="20"/>
                <w:szCs w:val="20"/>
              </w:rPr>
            </w:pPr>
          </w:p>
        </w:tc>
        <w:tc>
          <w:tcPr>
            <w:tcW w:w="1134" w:type="dxa"/>
          </w:tcPr>
          <w:p w14:paraId="431B1679"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0139E6EB"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66CA2526" w14:textId="77777777" w:rsidTr="00C05B92">
        <w:trPr>
          <w:trHeight w:val="567"/>
        </w:trPr>
        <w:tc>
          <w:tcPr>
            <w:tcW w:w="1134" w:type="dxa"/>
            <w:tcMar>
              <w:top w:w="0" w:type="dxa"/>
              <w:left w:w="108" w:type="dxa"/>
              <w:bottom w:w="0" w:type="dxa"/>
              <w:right w:w="108" w:type="dxa"/>
            </w:tcMar>
            <w:vAlign w:val="center"/>
          </w:tcPr>
          <w:p w14:paraId="1786A44B"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23597F7B" w14:textId="77777777" w:rsidR="00C05B92" w:rsidRPr="009335EA" w:rsidRDefault="00C05B92" w:rsidP="00B1728A">
            <w:pPr>
              <w:autoSpaceDN/>
              <w:spacing w:line="360" w:lineRule="auto"/>
              <w:rPr>
                <w:rFonts w:ascii="Times New Roman" w:eastAsia="NSimSun" w:hAnsi="Times New Roman"/>
                <w:kern w:val="2"/>
                <w:sz w:val="20"/>
                <w:szCs w:val="20"/>
                <w:lang w:eastAsia="zh-CN" w:bidi="hi-IN"/>
              </w:rPr>
            </w:pPr>
            <w:r w:rsidRPr="009335EA">
              <w:rPr>
                <w:rFonts w:ascii="Times New Roman" w:hAnsi="Times New Roman"/>
                <w:kern w:val="2"/>
                <w:sz w:val="20"/>
                <w:szCs w:val="20"/>
                <w:lang w:eastAsia="ar-SA" w:bidi="hi-IN"/>
              </w:rPr>
              <w:t>System zarządzania ryzykiem</w:t>
            </w:r>
            <w:r w:rsidRPr="009335EA">
              <w:rPr>
                <w:rFonts w:ascii="Times New Roman" w:hAnsi="Times New Roman"/>
                <w:kern w:val="2"/>
                <w:sz w:val="20"/>
                <w:szCs w:val="20"/>
                <w:vertAlign w:val="superscript"/>
                <w:lang w:eastAsia="ar-SA" w:bidi="hi-IN"/>
              </w:rPr>
              <w:t xml:space="preserve"> </w:t>
            </w:r>
            <w:r w:rsidRPr="009335EA">
              <w:rPr>
                <w:rFonts w:ascii="Times New Roman" w:hAnsi="Times New Roman"/>
                <w:kern w:val="2"/>
                <w:sz w:val="20"/>
                <w:szCs w:val="20"/>
                <w:lang w:eastAsia="ar-SA" w:bidi="hi-IN"/>
              </w:rPr>
              <w:t>– Zintegrowany z konsolą zarządzającą system, który pozwala oszacować podatność środowiska na atak na podstawie punktów ryzyka. Punkty ryzyka powinny być przydzielane od 0 do 100, gdzie liczba mniejsza stanowi mniejsze ryzyko, a liczba większa większe ryzyko. System ponadto musi posiadać:</w:t>
            </w:r>
          </w:p>
          <w:p w14:paraId="3B7C47EF" w14:textId="77777777" w:rsidR="00C05B92" w:rsidRPr="009335EA" w:rsidRDefault="00C05B92" w:rsidP="00C05B92">
            <w:pPr>
              <w:numPr>
                <w:ilvl w:val="0"/>
                <w:numId w:val="57"/>
              </w:numPr>
              <w:tabs>
                <w:tab w:val="num" w:pos="-130"/>
              </w:tabs>
              <w:autoSpaceDN/>
              <w:spacing w:line="360" w:lineRule="auto"/>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Funkcję, która pozwala wyszukiwać podatności ustawień punktów końcowych oraz naprawiać je lub ignorować z podziałem na typ wykrytej konfiguracji:</w:t>
            </w:r>
          </w:p>
          <w:p w14:paraId="29E062C8" w14:textId="77777777" w:rsidR="00C05B92" w:rsidRPr="009335EA" w:rsidRDefault="00C05B92" w:rsidP="00B1728A">
            <w:pPr>
              <w:spacing w:line="360" w:lineRule="auto"/>
              <w:ind w:left="1624"/>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-Przeglądarka</w:t>
            </w:r>
          </w:p>
          <w:p w14:paraId="203A6D06" w14:textId="77777777" w:rsidR="00C05B92" w:rsidRPr="009335EA" w:rsidRDefault="00C05B92" w:rsidP="00B1728A">
            <w:pPr>
              <w:spacing w:line="360" w:lineRule="auto"/>
              <w:ind w:left="1624"/>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-Sieć</w:t>
            </w:r>
          </w:p>
          <w:p w14:paraId="7C7534E6" w14:textId="77777777" w:rsidR="00C05B92" w:rsidRPr="009335EA" w:rsidRDefault="00C05B92" w:rsidP="00B1728A">
            <w:pPr>
              <w:spacing w:line="360" w:lineRule="auto"/>
              <w:ind w:left="1624"/>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-System operacyjny</w:t>
            </w:r>
          </w:p>
          <w:p w14:paraId="377B64D3" w14:textId="77777777" w:rsidR="00C05B92" w:rsidRPr="009335EA" w:rsidRDefault="00C05B92" w:rsidP="00B1728A">
            <w:pPr>
              <w:spacing w:line="360" w:lineRule="auto"/>
              <w:ind w:left="1622"/>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-Luki</w:t>
            </w:r>
          </w:p>
          <w:p w14:paraId="13D7C381" w14:textId="77777777" w:rsidR="00C05B92" w:rsidRPr="009335EA" w:rsidRDefault="00C05B92" w:rsidP="00B1728A">
            <w:pPr>
              <w:spacing w:line="360" w:lineRule="auto"/>
              <w:ind w:left="1622"/>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 xml:space="preserve">System ponadto musi określać nasilenie </w:t>
            </w:r>
            <w:r w:rsidRPr="009335EA">
              <w:rPr>
                <w:rFonts w:ascii="Times New Roman" w:hAnsi="Times New Roman"/>
                <w:kern w:val="2"/>
                <w:sz w:val="20"/>
                <w:szCs w:val="20"/>
                <w:lang w:eastAsia="ar-SA" w:bidi="hi-IN"/>
              </w:rPr>
              <w:lastRenderedPageBreak/>
              <w:t>zagrożenia wynikłego z wykrytej podatności w oparciu o punkty procentowe oraz posiadać funkcję cofnięcia wprowadzonych zmian w ustawieniach systemów.</w:t>
            </w:r>
          </w:p>
          <w:p w14:paraId="5773DEF7" w14:textId="77777777" w:rsidR="00C05B92" w:rsidRPr="009335EA" w:rsidRDefault="00C05B92" w:rsidP="00C05B92">
            <w:pPr>
              <w:numPr>
                <w:ilvl w:val="0"/>
                <w:numId w:val="57"/>
              </w:numPr>
              <w:tabs>
                <w:tab w:val="num" w:pos="-130"/>
              </w:tabs>
              <w:autoSpaceDN/>
              <w:spacing w:line="360" w:lineRule="auto"/>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System zarządzania ryzykiem powinien określać luki w wykrytym zainstalowanym oprogramowaniu podając przy tym numer CVE tych luk.</w:t>
            </w:r>
          </w:p>
          <w:p w14:paraId="133D7EED" w14:textId="77777777" w:rsidR="00C05B92" w:rsidRPr="009335EA" w:rsidRDefault="00C05B92" w:rsidP="00C05B92">
            <w:pPr>
              <w:numPr>
                <w:ilvl w:val="0"/>
                <w:numId w:val="57"/>
              </w:numPr>
              <w:tabs>
                <w:tab w:val="num" w:pos="-130"/>
              </w:tabs>
              <w:autoSpaceDN/>
              <w:spacing w:line="360" w:lineRule="auto"/>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System pozwala na śledzenie i wykrywanie ryzykownych działań jakie podejmuje użytkownik na punkcie końcowym wraz z poinformowaniem o liczbie użytkowników, których takie działanie dotyczy oraz jaka jest jego szkodliwość.</w:t>
            </w:r>
          </w:p>
          <w:p w14:paraId="393B11BB" w14:textId="77777777" w:rsidR="00C05B92" w:rsidRPr="009335EA" w:rsidRDefault="00C05B92" w:rsidP="00C05B92">
            <w:pPr>
              <w:numPr>
                <w:ilvl w:val="0"/>
                <w:numId w:val="57"/>
              </w:numPr>
              <w:tabs>
                <w:tab w:val="num" w:pos="-130"/>
              </w:tabs>
              <w:autoSpaceDN/>
              <w:spacing w:line="360" w:lineRule="auto"/>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System pozwala na skanowanie punktów końcowych pod kątem wykrywania ryzyka na podstawie harmonogramu lub pojedynczo utworzonego zadania.</w:t>
            </w:r>
          </w:p>
          <w:p w14:paraId="2A23FF4A" w14:textId="77777777" w:rsidR="00C05B92" w:rsidRPr="009335EA" w:rsidRDefault="00C05B92" w:rsidP="00C05B92">
            <w:pPr>
              <w:numPr>
                <w:ilvl w:val="0"/>
                <w:numId w:val="57"/>
              </w:numPr>
              <w:tabs>
                <w:tab w:val="num" w:pos="-130"/>
              </w:tabs>
              <w:autoSpaceDN/>
              <w:spacing w:line="360" w:lineRule="auto"/>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 xml:space="preserve">System pozwala na raportowanie na ilu urządzeniach wykryto błędną konfigurację i luki w aplikacjach oraz jaka jest ilość takich podatności i ich </w:t>
            </w:r>
            <w:r w:rsidRPr="009335EA">
              <w:rPr>
                <w:rFonts w:ascii="Times New Roman" w:hAnsi="Times New Roman"/>
                <w:kern w:val="2"/>
                <w:sz w:val="20"/>
                <w:szCs w:val="20"/>
                <w:lang w:eastAsia="ar-SA" w:bidi="hi-IN"/>
              </w:rPr>
              <w:lastRenderedPageBreak/>
              <w:t>szkodliwość wyrażona w procentach.</w:t>
            </w:r>
          </w:p>
          <w:p w14:paraId="65C84E03" w14:textId="2F582751" w:rsidR="00C05B92" w:rsidRPr="00C05B92" w:rsidRDefault="00C05B92" w:rsidP="00C05B92">
            <w:pPr>
              <w:numPr>
                <w:ilvl w:val="0"/>
                <w:numId w:val="57"/>
              </w:numPr>
              <w:tabs>
                <w:tab w:val="num" w:pos="-130"/>
              </w:tabs>
              <w:autoSpaceDN/>
              <w:spacing w:line="360" w:lineRule="auto"/>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 xml:space="preserve">System </w:t>
            </w:r>
            <w:r w:rsidR="003E1FED" w:rsidRPr="003E1FED">
              <w:rPr>
                <w:rFonts w:ascii="Times New Roman" w:hAnsi="Times New Roman"/>
                <w:kern w:val="2"/>
                <w:sz w:val="20"/>
                <w:szCs w:val="20"/>
                <w:lang w:eastAsia="ar-SA" w:bidi="hi-IN"/>
              </w:rPr>
              <w:t>zarządzania ryzykiem powinien wspierać ocenę konfiguracji i podatności w oparciu o uznane standardy i dobre praktyki (np. CIS, ISO 27001 lub równoważne) oraz umożliwiać mapowanie wyników do wymagań regulacyjnych istotnych dla Zamawiającego (w tym RODO oraz NIS2).</w:t>
            </w:r>
          </w:p>
        </w:tc>
        <w:tc>
          <w:tcPr>
            <w:tcW w:w="1134" w:type="dxa"/>
          </w:tcPr>
          <w:p w14:paraId="5065C6F8"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lastRenderedPageBreak/>
              <w:t>Tak</w:t>
            </w:r>
          </w:p>
        </w:tc>
        <w:tc>
          <w:tcPr>
            <w:tcW w:w="4320" w:type="dxa"/>
          </w:tcPr>
          <w:p w14:paraId="6B8EF7ED"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56D0679C" w14:textId="77777777" w:rsidTr="00C05B92">
        <w:trPr>
          <w:trHeight w:val="567"/>
        </w:trPr>
        <w:tc>
          <w:tcPr>
            <w:tcW w:w="1134" w:type="dxa"/>
            <w:tcMar>
              <w:top w:w="0" w:type="dxa"/>
              <w:left w:w="108" w:type="dxa"/>
              <w:bottom w:w="0" w:type="dxa"/>
              <w:right w:w="108" w:type="dxa"/>
            </w:tcMar>
            <w:vAlign w:val="center"/>
          </w:tcPr>
          <w:p w14:paraId="74000BED"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40D67D3B" w14:textId="77777777" w:rsidR="00C05B92" w:rsidRPr="009335EA" w:rsidRDefault="00C05B92" w:rsidP="00B1728A">
            <w:pPr>
              <w:autoSpaceDN/>
              <w:spacing w:line="360" w:lineRule="auto"/>
              <w:rPr>
                <w:rFonts w:ascii="Times New Roman" w:hAnsi="Times New Roman"/>
                <w:color w:val="000000" w:themeColor="text1"/>
                <w:sz w:val="20"/>
                <w:szCs w:val="20"/>
                <w:lang w:eastAsia="ar-SA" w:bidi="hi-IN"/>
              </w:rPr>
            </w:pPr>
            <w:r w:rsidRPr="009335EA">
              <w:rPr>
                <w:rFonts w:ascii="Times New Roman" w:hAnsi="Times New Roman"/>
                <w:kern w:val="2"/>
                <w:sz w:val="20"/>
                <w:szCs w:val="20"/>
                <w:lang w:eastAsia="ar-SA" w:bidi="hi-IN"/>
              </w:rPr>
              <w:t>Możliwość ustawienia wymagania zmiany hasła logowania do konsoli co 90 dni.</w:t>
            </w:r>
          </w:p>
        </w:tc>
        <w:tc>
          <w:tcPr>
            <w:tcW w:w="1134" w:type="dxa"/>
          </w:tcPr>
          <w:p w14:paraId="7F8F1D44"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3062BBEE"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1E0879E3" w14:textId="77777777" w:rsidTr="00C05B92">
        <w:trPr>
          <w:trHeight w:val="567"/>
        </w:trPr>
        <w:tc>
          <w:tcPr>
            <w:tcW w:w="1134" w:type="dxa"/>
            <w:tcMar>
              <w:top w:w="0" w:type="dxa"/>
              <w:left w:w="108" w:type="dxa"/>
              <w:bottom w:w="0" w:type="dxa"/>
              <w:right w:w="108" w:type="dxa"/>
            </w:tcMar>
            <w:vAlign w:val="center"/>
          </w:tcPr>
          <w:p w14:paraId="1423B6D3"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39296663" w14:textId="77777777" w:rsidR="00C05B92" w:rsidRPr="009335EA" w:rsidRDefault="00C05B92" w:rsidP="00B1728A">
            <w:pPr>
              <w:autoSpaceDN/>
              <w:spacing w:line="360" w:lineRule="auto"/>
              <w:textAlignment w:val="auto"/>
              <w:rPr>
                <w:rFonts w:ascii="Times New Roman" w:hAnsi="Times New Roman"/>
                <w:color w:val="000000" w:themeColor="text1"/>
                <w:sz w:val="20"/>
                <w:szCs w:val="20"/>
                <w:lang w:eastAsia="ar-SA" w:bidi="hi-IN"/>
              </w:rPr>
            </w:pPr>
            <w:r w:rsidRPr="009335EA">
              <w:rPr>
                <w:rFonts w:ascii="Times New Roman" w:hAnsi="Times New Roman"/>
                <w:kern w:val="2"/>
                <w:sz w:val="20"/>
                <w:szCs w:val="20"/>
                <w:lang w:eastAsia="ar-SA" w:bidi="hi-IN"/>
              </w:rPr>
              <w:t>Możliwość zablokowania konta w konsoli, jeżeli użytkownik tego konta podejmował pięć kolejnych prób logowania nieprawidłowym hasłem.</w:t>
            </w:r>
          </w:p>
        </w:tc>
        <w:tc>
          <w:tcPr>
            <w:tcW w:w="1134" w:type="dxa"/>
          </w:tcPr>
          <w:p w14:paraId="0449C47A"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1D032E00"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39D50006" w14:textId="77777777" w:rsidTr="00C05B92">
        <w:trPr>
          <w:trHeight w:val="567"/>
        </w:trPr>
        <w:tc>
          <w:tcPr>
            <w:tcW w:w="1134" w:type="dxa"/>
            <w:tcMar>
              <w:top w:w="0" w:type="dxa"/>
              <w:left w:w="108" w:type="dxa"/>
              <w:bottom w:w="0" w:type="dxa"/>
              <w:right w:w="108" w:type="dxa"/>
            </w:tcMar>
            <w:vAlign w:val="center"/>
          </w:tcPr>
          <w:p w14:paraId="4638C2AB"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0A9105B9" w14:textId="77777777" w:rsidR="00C05B92" w:rsidRPr="009335EA" w:rsidRDefault="00C05B92" w:rsidP="00B1728A">
            <w:pPr>
              <w:tabs>
                <w:tab w:val="left" w:pos="912"/>
                <w:tab w:val="left" w:pos="1368"/>
              </w:tabs>
              <w:autoSpaceDN/>
              <w:spacing w:line="360" w:lineRule="auto"/>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Możliwość utworzenia konsoli typu Partner, która pozwala na zarządzanie wieloma firmami z poziomu jednej scentralizowanej konsoli zarządzającej, konsola partnerska musi umożliwiać:</w:t>
            </w:r>
          </w:p>
          <w:p w14:paraId="78953763" w14:textId="77777777" w:rsidR="00C05B92" w:rsidRPr="009335EA" w:rsidRDefault="00C05B92" w:rsidP="00C05B92">
            <w:pPr>
              <w:numPr>
                <w:ilvl w:val="0"/>
                <w:numId w:val="58"/>
              </w:numPr>
              <w:tabs>
                <w:tab w:val="left" w:pos="912"/>
                <w:tab w:val="left" w:pos="1368"/>
              </w:tabs>
              <w:autoSpaceDN/>
              <w:spacing w:line="360" w:lineRule="auto"/>
              <w:ind w:left="1776"/>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Pobieranie przez partnera plików z kwarantanny podległych firm.</w:t>
            </w:r>
          </w:p>
          <w:p w14:paraId="0F7ABF1D" w14:textId="77777777" w:rsidR="00C05B92" w:rsidRPr="009335EA" w:rsidRDefault="00C05B92" w:rsidP="00C05B92">
            <w:pPr>
              <w:pStyle w:val="Akapitzlist"/>
              <w:numPr>
                <w:ilvl w:val="0"/>
                <w:numId w:val="58"/>
              </w:numPr>
              <w:tabs>
                <w:tab w:val="left" w:pos="912"/>
                <w:tab w:val="left" w:pos="1368"/>
              </w:tabs>
              <w:autoSpaceDN/>
              <w:spacing w:line="360" w:lineRule="auto"/>
              <w:ind w:left="1776" w:hanging="357"/>
              <w:contextualSpacing w:val="0"/>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 xml:space="preserve">Zarządzanie systemem ochrony firm podrzędnych przez Partnera z jednej konsoli lub tworzenie bezpośrednich dostępów </w:t>
            </w:r>
            <w:r w:rsidRPr="009335EA">
              <w:rPr>
                <w:rFonts w:ascii="Times New Roman" w:hAnsi="Times New Roman"/>
                <w:kern w:val="2"/>
                <w:sz w:val="20"/>
                <w:szCs w:val="20"/>
                <w:lang w:eastAsia="ar-SA" w:bidi="hi-IN"/>
              </w:rPr>
              <w:lastRenderedPageBreak/>
              <w:t>użytkowników dla tych firm.</w:t>
            </w:r>
          </w:p>
          <w:p w14:paraId="73026F9C" w14:textId="77777777" w:rsidR="00C05B92" w:rsidRPr="009335EA" w:rsidRDefault="00C05B92" w:rsidP="00C05B92">
            <w:pPr>
              <w:pStyle w:val="Akapitzlist"/>
              <w:numPr>
                <w:ilvl w:val="0"/>
                <w:numId w:val="58"/>
              </w:numPr>
              <w:tabs>
                <w:tab w:val="left" w:pos="912"/>
                <w:tab w:val="left" w:pos="1368"/>
              </w:tabs>
              <w:autoSpaceDN/>
              <w:spacing w:line="360" w:lineRule="auto"/>
              <w:ind w:left="1776" w:hanging="357"/>
              <w:contextualSpacing w:val="0"/>
              <w:rPr>
                <w:rFonts w:ascii="Times New Roman" w:hAnsi="Times New Roman"/>
                <w:kern w:val="2"/>
                <w:sz w:val="20"/>
                <w:szCs w:val="20"/>
                <w:lang w:eastAsia="ar-SA" w:bidi="hi-IN"/>
              </w:rPr>
            </w:pPr>
            <w:r w:rsidRPr="009335EA">
              <w:rPr>
                <w:rFonts w:ascii="Times New Roman" w:hAnsi="Times New Roman"/>
                <w:kern w:val="2"/>
                <w:sz w:val="20"/>
                <w:szCs w:val="20"/>
                <w:lang w:eastAsia="ar-SA" w:bidi="hi-IN"/>
              </w:rPr>
              <w:t>Odseparowanie przez administratora konsoli podrzędnej od konsoli partnera nadrzędnego.</w:t>
            </w:r>
          </w:p>
        </w:tc>
        <w:tc>
          <w:tcPr>
            <w:tcW w:w="1134" w:type="dxa"/>
          </w:tcPr>
          <w:p w14:paraId="3F8096BA"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lastRenderedPageBreak/>
              <w:t>Tak</w:t>
            </w:r>
          </w:p>
        </w:tc>
        <w:tc>
          <w:tcPr>
            <w:tcW w:w="4320" w:type="dxa"/>
          </w:tcPr>
          <w:p w14:paraId="43233C81"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7E58CC00" w14:textId="77777777" w:rsidTr="00C05B92">
        <w:trPr>
          <w:trHeight w:val="567"/>
        </w:trPr>
        <w:tc>
          <w:tcPr>
            <w:tcW w:w="1134" w:type="dxa"/>
            <w:tcMar>
              <w:top w:w="0" w:type="dxa"/>
              <w:left w:w="108" w:type="dxa"/>
              <w:bottom w:w="0" w:type="dxa"/>
              <w:right w:w="108" w:type="dxa"/>
            </w:tcMar>
            <w:vAlign w:val="center"/>
          </w:tcPr>
          <w:p w14:paraId="3B6EB3E2"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20F7A671" w14:textId="77777777" w:rsidR="00C05B92" w:rsidRPr="009335EA" w:rsidRDefault="00C05B92" w:rsidP="00B1728A">
            <w:pPr>
              <w:autoSpaceDN/>
              <w:spacing w:line="360" w:lineRule="auto"/>
              <w:textAlignment w:val="auto"/>
              <w:rPr>
                <w:rFonts w:ascii="Times New Roman" w:hAnsi="Times New Roman"/>
                <w:color w:val="000000" w:themeColor="text1"/>
                <w:sz w:val="20"/>
                <w:szCs w:val="20"/>
                <w:lang w:eastAsia="ar-SA" w:bidi="hi-IN"/>
              </w:rPr>
            </w:pPr>
            <w:r w:rsidRPr="009335EA">
              <w:rPr>
                <w:rFonts w:ascii="Times New Roman" w:hAnsi="Times New Roman"/>
                <w:color w:val="000000" w:themeColor="text1"/>
                <w:sz w:val="20"/>
                <w:szCs w:val="20"/>
                <w:lang w:eastAsia="ar-SA" w:bidi="hi-IN"/>
              </w:rPr>
              <w:t>System umożliwia tymczasowe wyłączenie wszystkich lub wybranych modułów ochrony na określony czas, który wynosi 15 minut, 30 minut, 1 godzina, 2 godziny, 4 godziny. Po ponownym uruchomieniu ochrony możliwość przeprowadzenia pełnego skanowania.</w:t>
            </w:r>
          </w:p>
        </w:tc>
        <w:tc>
          <w:tcPr>
            <w:tcW w:w="1134" w:type="dxa"/>
          </w:tcPr>
          <w:p w14:paraId="57B8FF83"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6F2F22D9"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506B4609" w14:textId="77777777" w:rsidTr="00C05B92">
        <w:trPr>
          <w:trHeight w:val="567"/>
        </w:trPr>
        <w:tc>
          <w:tcPr>
            <w:tcW w:w="1134" w:type="dxa"/>
            <w:tcMar>
              <w:top w:w="0" w:type="dxa"/>
              <w:left w:w="108" w:type="dxa"/>
              <w:bottom w:w="0" w:type="dxa"/>
              <w:right w:w="108" w:type="dxa"/>
            </w:tcMar>
            <w:vAlign w:val="center"/>
          </w:tcPr>
          <w:p w14:paraId="2F970EDE"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51221FA8" w14:textId="77777777" w:rsidR="00C05B92" w:rsidRPr="009335EA" w:rsidRDefault="00C05B92" w:rsidP="00B1728A">
            <w:pPr>
              <w:spacing w:line="360" w:lineRule="auto"/>
              <w:rPr>
                <w:rFonts w:ascii="Times New Roman" w:eastAsia="NSimSun" w:hAnsi="Times New Roman"/>
                <w:b/>
                <w:bCs/>
                <w:color w:val="000000" w:themeColor="text1"/>
                <w:kern w:val="2"/>
                <w:sz w:val="20"/>
                <w:szCs w:val="20"/>
                <w:lang w:eastAsia="zh-CN" w:bidi="hi-IN"/>
              </w:rPr>
            </w:pPr>
            <w:r w:rsidRPr="009335EA">
              <w:rPr>
                <w:rFonts w:ascii="Times New Roman" w:eastAsia="NSimSun" w:hAnsi="Times New Roman"/>
                <w:b/>
                <w:bCs/>
                <w:color w:val="000000" w:themeColor="text1"/>
                <w:kern w:val="2"/>
                <w:sz w:val="20"/>
                <w:szCs w:val="20"/>
                <w:lang w:eastAsia="zh-CN" w:bidi="hi-IN"/>
              </w:rPr>
              <w:t>Komponenty EDR</w:t>
            </w:r>
          </w:p>
          <w:p w14:paraId="25255509" w14:textId="77777777" w:rsidR="00C05B92" w:rsidRPr="009335EA" w:rsidRDefault="00C05B92" w:rsidP="00B1728A">
            <w:pPr>
              <w:spacing w:line="360" w:lineRule="auto"/>
              <w:rPr>
                <w:rFonts w:ascii="Times New Roman" w:eastAsia="NSimSun" w:hAnsi="Times New Roman"/>
                <w:color w:val="000000" w:themeColor="text1"/>
                <w:kern w:val="2"/>
                <w:sz w:val="20"/>
                <w:szCs w:val="20"/>
                <w:lang w:eastAsia="zh-CN" w:bidi="hi-IN"/>
              </w:rPr>
            </w:pPr>
            <w:r w:rsidRPr="009335EA">
              <w:rPr>
                <w:rFonts w:ascii="Times New Roman" w:eastAsia="NSimSun" w:hAnsi="Times New Roman"/>
                <w:color w:val="000000" w:themeColor="text1"/>
                <w:kern w:val="2"/>
                <w:sz w:val="20"/>
                <w:szCs w:val="20"/>
                <w:lang w:eastAsia="zh-CN" w:bidi="hi-IN"/>
              </w:rPr>
              <w:t>Główne elementy:</w:t>
            </w:r>
          </w:p>
          <w:p w14:paraId="243C0E6B" w14:textId="77777777" w:rsidR="00C05B92" w:rsidRPr="009335EA" w:rsidRDefault="00C05B92" w:rsidP="00C05B92">
            <w:pPr>
              <w:numPr>
                <w:ilvl w:val="0"/>
                <w:numId w:val="59"/>
              </w:numPr>
              <w:autoSpaceDN/>
              <w:spacing w:line="360" w:lineRule="auto"/>
              <w:rPr>
                <w:rFonts w:ascii="Times New Roman" w:eastAsia="NSimSun" w:hAnsi="Times New Roman"/>
                <w:color w:val="000000" w:themeColor="text1"/>
                <w:kern w:val="2"/>
                <w:sz w:val="20"/>
                <w:szCs w:val="20"/>
                <w:lang w:eastAsia="zh-CN" w:bidi="hi-IN"/>
              </w:rPr>
            </w:pPr>
            <w:r w:rsidRPr="009335EA">
              <w:rPr>
                <w:rFonts w:ascii="Times New Roman" w:eastAsia="NSimSun" w:hAnsi="Times New Roman"/>
                <w:color w:val="000000" w:themeColor="text1"/>
                <w:kern w:val="2"/>
                <w:sz w:val="20"/>
                <w:szCs w:val="20"/>
                <w:lang w:eastAsia="zh-CN" w:bidi="hi-IN"/>
              </w:rPr>
              <w:t>Sensor EDR, który gromadzi i przetwarza dane dotyczące punktu końcowego i zachowania aplikacji w celu ich raportowania.</w:t>
            </w:r>
          </w:p>
          <w:p w14:paraId="2F01D1AD" w14:textId="77777777" w:rsidR="00C05B92" w:rsidRPr="009335EA" w:rsidRDefault="00C05B92" w:rsidP="00C05B92">
            <w:pPr>
              <w:numPr>
                <w:ilvl w:val="0"/>
                <w:numId w:val="59"/>
              </w:numPr>
              <w:autoSpaceDN/>
              <w:spacing w:line="360" w:lineRule="auto"/>
              <w:rPr>
                <w:rFonts w:ascii="Times New Roman" w:eastAsia="NSimSun" w:hAnsi="Times New Roman"/>
                <w:color w:val="000000" w:themeColor="text1"/>
                <w:kern w:val="2"/>
                <w:sz w:val="20"/>
                <w:szCs w:val="20"/>
                <w:lang w:eastAsia="zh-CN" w:bidi="hi-IN"/>
              </w:rPr>
            </w:pPr>
            <w:r w:rsidRPr="009335EA">
              <w:rPr>
                <w:rFonts w:ascii="Times New Roman" w:eastAsia="NSimSun" w:hAnsi="Times New Roman"/>
                <w:color w:val="000000" w:themeColor="text1"/>
                <w:kern w:val="2"/>
                <w:sz w:val="20"/>
                <w:szCs w:val="20"/>
                <w:lang w:eastAsia="zh-CN" w:bidi="hi-IN"/>
              </w:rPr>
              <w:t>Analityka Bezpieczeństwa, komponent służący do interpretacji metadanych gromadzonych przez sensor EDR.</w:t>
            </w:r>
          </w:p>
          <w:p w14:paraId="73D5932A" w14:textId="77777777" w:rsidR="00C05B92" w:rsidRPr="009335EA" w:rsidRDefault="00C05B92" w:rsidP="00C05B92">
            <w:pPr>
              <w:numPr>
                <w:ilvl w:val="0"/>
                <w:numId w:val="59"/>
              </w:numPr>
              <w:autoSpaceDN/>
              <w:spacing w:line="360" w:lineRule="auto"/>
              <w:rPr>
                <w:rFonts w:ascii="Times New Roman" w:eastAsia="NSimSun" w:hAnsi="Times New Roman"/>
                <w:color w:val="000000" w:themeColor="text1"/>
                <w:kern w:val="2"/>
                <w:sz w:val="20"/>
                <w:szCs w:val="20"/>
                <w:lang w:eastAsia="zh-CN" w:bidi="hi-IN"/>
              </w:rPr>
            </w:pPr>
            <w:r w:rsidRPr="009335EA">
              <w:rPr>
                <w:rFonts w:ascii="Times New Roman" w:eastAsia="NSimSun" w:hAnsi="Times New Roman"/>
                <w:color w:val="000000" w:themeColor="text1"/>
                <w:kern w:val="2"/>
                <w:sz w:val="20"/>
                <w:szCs w:val="20"/>
                <w:lang w:eastAsia="zh-CN" w:bidi="hi-IN"/>
              </w:rPr>
              <w:t>Możliwość instalacji dodatkowego, dedykowanego agenta z sensorem EDR dla urządzeń z systemem Windows, aby rozszerzyć już zainstalowaną równolegle ochronę świadczoną przez innego producenta oprogramowania antywirusowego.</w:t>
            </w:r>
          </w:p>
        </w:tc>
        <w:tc>
          <w:tcPr>
            <w:tcW w:w="1134" w:type="dxa"/>
          </w:tcPr>
          <w:p w14:paraId="637BB0BC"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 podać</w:t>
            </w:r>
          </w:p>
        </w:tc>
        <w:tc>
          <w:tcPr>
            <w:tcW w:w="4320" w:type="dxa"/>
          </w:tcPr>
          <w:p w14:paraId="1B380D84"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5F388018" w14:textId="77777777" w:rsidTr="00C05B92">
        <w:trPr>
          <w:trHeight w:val="567"/>
        </w:trPr>
        <w:tc>
          <w:tcPr>
            <w:tcW w:w="1134" w:type="dxa"/>
            <w:tcMar>
              <w:top w:w="0" w:type="dxa"/>
              <w:left w:w="108" w:type="dxa"/>
              <w:bottom w:w="0" w:type="dxa"/>
              <w:right w:w="108" w:type="dxa"/>
            </w:tcMar>
            <w:vAlign w:val="center"/>
          </w:tcPr>
          <w:p w14:paraId="3E6AB33E"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1E6B218D" w14:textId="77777777" w:rsidR="00C05B92" w:rsidRPr="009335EA" w:rsidRDefault="00C05B92" w:rsidP="00B1728A">
            <w:pPr>
              <w:spacing w:line="360" w:lineRule="auto"/>
              <w:rPr>
                <w:rFonts w:ascii="Times New Roman" w:eastAsia="NSimSun" w:hAnsi="Times New Roman"/>
                <w:b/>
                <w:bCs/>
                <w:color w:val="000000" w:themeColor="text1"/>
                <w:kern w:val="2"/>
                <w:sz w:val="20"/>
                <w:szCs w:val="20"/>
                <w:lang w:eastAsia="zh-CN" w:bidi="hi-IN"/>
              </w:rPr>
            </w:pPr>
            <w:r w:rsidRPr="009335EA">
              <w:rPr>
                <w:rFonts w:ascii="Times New Roman" w:eastAsia="NSimSun" w:hAnsi="Times New Roman"/>
                <w:b/>
                <w:bCs/>
                <w:color w:val="000000" w:themeColor="text1"/>
                <w:kern w:val="2"/>
                <w:sz w:val="20"/>
                <w:szCs w:val="20"/>
                <w:lang w:eastAsia="zh-CN" w:bidi="hi-IN"/>
              </w:rPr>
              <w:t>Wykrywanie podejrzanej aktywności</w:t>
            </w:r>
          </w:p>
          <w:p w14:paraId="0EF2D167" w14:textId="77777777" w:rsidR="00C05B92" w:rsidRPr="009335EA" w:rsidRDefault="00C05B92" w:rsidP="00B1728A">
            <w:pPr>
              <w:spacing w:line="360" w:lineRule="auto"/>
              <w:rPr>
                <w:rFonts w:ascii="Times New Roman" w:eastAsia="NSimSun" w:hAnsi="Times New Roman"/>
                <w:color w:val="000000" w:themeColor="text1"/>
                <w:kern w:val="2"/>
                <w:sz w:val="20"/>
                <w:szCs w:val="20"/>
                <w:lang w:eastAsia="zh-CN" w:bidi="hi-IN"/>
              </w:rPr>
            </w:pPr>
            <w:r w:rsidRPr="009335EA">
              <w:rPr>
                <w:rFonts w:ascii="Times New Roman" w:eastAsia="NSimSun" w:hAnsi="Times New Roman"/>
                <w:color w:val="000000" w:themeColor="text1"/>
                <w:kern w:val="2"/>
                <w:sz w:val="20"/>
                <w:szCs w:val="20"/>
                <w:lang w:eastAsia="zh-CN" w:bidi="hi-IN"/>
              </w:rPr>
              <w:t>Monitorowanie zdarzeń na punktach końcowych w poszukiwaniu oznak ataku i wywoływanie incydentów po wykryciu takiej aktywności.</w:t>
            </w:r>
          </w:p>
          <w:p w14:paraId="14581238" w14:textId="77777777" w:rsidR="00C05B92" w:rsidRPr="009335EA" w:rsidRDefault="00C05B92" w:rsidP="00B1728A">
            <w:pPr>
              <w:autoSpaceDN/>
              <w:spacing w:line="360" w:lineRule="auto"/>
              <w:rPr>
                <w:rFonts w:ascii="Times New Roman" w:eastAsia="NSimSun" w:hAnsi="Times New Roman"/>
                <w:color w:val="000000" w:themeColor="text1"/>
                <w:kern w:val="2"/>
                <w:sz w:val="20"/>
                <w:szCs w:val="20"/>
                <w:lang w:eastAsia="zh-CN" w:bidi="hi-IN"/>
              </w:rPr>
            </w:pPr>
            <w:r w:rsidRPr="009335EA">
              <w:rPr>
                <w:rFonts w:ascii="Times New Roman" w:eastAsia="NSimSun" w:hAnsi="Times New Roman"/>
                <w:color w:val="000000" w:themeColor="text1"/>
                <w:kern w:val="2"/>
                <w:sz w:val="20"/>
                <w:szCs w:val="20"/>
                <w:lang w:eastAsia="zh-CN" w:bidi="hi-IN"/>
              </w:rPr>
              <w:t>Bazowanie na systemach opartych o techniki MITRE ATT&amp;CK i własnej inteligencji.</w:t>
            </w:r>
          </w:p>
          <w:p w14:paraId="11BFB1DB" w14:textId="77777777" w:rsidR="00C05B92" w:rsidRPr="009335EA" w:rsidRDefault="00C05B92" w:rsidP="00B1728A">
            <w:pPr>
              <w:autoSpaceDN/>
              <w:spacing w:line="360" w:lineRule="auto"/>
              <w:rPr>
                <w:rFonts w:ascii="Times New Roman" w:eastAsia="NSimSun" w:hAnsi="Times New Roman"/>
                <w:color w:val="000000" w:themeColor="text1"/>
                <w:kern w:val="2"/>
                <w:sz w:val="20"/>
                <w:szCs w:val="20"/>
                <w:lang w:eastAsia="zh-CN" w:bidi="hi-IN"/>
              </w:rPr>
            </w:pPr>
            <w:r w:rsidRPr="009335EA">
              <w:rPr>
                <w:rFonts w:ascii="Times New Roman" w:eastAsia="NSimSun" w:hAnsi="Times New Roman"/>
                <w:color w:val="000000" w:themeColor="text1"/>
                <w:kern w:val="2"/>
                <w:sz w:val="20"/>
                <w:szCs w:val="20"/>
                <w:lang w:eastAsia="zh-CN" w:bidi="hi-IN"/>
              </w:rPr>
              <w:t>Zgłaszanie naruszeń jako incydent w module EDR.</w:t>
            </w:r>
          </w:p>
        </w:tc>
        <w:tc>
          <w:tcPr>
            <w:tcW w:w="1134" w:type="dxa"/>
          </w:tcPr>
          <w:p w14:paraId="0216EB4A"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sz w:val="20"/>
                <w:szCs w:val="20"/>
              </w:rPr>
              <w:t>tak</w:t>
            </w:r>
          </w:p>
        </w:tc>
        <w:tc>
          <w:tcPr>
            <w:tcW w:w="4320" w:type="dxa"/>
          </w:tcPr>
          <w:p w14:paraId="444D295C"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744AA98D" w14:textId="77777777" w:rsidTr="00C05B92">
        <w:trPr>
          <w:trHeight w:val="567"/>
        </w:trPr>
        <w:tc>
          <w:tcPr>
            <w:tcW w:w="1134" w:type="dxa"/>
            <w:tcMar>
              <w:top w:w="0" w:type="dxa"/>
              <w:left w:w="108" w:type="dxa"/>
              <w:bottom w:w="0" w:type="dxa"/>
              <w:right w:w="108" w:type="dxa"/>
            </w:tcMar>
            <w:vAlign w:val="center"/>
          </w:tcPr>
          <w:p w14:paraId="1597091D"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5E4562B1" w14:textId="77777777" w:rsidR="00C05B92" w:rsidRPr="009335EA" w:rsidRDefault="00C05B92" w:rsidP="00B1728A">
            <w:pPr>
              <w:spacing w:line="360" w:lineRule="auto"/>
              <w:rPr>
                <w:rFonts w:ascii="Times New Roman" w:eastAsia="NSimSun" w:hAnsi="Times New Roman"/>
                <w:b/>
                <w:bCs/>
                <w:color w:val="000000" w:themeColor="text1"/>
                <w:kern w:val="2"/>
                <w:sz w:val="20"/>
                <w:szCs w:val="20"/>
                <w:lang w:eastAsia="zh-CN" w:bidi="hi-IN"/>
              </w:rPr>
            </w:pPr>
            <w:r w:rsidRPr="009335EA">
              <w:rPr>
                <w:rFonts w:ascii="Times New Roman" w:eastAsia="NSimSun" w:hAnsi="Times New Roman"/>
                <w:b/>
                <w:bCs/>
                <w:color w:val="000000" w:themeColor="text1"/>
                <w:kern w:val="2"/>
                <w:sz w:val="20"/>
                <w:szCs w:val="20"/>
                <w:lang w:eastAsia="zh-CN" w:bidi="hi-IN"/>
              </w:rPr>
              <w:t>Badanie incydentów i wizualizacja</w:t>
            </w:r>
          </w:p>
          <w:p w14:paraId="26E8133E" w14:textId="77777777" w:rsidR="00C05B92" w:rsidRPr="009335EA" w:rsidRDefault="00C05B92" w:rsidP="00B1728A">
            <w:pPr>
              <w:autoSpaceDN/>
              <w:spacing w:line="360" w:lineRule="auto"/>
              <w:rPr>
                <w:rFonts w:ascii="Times New Roman" w:eastAsia="NSimSun" w:hAnsi="Times New Roman"/>
                <w:color w:val="000000" w:themeColor="text1"/>
                <w:kern w:val="2"/>
                <w:sz w:val="20"/>
                <w:szCs w:val="20"/>
                <w:lang w:eastAsia="zh-CN" w:bidi="hi-IN"/>
              </w:rPr>
            </w:pPr>
            <w:r w:rsidRPr="009335EA">
              <w:rPr>
                <w:rFonts w:ascii="Times New Roman" w:eastAsia="NSimSun" w:hAnsi="Times New Roman"/>
                <w:color w:val="000000" w:themeColor="text1"/>
                <w:kern w:val="2"/>
                <w:sz w:val="20"/>
                <w:szCs w:val="20"/>
                <w:lang w:eastAsia="zh-CN" w:bidi="hi-IN"/>
              </w:rPr>
              <w:t>Produkt zapewnia wsparcie analizy incydentów poprzez dostarczenie narzędzi, które pomagają filtrować, badać i podejmować działania dotyczące wszystkich zdarzeń bezpieczeństwa wykrytych przez czujnik EDR w określonym czasie.</w:t>
            </w:r>
          </w:p>
          <w:p w14:paraId="3036FD6D" w14:textId="77777777" w:rsidR="00C05B92" w:rsidRPr="009335EA" w:rsidRDefault="00C05B92" w:rsidP="00B1728A">
            <w:pPr>
              <w:autoSpaceDN/>
              <w:spacing w:line="360" w:lineRule="auto"/>
              <w:rPr>
                <w:rFonts w:ascii="Times New Roman" w:eastAsia="NSimSun" w:hAnsi="Times New Roman"/>
                <w:color w:val="000000" w:themeColor="text1"/>
                <w:kern w:val="2"/>
                <w:sz w:val="20"/>
                <w:szCs w:val="20"/>
                <w:lang w:eastAsia="zh-CN" w:bidi="hi-IN"/>
              </w:rPr>
            </w:pPr>
            <w:r w:rsidRPr="009335EA">
              <w:rPr>
                <w:rFonts w:ascii="Times New Roman" w:eastAsia="NSimSun" w:hAnsi="Times New Roman"/>
                <w:color w:val="000000" w:themeColor="text1"/>
                <w:kern w:val="2"/>
                <w:sz w:val="20"/>
                <w:szCs w:val="20"/>
                <w:lang w:eastAsia="zh-CN" w:bidi="hi-IN"/>
              </w:rPr>
              <w:t>Produkt integruje się z bazą wiedzy MITRE ATT&amp;CK i odpowiednio oznacza zdarzenia bezpieczeństwa.</w:t>
            </w:r>
          </w:p>
          <w:p w14:paraId="48A51883" w14:textId="77777777" w:rsidR="00C05B92" w:rsidRPr="009335EA" w:rsidRDefault="00C05B92" w:rsidP="00B1728A">
            <w:pPr>
              <w:autoSpaceDN/>
              <w:spacing w:line="360" w:lineRule="auto"/>
              <w:rPr>
                <w:rFonts w:ascii="Times New Roman" w:eastAsia="NSimSun" w:hAnsi="Times New Roman"/>
                <w:color w:val="000000" w:themeColor="text1"/>
                <w:kern w:val="2"/>
                <w:sz w:val="20"/>
                <w:szCs w:val="20"/>
                <w:lang w:eastAsia="zh-CN" w:bidi="hi-IN"/>
              </w:rPr>
            </w:pPr>
            <w:r w:rsidRPr="009335EA">
              <w:rPr>
                <w:rFonts w:ascii="Times New Roman" w:eastAsia="NSimSun" w:hAnsi="Times New Roman"/>
                <w:color w:val="000000" w:themeColor="text1"/>
                <w:kern w:val="2"/>
                <w:sz w:val="20"/>
                <w:szCs w:val="20"/>
                <w:lang w:eastAsia="zh-CN" w:bidi="hi-IN"/>
              </w:rPr>
              <w:t>Produkt zapewnia zaawansowaną wizualizację zdarzeń bezpieczeństwa z określonymi danymi lub działaniami z następującymi informacjami:</w:t>
            </w:r>
          </w:p>
          <w:p w14:paraId="00AA323C" w14:textId="77777777" w:rsidR="00C05B92" w:rsidRPr="009335EA" w:rsidRDefault="00C05B92" w:rsidP="00C05B92">
            <w:pPr>
              <w:numPr>
                <w:ilvl w:val="0"/>
                <w:numId w:val="60"/>
              </w:numPr>
              <w:autoSpaceDN/>
              <w:spacing w:line="360" w:lineRule="auto"/>
              <w:rPr>
                <w:rFonts w:ascii="Times New Roman" w:eastAsia="NSimSun" w:hAnsi="Times New Roman"/>
                <w:color w:val="000000" w:themeColor="text1"/>
                <w:kern w:val="2"/>
                <w:sz w:val="20"/>
                <w:szCs w:val="20"/>
                <w:lang w:eastAsia="zh-CN" w:bidi="hi-IN"/>
              </w:rPr>
            </w:pPr>
            <w:r w:rsidRPr="009335EA">
              <w:rPr>
                <w:rFonts w:ascii="Times New Roman" w:eastAsia="NSimSun" w:hAnsi="Times New Roman"/>
                <w:color w:val="000000" w:themeColor="text1"/>
                <w:kern w:val="2"/>
                <w:sz w:val="20"/>
                <w:szCs w:val="20"/>
                <w:lang w:eastAsia="zh-CN" w:bidi="hi-IN"/>
              </w:rPr>
              <w:t>Karta podsumowująca zawiera przegląd wpływu zdarzenia i szczegółowe informacje o każdym węźle zdarzenia.</w:t>
            </w:r>
          </w:p>
          <w:p w14:paraId="1C55D6B4" w14:textId="77777777" w:rsidR="00C05B92" w:rsidRPr="009335EA" w:rsidRDefault="00C05B92" w:rsidP="00C05B92">
            <w:pPr>
              <w:numPr>
                <w:ilvl w:val="0"/>
                <w:numId w:val="60"/>
              </w:numPr>
              <w:autoSpaceDN/>
              <w:spacing w:line="360" w:lineRule="auto"/>
              <w:rPr>
                <w:rFonts w:ascii="Times New Roman" w:eastAsia="NSimSun" w:hAnsi="Times New Roman"/>
                <w:color w:val="000000" w:themeColor="text1"/>
                <w:kern w:val="2"/>
                <w:sz w:val="20"/>
                <w:szCs w:val="20"/>
                <w:lang w:eastAsia="zh-CN" w:bidi="hi-IN"/>
              </w:rPr>
            </w:pPr>
            <w:r w:rsidRPr="009335EA">
              <w:rPr>
                <w:rFonts w:ascii="Times New Roman" w:eastAsia="NSimSun" w:hAnsi="Times New Roman"/>
                <w:color w:val="000000" w:themeColor="text1"/>
                <w:kern w:val="2"/>
                <w:sz w:val="20"/>
                <w:szCs w:val="20"/>
                <w:lang w:eastAsia="zh-CN" w:bidi="hi-IN"/>
              </w:rPr>
              <w:t>Funkcja osi czasu zbiera informacje o rozwoju zdarzenia bezpieczeństwa w kolejności chronologicznej.</w:t>
            </w:r>
          </w:p>
          <w:p w14:paraId="241A85FE" w14:textId="77777777" w:rsidR="00C05B92" w:rsidRPr="009335EA" w:rsidRDefault="00C05B92" w:rsidP="00C05B92">
            <w:pPr>
              <w:numPr>
                <w:ilvl w:val="0"/>
                <w:numId w:val="60"/>
              </w:numPr>
              <w:autoSpaceDN/>
              <w:spacing w:line="360" w:lineRule="auto"/>
              <w:rPr>
                <w:rFonts w:ascii="Times New Roman" w:eastAsia="NSimSun" w:hAnsi="Times New Roman"/>
                <w:color w:val="000000" w:themeColor="text1"/>
                <w:kern w:val="2"/>
                <w:sz w:val="20"/>
                <w:szCs w:val="20"/>
                <w:lang w:eastAsia="zh-CN" w:bidi="hi-IN"/>
              </w:rPr>
            </w:pPr>
            <w:r w:rsidRPr="009335EA">
              <w:rPr>
                <w:rFonts w:ascii="Times New Roman" w:eastAsia="NSimSun" w:hAnsi="Times New Roman"/>
                <w:color w:val="000000" w:themeColor="text1"/>
                <w:kern w:val="2"/>
                <w:sz w:val="20"/>
                <w:szCs w:val="20"/>
                <w:lang w:eastAsia="zh-CN" w:bidi="hi-IN"/>
              </w:rPr>
              <w:lastRenderedPageBreak/>
              <w:t>System gromadzi informacje o działaniach podejmowanych przez produkt w związku ze zdarzeniem bezpieczeństwa.</w:t>
            </w:r>
          </w:p>
        </w:tc>
        <w:tc>
          <w:tcPr>
            <w:tcW w:w="1134" w:type="dxa"/>
          </w:tcPr>
          <w:p w14:paraId="28933502"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sz w:val="20"/>
                <w:szCs w:val="20"/>
              </w:rPr>
              <w:lastRenderedPageBreak/>
              <w:t>tak</w:t>
            </w:r>
          </w:p>
        </w:tc>
        <w:tc>
          <w:tcPr>
            <w:tcW w:w="4320" w:type="dxa"/>
          </w:tcPr>
          <w:p w14:paraId="326553C0"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68D23F8F" w14:textId="77777777" w:rsidTr="00C05B92">
        <w:trPr>
          <w:trHeight w:val="567"/>
        </w:trPr>
        <w:tc>
          <w:tcPr>
            <w:tcW w:w="1134" w:type="dxa"/>
            <w:tcMar>
              <w:top w:w="0" w:type="dxa"/>
              <w:left w:w="108" w:type="dxa"/>
              <w:bottom w:w="0" w:type="dxa"/>
              <w:right w:w="108" w:type="dxa"/>
            </w:tcMar>
            <w:vAlign w:val="center"/>
          </w:tcPr>
          <w:p w14:paraId="6F5782A3"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0B3BABEB" w14:textId="77777777" w:rsidR="00C05B92" w:rsidRPr="009335EA" w:rsidRDefault="00C05B92" w:rsidP="00B1728A">
            <w:pPr>
              <w:spacing w:line="360" w:lineRule="auto"/>
              <w:rPr>
                <w:rFonts w:ascii="Times New Roman" w:eastAsia="NSimSun" w:hAnsi="Times New Roman"/>
                <w:b/>
                <w:bCs/>
                <w:color w:val="000000" w:themeColor="text1"/>
                <w:kern w:val="2"/>
                <w:sz w:val="20"/>
                <w:szCs w:val="20"/>
                <w:vertAlign w:val="superscript"/>
                <w:lang w:eastAsia="zh-CN" w:bidi="hi-IN"/>
              </w:rPr>
            </w:pPr>
            <w:r w:rsidRPr="009335EA">
              <w:rPr>
                <w:rFonts w:ascii="Times New Roman" w:eastAsia="NSimSun" w:hAnsi="Times New Roman"/>
                <w:b/>
                <w:bCs/>
                <w:color w:val="000000" w:themeColor="text1"/>
                <w:kern w:val="2"/>
                <w:sz w:val="20"/>
                <w:szCs w:val="20"/>
                <w:lang w:eastAsia="zh-CN" w:bidi="hi-IN"/>
              </w:rPr>
              <w:t>Incydenty</w:t>
            </w:r>
          </w:p>
          <w:p w14:paraId="0B3EFDDD" w14:textId="77777777" w:rsidR="00C05B92" w:rsidRPr="009335EA" w:rsidRDefault="00C05B92" w:rsidP="00B1728A">
            <w:pPr>
              <w:keepNext/>
              <w:tabs>
                <w:tab w:val="left" w:pos="1080"/>
              </w:tabs>
              <w:autoSpaceDN/>
              <w:spacing w:before="160" w:after="60" w:line="360" w:lineRule="auto"/>
              <w:textAlignment w:val="auto"/>
              <w:outlineLvl w:val="1"/>
              <w:rPr>
                <w:rFonts w:ascii="Times New Roman" w:eastAsia="SimSun" w:hAnsi="Times New Roman"/>
                <w:color w:val="000000" w:themeColor="text1"/>
                <w:kern w:val="2"/>
                <w:sz w:val="20"/>
                <w:szCs w:val="20"/>
                <w:lang w:eastAsia="zh-CN" w:bidi="hi-IN"/>
              </w:rPr>
            </w:pPr>
            <w:r w:rsidRPr="009335EA">
              <w:rPr>
                <w:rFonts w:ascii="Times New Roman" w:eastAsia="SimSun" w:hAnsi="Times New Roman"/>
                <w:color w:val="000000" w:themeColor="text1"/>
                <w:kern w:val="2"/>
                <w:sz w:val="20"/>
                <w:szCs w:val="20"/>
                <w:lang w:eastAsia="zh-CN" w:bidi="hi-IN"/>
              </w:rPr>
              <w:t>Oprogramowanie pozwala na informowanie o zagrożeniach wykrytych i zablokowanych w formie grafu i chronologicznej linii zdarzeń oraz daje możliwość:</w:t>
            </w:r>
          </w:p>
          <w:p w14:paraId="0A9DB033" w14:textId="77777777" w:rsidR="00C05B92" w:rsidRPr="009335EA" w:rsidRDefault="00C05B92" w:rsidP="00C05B92">
            <w:pPr>
              <w:numPr>
                <w:ilvl w:val="0"/>
                <w:numId w:val="61"/>
              </w:numPr>
              <w:autoSpaceDN/>
              <w:spacing w:before="160" w:line="360" w:lineRule="auto"/>
              <w:rPr>
                <w:rFonts w:ascii="Times New Roman" w:hAnsi="Times New Roman"/>
                <w:color w:val="000000" w:themeColor="text1"/>
                <w:sz w:val="20"/>
                <w:szCs w:val="20"/>
                <w:lang w:eastAsia="ar-SA" w:bidi="hi-IN"/>
              </w:rPr>
            </w:pPr>
            <w:r w:rsidRPr="009335EA">
              <w:rPr>
                <w:rFonts w:ascii="Times New Roman" w:hAnsi="Times New Roman"/>
                <w:color w:val="000000" w:themeColor="text1"/>
                <w:sz w:val="20"/>
                <w:szCs w:val="20"/>
                <w:lang w:eastAsia="ar-SA" w:bidi="hi-IN"/>
              </w:rPr>
              <w:t>Filtrowania zdarzeń.</w:t>
            </w:r>
          </w:p>
          <w:p w14:paraId="5E7D4EBF" w14:textId="77777777" w:rsidR="00C05B92" w:rsidRPr="009335EA" w:rsidRDefault="00C05B92" w:rsidP="00C05B92">
            <w:pPr>
              <w:numPr>
                <w:ilvl w:val="0"/>
                <w:numId w:val="61"/>
              </w:numPr>
              <w:autoSpaceDN/>
              <w:spacing w:before="160" w:line="360" w:lineRule="auto"/>
              <w:rPr>
                <w:rFonts w:ascii="Times New Roman" w:hAnsi="Times New Roman"/>
                <w:color w:val="000000" w:themeColor="text1"/>
                <w:sz w:val="20"/>
                <w:szCs w:val="20"/>
                <w:lang w:eastAsia="ar-SA" w:bidi="hi-IN"/>
              </w:rPr>
            </w:pPr>
            <w:r w:rsidRPr="009335EA">
              <w:rPr>
                <w:rFonts w:ascii="Times New Roman" w:hAnsi="Times New Roman"/>
                <w:color w:val="000000" w:themeColor="text1"/>
                <w:sz w:val="20"/>
                <w:szCs w:val="20"/>
                <w:lang w:eastAsia="ar-SA" w:bidi="hi-IN"/>
              </w:rPr>
              <w:t>Zakończenia procesów.</w:t>
            </w:r>
          </w:p>
          <w:p w14:paraId="0842D466" w14:textId="77777777" w:rsidR="00C05B92" w:rsidRPr="009335EA" w:rsidRDefault="00C05B92" w:rsidP="00C05B92">
            <w:pPr>
              <w:numPr>
                <w:ilvl w:val="0"/>
                <w:numId w:val="61"/>
              </w:numPr>
              <w:autoSpaceDN/>
              <w:spacing w:before="160" w:line="360" w:lineRule="auto"/>
              <w:rPr>
                <w:rFonts w:ascii="Times New Roman" w:hAnsi="Times New Roman"/>
                <w:color w:val="000000" w:themeColor="text1"/>
                <w:sz w:val="20"/>
                <w:szCs w:val="20"/>
                <w:lang w:eastAsia="ar-SA" w:bidi="hi-IN"/>
              </w:rPr>
            </w:pPr>
            <w:r w:rsidRPr="009335EA">
              <w:rPr>
                <w:rFonts w:ascii="Times New Roman" w:hAnsi="Times New Roman"/>
                <w:color w:val="000000" w:themeColor="text1"/>
                <w:sz w:val="20"/>
                <w:szCs w:val="20"/>
                <w:lang w:eastAsia="ar-SA" w:bidi="hi-IN"/>
              </w:rPr>
              <w:t>Dodania procesów do czarnej listy.</w:t>
            </w:r>
          </w:p>
          <w:p w14:paraId="06DB0CD3" w14:textId="77777777" w:rsidR="00C05B92" w:rsidRPr="009335EA" w:rsidRDefault="00C05B92" w:rsidP="00C05B92">
            <w:pPr>
              <w:numPr>
                <w:ilvl w:val="0"/>
                <w:numId w:val="61"/>
              </w:numPr>
              <w:autoSpaceDN/>
              <w:spacing w:before="160" w:line="360" w:lineRule="auto"/>
              <w:rPr>
                <w:rFonts w:ascii="Times New Roman" w:hAnsi="Times New Roman"/>
                <w:color w:val="000000" w:themeColor="text1"/>
                <w:sz w:val="20"/>
                <w:szCs w:val="20"/>
                <w:lang w:eastAsia="ar-SA" w:bidi="hi-IN"/>
              </w:rPr>
            </w:pPr>
            <w:r w:rsidRPr="009335EA">
              <w:rPr>
                <w:rFonts w:ascii="Times New Roman" w:hAnsi="Times New Roman"/>
                <w:color w:val="000000" w:themeColor="text1"/>
                <w:sz w:val="20"/>
                <w:szCs w:val="20"/>
                <w:lang w:eastAsia="ar-SA" w:bidi="hi-IN"/>
              </w:rPr>
              <w:t>Dodania procesów do białej listy.</w:t>
            </w:r>
          </w:p>
          <w:p w14:paraId="1C879DDF" w14:textId="77777777" w:rsidR="00C05B92" w:rsidRPr="009335EA" w:rsidRDefault="00C05B92" w:rsidP="00C05B92">
            <w:pPr>
              <w:numPr>
                <w:ilvl w:val="0"/>
                <w:numId w:val="61"/>
              </w:numPr>
              <w:autoSpaceDN/>
              <w:spacing w:before="160" w:line="360" w:lineRule="auto"/>
              <w:rPr>
                <w:rFonts w:ascii="Times New Roman" w:hAnsi="Times New Roman"/>
                <w:color w:val="000000" w:themeColor="text1"/>
                <w:sz w:val="20"/>
                <w:szCs w:val="20"/>
                <w:lang w:eastAsia="ar-SA" w:bidi="hi-IN"/>
              </w:rPr>
            </w:pPr>
            <w:r w:rsidRPr="009335EA">
              <w:rPr>
                <w:rFonts w:ascii="Times New Roman" w:hAnsi="Times New Roman"/>
                <w:color w:val="000000" w:themeColor="text1"/>
                <w:sz w:val="20"/>
                <w:szCs w:val="20"/>
                <w:lang w:eastAsia="ar-SA" w:bidi="hi-IN"/>
              </w:rPr>
              <w:t>Izolacji hosta.</w:t>
            </w:r>
          </w:p>
          <w:p w14:paraId="19C035BA" w14:textId="77777777" w:rsidR="00C05B92" w:rsidRPr="009335EA" w:rsidRDefault="00C05B92" w:rsidP="00C05B92">
            <w:pPr>
              <w:numPr>
                <w:ilvl w:val="0"/>
                <w:numId w:val="61"/>
              </w:numPr>
              <w:autoSpaceDN/>
              <w:spacing w:before="160" w:line="360" w:lineRule="auto"/>
              <w:rPr>
                <w:rFonts w:ascii="Times New Roman" w:hAnsi="Times New Roman"/>
                <w:color w:val="000000" w:themeColor="text1"/>
                <w:sz w:val="20"/>
                <w:szCs w:val="20"/>
                <w:lang w:eastAsia="ar-SA" w:bidi="hi-IN"/>
              </w:rPr>
            </w:pPr>
            <w:r w:rsidRPr="009335EA">
              <w:rPr>
                <w:rFonts w:ascii="Times New Roman" w:hAnsi="Times New Roman"/>
                <w:color w:val="000000" w:themeColor="text1"/>
                <w:sz w:val="20"/>
                <w:szCs w:val="20"/>
                <w:lang w:eastAsia="ar-SA" w:bidi="hi-IN"/>
              </w:rPr>
              <w:t xml:space="preserve">Przesłania pliku do </w:t>
            </w:r>
            <w:proofErr w:type="spellStart"/>
            <w:r w:rsidRPr="009335EA">
              <w:rPr>
                <w:rFonts w:ascii="Times New Roman" w:hAnsi="Times New Roman"/>
                <w:color w:val="000000" w:themeColor="text1"/>
                <w:sz w:val="20"/>
                <w:szCs w:val="20"/>
                <w:lang w:eastAsia="ar-SA" w:bidi="hi-IN"/>
              </w:rPr>
              <w:t>Sandbox</w:t>
            </w:r>
            <w:proofErr w:type="spellEnd"/>
            <w:r w:rsidRPr="009335EA">
              <w:rPr>
                <w:rFonts w:ascii="Times New Roman" w:hAnsi="Times New Roman"/>
                <w:color w:val="000000" w:themeColor="text1"/>
                <w:sz w:val="20"/>
                <w:szCs w:val="20"/>
                <w:lang w:eastAsia="ar-SA" w:bidi="hi-IN"/>
              </w:rPr>
              <w:t>.</w:t>
            </w:r>
          </w:p>
          <w:p w14:paraId="7DD9DF82" w14:textId="77777777" w:rsidR="00C05B92" w:rsidRPr="009335EA" w:rsidRDefault="00C05B92" w:rsidP="00C05B92">
            <w:pPr>
              <w:numPr>
                <w:ilvl w:val="0"/>
                <w:numId w:val="61"/>
              </w:numPr>
              <w:autoSpaceDN/>
              <w:spacing w:before="160" w:line="360" w:lineRule="auto"/>
              <w:rPr>
                <w:rFonts w:ascii="Times New Roman" w:hAnsi="Times New Roman"/>
                <w:color w:val="000000" w:themeColor="text1"/>
                <w:sz w:val="20"/>
                <w:szCs w:val="20"/>
                <w:lang w:eastAsia="ar-SA" w:bidi="hi-IN"/>
              </w:rPr>
            </w:pPr>
            <w:r w:rsidRPr="009335EA">
              <w:rPr>
                <w:rFonts w:ascii="Times New Roman" w:hAnsi="Times New Roman"/>
                <w:color w:val="000000" w:themeColor="text1"/>
                <w:sz w:val="20"/>
                <w:szCs w:val="20"/>
                <w:lang w:eastAsia="ar-SA" w:bidi="hi-IN"/>
              </w:rPr>
              <w:t>Sprawdzenia informacji o pliku w Google.</w:t>
            </w:r>
          </w:p>
          <w:p w14:paraId="2A606E3F" w14:textId="77777777" w:rsidR="00C05B92" w:rsidRPr="009335EA" w:rsidRDefault="00C05B92" w:rsidP="00C05B92">
            <w:pPr>
              <w:numPr>
                <w:ilvl w:val="0"/>
                <w:numId w:val="61"/>
              </w:numPr>
              <w:autoSpaceDN/>
              <w:spacing w:before="160" w:line="360" w:lineRule="auto"/>
              <w:rPr>
                <w:rFonts w:ascii="Times New Roman" w:hAnsi="Times New Roman"/>
                <w:color w:val="000000" w:themeColor="text1"/>
                <w:sz w:val="20"/>
                <w:szCs w:val="20"/>
                <w:lang w:eastAsia="ar-SA" w:bidi="hi-IN"/>
              </w:rPr>
            </w:pPr>
            <w:r w:rsidRPr="009335EA">
              <w:rPr>
                <w:rFonts w:ascii="Times New Roman" w:hAnsi="Times New Roman"/>
                <w:color w:val="000000" w:themeColor="text1"/>
                <w:sz w:val="20"/>
                <w:szCs w:val="20"/>
                <w:lang w:eastAsia="ar-SA" w:bidi="hi-IN"/>
              </w:rPr>
              <w:t xml:space="preserve">Sprawdzenia informacji o pliku w </w:t>
            </w:r>
            <w:proofErr w:type="spellStart"/>
            <w:r w:rsidRPr="009335EA">
              <w:rPr>
                <w:rFonts w:ascii="Times New Roman" w:hAnsi="Times New Roman"/>
                <w:color w:val="000000" w:themeColor="text1"/>
                <w:sz w:val="20"/>
                <w:szCs w:val="20"/>
                <w:lang w:eastAsia="ar-SA" w:bidi="hi-IN"/>
              </w:rPr>
              <w:t>VirusTotal</w:t>
            </w:r>
            <w:proofErr w:type="spellEnd"/>
            <w:r w:rsidRPr="009335EA">
              <w:rPr>
                <w:rFonts w:ascii="Times New Roman" w:hAnsi="Times New Roman"/>
                <w:color w:val="000000" w:themeColor="text1"/>
                <w:sz w:val="20"/>
                <w:szCs w:val="20"/>
                <w:lang w:eastAsia="ar-SA" w:bidi="hi-IN"/>
              </w:rPr>
              <w:t>.</w:t>
            </w:r>
          </w:p>
          <w:p w14:paraId="50722FA4" w14:textId="77777777" w:rsidR="00C05B92" w:rsidRPr="009335EA" w:rsidRDefault="00C05B92" w:rsidP="00B1728A">
            <w:pPr>
              <w:keepNext/>
              <w:tabs>
                <w:tab w:val="left" w:pos="1264"/>
              </w:tabs>
              <w:autoSpaceDN/>
              <w:spacing w:before="160" w:after="60" w:line="360" w:lineRule="auto"/>
              <w:textAlignment w:val="auto"/>
              <w:outlineLvl w:val="0"/>
              <w:rPr>
                <w:rFonts w:ascii="Times New Roman" w:eastAsia="SimSun" w:hAnsi="Times New Roman"/>
                <w:color w:val="000000" w:themeColor="text1"/>
                <w:kern w:val="2"/>
                <w:sz w:val="20"/>
                <w:szCs w:val="20"/>
                <w:lang w:eastAsia="zh-CN" w:bidi="hi-IN"/>
              </w:rPr>
            </w:pPr>
            <w:r w:rsidRPr="009335EA">
              <w:rPr>
                <w:rFonts w:ascii="Times New Roman" w:eastAsia="SimSun" w:hAnsi="Times New Roman"/>
                <w:color w:val="000000" w:themeColor="text1"/>
                <w:kern w:val="2"/>
                <w:sz w:val="20"/>
                <w:szCs w:val="20"/>
                <w:lang w:eastAsia="zh-CN" w:bidi="hi-IN"/>
              </w:rPr>
              <w:lastRenderedPageBreak/>
              <w:t>Możliwość szybkiego podglądu incydentów za pomocą spersonalizowanych widoków list lub widoku domyślnego.</w:t>
            </w:r>
          </w:p>
          <w:p w14:paraId="479A8EBA" w14:textId="77777777" w:rsidR="00C05B92" w:rsidRPr="009335EA" w:rsidRDefault="00C05B92" w:rsidP="00C05B92">
            <w:pPr>
              <w:pStyle w:val="Akapitzlist"/>
              <w:keepNext/>
              <w:numPr>
                <w:ilvl w:val="0"/>
                <w:numId w:val="62"/>
              </w:numPr>
              <w:tabs>
                <w:tab w:val="left" w:pos="1264"/>
              </w:tabs>
              <w:autoSpaceDN/>
              <w:spacing w:before="160" w:after="60" w:line="360" w:lineRule="auto"/>
              <w:ind w:left="1434" w:hanging="357"/>
              <w:contextualSpacing w:val="0"/>
              <w:textAlignment w:val="auto"/>
              <w:outlineLvl w:val="0"/>
              <w:rPr>
                <w:rFonts w:ascii="Times New Roman" w:eastAsia="SimSun" w:hAnsi="Times New Roman"/>
                <w:color w:val="000000" w:themeColor="text1"/>
                <w:kern w:val="2"/>
                <w:sz w:val="20"/>
                <w:szCs w:val="20"/>
                <w:lang w:eastAsia="zh-CN" w:bidi="hi-IN"/>
              </w:rPr>
            </w:pPr>
            <w:r w:rsidRPr="009335EA">
              <w:rPr>
                <w:rFonts w:ascii="Times New Roman" w:eastAsia="SimSun" w:hAnsi="Times New Roman"/>
                <w:color w:val="000000" w:themeColor="text1"/>
                <w:kern w:val="2"/>
                <w:sz w:val="20"/>
                <w:szCs w:val="20"/>
                <w:lang w:eastAsia="zh-CN" w:bidi="hi-IN"/>
              </w:rPr>
              <w:t>Możliwość wyświetlenia 10,20,30,50,100 zdarzeń na jednej stronie.</w:t>
            </w:r>
          </w:p>
          <w:p w14:paraId="0F6261D8" w14:textId="77777777" w:rsidR="00C05B92" w:rsidRPr="009335EA" w:rsidRDefault="00C05B92" w:rsidP="00C05B92">
            <w:pPr>
              <w:pStyle w:val="Akapitzlist"/>
              <w:numPr>
                <w:ilvl w:val="0"/>
                <w:numId w:val="62"/>
              </w:numPr>
              <w:autoSpaceDN/>
              <w:spacing w:line="360" w:lineRule="auto"/>
              <w:contextualSpacing w:val="0"/>
              <w:rPr>
                <w:rFonts w:ascii="Times New Roman" w:hAnsi="Times New Roman"/>
                <w:sz w:val="20"/>
                <w:szCs w:val="20"/>
                <w:lang w:eastAsia="ar-SA" w:bidi="hi-IN"/>
              </w:rPr>
            </w:pPr>
            <w:r w:rsidRPr="009335EA">
              <w:rPr>
                <w:rFonts w:ascii="Times New Roman" w:hAnsi="Times New Roman"/>
                <w:sz w:val="20"/>
                <w:szCs w:val="20"/>
                <w:lang w:eastAsia="ar-SA" w:bidi="hi-IN"/>
              </w:rPr>
              <w:t>System umożliwia blokowanie na podstawie utworzonych reguł czarnej listy przy pomocy kategorii:</w:t>
            </w:r>
          </w:p>
          <w:p w14:paraId="4C506100" w14:textId="77777777" w:rsidR="00C05B92" w:rsidRPr="009335EA" w:rsidRDefault="00C05B92" w:rsidP="00C05B92">
            <w:pPr>
              <w:pStyle w:val="Akapitzlist"/>
              <w:keepNext/>
              <w:numPr>
                <w:ilvl w:val="0"/>
                <w:numId w:val="62"/>
              </w:numPr>
              <w:tabs>
                <w:tab w:val="left" w:pos="1264"/>
              </w:tabs>
              <w:autoSpaceDN/>
              <w:spacing w:before="160" w:after="60" w:line="360" w:lineRule="auto"/>
              <w:contextualSpacing w:val="0"/>
              <w:textAlignment w:val="auto"/>
              <w:outlineLvl w:val="0"/>
              <w:rPr>
                <w:rFonts w:ascii="Times New Roman" w:eastAsia="SimSun" w:hAnsi="Times New Roman"/>
                <w:color w:val="000000" w:themeColor="text1"/>
                <w:kern w:val="2"/>
                <w:sz w:val="20"/>
                <w:szCs w:val="20"/>
                <w:lang w:eastAsia="zh-CN" w:bidi="hi-IN"/>
              </w:rPr>
            </w:pPr>
            <w:r w:rsidRPr="009335EA">
              <w:rPr>
                <w:rFonts w:ascii="Times New Roman" w:eastAsia="SimSun" w:hAnsi="Times New Roman"/>
                <w:color w:val="000000" w:themeColor="text1"/>
                <w:kern w:val="2"/>
                <w:sz w:val="20"/>
                <w:szCs w:val="20"/>
                <w:lang w:eastAsia="zh-CN" w:bidi="hi-IN"/>
              </w:rPr>
              <w:t xml:space="preserve">a) </w:t>
            </w:r>
            <w:proofErr w:type="spellStart"/>
            <w:r w:rsidRPr="009335EA">
              <w:rPr>
                <w:rFonts w:ascii="Times New Roman" w:eastAsia="SimSun" w:hAnsi="Times New Roman"/>
                <w:color w:val="000000" w:themeColor="text1"/>
                <w:kern w:val="2"/>
                <w:sz w:val="20"/>
                <w:szCs w:val="20"/>
                <w:lang w:eastAsia="zh-CN" w:bidi="hi-IN"/>
              </w:rPr>
              <w:t>Hash</w:t>
            </w:r>
            <w:proofErr w:type="spellEnd"/>
            <w:r w:rsidRPr="009335EA">
              <w:rPr>
                <w:rFonts w:ascii="Times New Roman" w:eastAsia="SimSun" w:hAnsi="Times New Roman"/>
                <w:color w:val="000000" w:themeColor="text1"/>
                <w:kern w:val="2"/>
                <w:sz w:val="20"/>
                <w:szCs w:val="20"/>
                <w:lang w:eastAsia="zh-CN" w:bidi="hi-IN"/>
              </w:rPr>
              <w:t xml:space="preserve"> MD5 lub SHA256.</w:t>
            </w:r>
          </w:p>
          <w:p w14:paraId="42A62C6B" w14:textId="77777777" w:rsidR="00C05B92" w:rsidRPr="009335EA" w:rsidRDefault="00C05B92" w:rsidP="00B1728A">
            <w:pPr>
              <w:pStyle w:val="Akapitzlist"/>
              <w:keepNext/>
              <w:tabs>
                <w:tab w:val="left" w:pos="1264"/>
              </w:tabs>
              <w:spacing w:before="160" w:after="60" w:line="360" w:lineRule="auto"/>
              <w:ind w:left="1440"/>
              <w:contextualSpacing w:val="0"/>
              <w:outlineLvl w:val="0"/>
              <w:rPr>
                <w:rFonts w:ascii="Times New Roman" w:eastAsia="SimSun" w:hAnsi="Times New Roman"/>
                <w:color w:val="000000" w:themeColor="text1"/>
                <w:kern w:val="2"/>
                <w:sz w:val="20"/>
                <w:szCs w:val="20"/>
                <w:lang w:eastAsia="zh-CN" w:bidi="hi-IN"/>
              </w:rPr>
            </w:pPr>
            <w:r w:rsidRPr="009335EA">
              <w:rPr>
                <w:rFonts w:ascii="Times New Roman" w:eastAsia="SimSun" w:hAnsi="Times New Roman"/>
                <w:color w:val="000000" w:themeColor="text1"/>
                <w:kern w:val="2"/>
                <w:sz w:val="20"/>
                <w:szCs w:val="20"/>
                <w:lang w:eastAsia="zh-CN" w:bidi="hi-IN"/>
              </w:rPr>
              <w:t>b) Pełna ścieżka do aplikacji.</w:t>
            </w:r>
          </w:p>
          <w:p w14:paraId="7C02E287" w14:textId="77777777" w:rsidR="00C05B92" w:rsidRPr="009335EA" w:rsidRDefault="00C05B92" w:rsidP="00B1728A">
            <w:pPr>
              <w:pStyle w:val="Akapitzlist"/>
              <w:keepNext/>
              <w:tabs>
                <w:tab w:val="left" w:pos="1264"/>
              </w:tabs>
              <w:spacing w:before="160" w:after="60" w:line="360" w:lineRule="auto"/>
              <w:ind w:left="1440"/>
              <w:contextualSpacing w:val="0"/>
              <w:outlineLvl w:val="0"/>
              <w:rPr>
                <w:rFonts w:ascii="Times New Roman" w:eastAsia="SimSun" w:hAnsi="Times New Roman"/>
                <w:color w:val="000000" w:themeColor="text1"/>
                <w:kern w:val="2"/>
                <w:sz w:val="20"/>
                <w:szCs w:val="20"/>
                <w:lang w:eastAsia="zh-CN" w:bidi="hi-IN"/>
              </w:rPr>
            </w:pPr>
            <w:r w:rsidRPr="009335EA">
              <w:rPr>
                <w:rFonts w:ascii="Times New Roman" w:eastAsia="SimSun" w:hAnsi="Times New Roman"/>
                <w:color w:val="000000" w:themeColor="text1"/>
                <w:kern w:val="2"/>
                <w:sz w:val="20"/>
                <w:szCs w:val="20"/>
                <w:lang w:eastAsia="zh-CN" w:bidi="hi-IN"/>
              </w:rPr>
              <w:t>c) Reguła połączenia.</w:t>
            </w:r>
          </w:p>
          <w:p w14:paraId="15B95732" w14:textId="77777777" w:rsidR="00C05B92" w:rsidRPr="009335EA" w:rsidRDefault="00C05B92" w:rsidP="00C05B92">
            <w:pPr>
              <w:pStyle w:val="Akapitzlist"/>
              <w:numPr>
                <w:ilvl w:val="0"/>
                <w:numId w:val="62"/>
              </w:numPr>
              <w:autoSpaceDN/>
              <w:spacing w:before="160" w:line="360" w:lineRule="auto"/>
              <w:ind w:left="1434" w:hanging="357"/>
              <w:contextualSpacing w:val="0"/>
              <w:textAlignment w:val="auto"/>
              <w:rPr>
                <w:rFonts w:ascii="Times New Roman" w:eastAsia="SimSun" w:hAnsi="Times New Roman"/>
                <w:color w:val="000000" w:themeColor="text1"/>
                <w:kern w:val="2"/>
                <w:sz w:val="20"/>
                <w:szCs w:val="20"/>
                <w:lang w:eastAsia="zh-CN" w:bidi="hi-IN"/>
              </w:rPr>
            </w:pPr>
            <w:r w:rsidRPr="009335EA">
              <w:rPr>
                <w:rFonts w:ascii="Times New Roman" w:eastAsia="SimSun" w:hAnsi="Times New Roman"/>
                <w:color w:val="000000" w:themeColor="text1"/>
                <w:kern w:val="2"/>
                <w:sz w:val="20"/>
                <w:szCs w:val="20"/>
                <w:lang w:eastAsia="zh-CN" w:bidi="hi-IN"/>
              </w:rPr>
              <w:t xml:space="preserve">Możliwość importu reguł czarnej listy dla </w:t>
            </w:r>
            <w:proofErr w:type="spellStart"/>
            <w:r w:rsidRPr="009335EA">
              <w:rPr>
                <w:rFonts w:ascii="Times New Roman" w:eastAsia="SimSun" w:hAnsi="Times New Roman"/>
                <w:color w:val="000000" w:themeColor="text1"/>
                <w:kern w:val="2"/>
                <w:sz w:val="20"/>
                <w:szCs w:val="20"/>
                <w:lang w:eastAsia="zh-CN" w:bidi="hi-IN"/>
              </w:rPr>
              <w:t>hash</w:t>
            </w:r>
            <w:proofErr w:type="spellEnd"/>
            <w:r w:rsidRPr="009335EA">
              <w:rPr>
                <w:rFonts w:ascii="Times New Roman" w:eastAsia="SimSun" w:hAnsi="Times New Roman"/>
                <w:color w:val="000000" w:themeColor="text1"/>
                <w:kern w:val="2"/>
                <w:sz w:val="20"/>
                <w:szCs w:val="20"/>
                <w:lang w:eastAsia="zh-CN" w:bidi="hi-IN"/>
              </w:rPr>
              <w:t>, ścieżek do aplikacji oraz reguł połączeń z pliku CSV.</w:t>
            </w:r>
          </w:p>
          <w:p w14:paraId="0252E046" w14:textId="77777777" w:rsidR="00C05B92" w:rsidRPr="009335EA" w:rsidRDefault="00C05B92" w:rsidP="00C05B92">
            <w:pPr>
              <w:pStyle w:val="Akapitzlist"/>
              <w:numPr>
                <w:ilvl w:val="0"/>
                <w:numId w:val="62"/>
              </w:numPr>
              <w:autoSpaceDN/>
              <w:spacing w:line="360" w:lineRule="auto"/>
              <w:rPr>
                <w:rFonts w:ascii="Times New Roman" w:hAnsi="Times New Roman"/>
                <w:sz w:val="20"/>
                <w:szCs w:val="20"/>
                <w:lang w:eastAsia="ar-SA" w:bidi="hi-IN"/>
              </w:rPr>
            </w:pPr>
            <w:r w:rsidRPr="009335EA">
              <w:rPr>
                <w:rFonts w:ascii="Times New Roman" w:hAnsi="Times New Roman"/>
                <w:sz w:val="20"/>
                <w:szCs w:val="20"/>
                <w:lang w:eastAsia="ar-SA" w:bidi="hi-IN"/>
              </w:rPr>
              <w:t xml:space="preserve">System musi oferować szeroki zakres filtrowania dodanych reguł blokowania minimum po nazwie pliku, </w:t>
            </w:r>
            <w:proofErr w:type="spellStart"/>
            <w:r w:rsidRPr="009335EA">
              <w:rPr>
                <w:rFonts w:ascii="Times New Roman" w:hAnsi="Times New Roman"/>
                <w:sz w:val="20"/>
                <w:szCs w:val="20"/>
                <w:lang w:eastAsia="ar-SA" w:bidi="hi-IN"/>
              </w:rPr>
              <w:t>hash</w:t>
            </w:r>
            <w:proofErr w:type="spellEnd"/>
            <w:r w:rsidRPr="009335EA">
              <w:rPr>
                <w:rFonts w:ascii="Times New Roman" w:hAnsi="Times New Roman"/>
                <w:sz w:val="20"/>
                <w:szCs w:val="20"/>
                <w:lang w:eastAsia="ar-SA" w:bidi="hi-IN"/>
              </w:rPr>
              <w:t xml:space="preserve"> pliku, typu </w:t>
            </w:r>
            <w:proofErr w:type="spellStart"/>
            <w:r w:rsidRPr="009335EA">
              <w:rPr>
                <w:rFonts w:ascii="Times New Roman" w:hAnsi="Times New Roman"/>
                <w:sz w:val="20"/>
                <w:szCs w:val="20"/>
                <w:lang w:eastAsia="ar-SA" w:bidi="hi-IN"/>
              </w:rPr>
              <w:t>hash</w:t>
            </w:r>
            <w:proofErr w:type="spellEnd"/>
            <w:r w:rsidRPr="009335EA">
              <w:rPr>
                <w:rFonts w:ascii="Times New Roman" w:hAnsi="Times New Roman"/>
                <w:sz w:val="20"/>
                <w:szCs w:val="20"/>
                <w:lang w:eastAsia="ar-SA" w:bidi="hi-IN"/>
              </w:rPr>
              <w:t>, ścieżce, protokole porcie/zakresie portów, daty dodania.</w:t>
            </w:r>
          </w:p>
          <w:p w14:paraId="40729F5E" w14:textId="77777777" w:rsidR="00C05B92" w:rsidRPr="009335EA" w:rsidRDefault="00C05B92" w:rsidP="00C05B92">
            <w:pPr>
              <w:pStyle w:val="Akapitzlist"/>
              <w:numPr>
                <w:ilvl w:val="0"/>
                <w:numId w:val="62"/>
              </w:numPr>
              <w:autoSpaceDN/>
              <w:spacing w:line="360" w:lineRule="auto"/>
              <w:rPr>
                <w:rFonts w:ascii="Times New Roman" w:hAnsi="Times New Roman"/>
                <w:sz w:val="20"/>
                <w:szCs w:val="20"/>
                <w:lang w:eastAsia="ar-SA" w:bidi="hi-IN"/>
              </w:rPr>
            </w:pPr>
            <w:r w:rsidRPr="009335EA">
              <w:rPr>
                <w:rFonts w:ascii="Times New Roman" w:hAnsi="Times New Roman"/>
                <w:sz w:val="20"/>
                <w:szCs w:val="20"/>
                <w:lang w:eastAsia="ar-SA" w:bidi="hi-IN"/>
              </w:rPr>
              <w:t>Możliwość wygenerowania i wyeksportowania listy incydentów do pliku .</w:t>
            </w:r>
            <w:proofErr w:type="spellStart"/>
            <w:r w:rsidRPr="009335EA">
              <w:rPr>
                <w:rFonts w:ascii="Times New Roman" w:hAnsi="Times New Roman"/>
                <w:sz w:val="20"/>
                <w:szCs w:val="20"/>
                <w:lang w:eastAsia="ar-SA" w:bidi="hi-IN"/>
              </w:rPr>
              <w:t>csv</w:t>
            </w:r>
            <w:proofErr w:type="spellEnd"/>
            <w:r w:rsidRPr="009335EA">
              <w:rPr>
                <w:rFonts w:ascii="Times New Roman" w:hAnsi="Times New Roman"/>
                <w:sz w:val="20"/>
                <w:szCs w:val="20"/>
                <w:lang w:eastAsia="ar-SA" w:bidi="hi-IN"/>
              </w:rPr>
              <w:t>.</w:t>
            </w:r>
          </w:p>
        </w:tc>
        <w:tc>
          <w:tcPr>
            <w:tcW w:w="1134" w:type="dxa"/>
          </w:tcPr>
          <w:p w14:paraId="0858AD00"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sz w:val="20"/>
                <w:szCs w:val="20"/>
              </w:rPr>
              <w:lastRenderedPageBreak/>
              <w:t>tak</w:t>
            </w:r>
          </w:p>
        </w:tc>
        <w:tc>
          <w:tcPr>
            <w:tcW w:w="4320" w:type="dxa"/>
          </w:tcPr>
          <w:p w14:paraId="4CF186EE"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37B6821A" w14:textId="77777777" w:rsidTr="00C05B92">
        <w:trPr>
          <w:trHeight w:val="567"/>
        </w:trPr>
        <w:tc>
          <w:tcPr>
            <w:tcW w:w="1134" w:type="dxa"/>
            <w:tcMar>
              <w:top w:w="0" w:type="dxa"/>
              <w:left w:w="108" w:type="dxa"/>
              <w:bottom w:w="0" w:type="dxa"/>
              <w:right w:w="108" w:type="dxa"/>
            </w:tcMar>
            <w:vAlign w:val="center"/>
          </w:tcPr>
          <w:p w14:paraId="64DD4EC0"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19231AFB" w14:textId="77777777" w:rsidR="00C05B92" w:rsidRPr="009335EA" w:rsidRDefault="00C05B92" w:rsidP="00B1728A">
            <w:pPr>
              <w:spacing w:line="360" w:lineRule="auto"/>
              <w:rPr>
                <w:rFonts w:ascii="Times New Roman" w:eastAsia="NSimSun" w:hAnsi="Times New Roman"/>
                <w:b/>
                <w:bCs/>
                <w:kern w:val="2"/>
                <w:sz w:val="20"/>
                <w:szCs w:val="20"/>
                <w:lang w:eastAsia="zh-CN" w:bidi="hi-IN"/>
              </w:rPr>
            </w:pPr>
            <w:r w:rsidRPr="009335EA">
              <w:rPr>
                <w:rFonts w:ascii="Times New Roman" w:eastAsia="NSimSun" w:hAnsi="Times New Roman"/>
                <w:b/>
                <w:bCs/>
                <w:kern w:val="2"/>
                <w:sz w:val="20"/>
                <w:szCs w:val="20"/>
                <w:lang w:eastAsia="zh-CN" w:bidi="hi-IN"/>
              </w:rPr>
              <w:t>Zarządzanie aktualizacjami systemów operacyjnych i kompatybilnego oprogramowania</w:t>
            </w:r>
          </w:p>
          <w:p w14:paraId="72CED2FE" w14:textId="77777777" w:rsidR="00C05B92" w:rsidRPr="009335EA" w:rsidRDefault="00C05B92" w:rsidP="00B1728A">
            <w:pPr>
              <w:spacing w:line="360" w:lineRule="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Wspierane systemy operacyjne Windows:</w:t>
            </w:r>
          </w:p>
          <w:p w14:paraId="038142E1" w14:textId="77777777" w:rsidR="00C05B92" w:rsidRPr="009335EA" w:rsidRDefault="00C05B92" w:rsidP="00C05B92">
            <w:pPr>
              <w:numPr>
                <w:ilvl w:val="0"/>
                <w:numId w:val="63"/>
              </w:numPr>
              <w:autoSpaceDN/>
              <w:spacing w:line="360" w:lineRule="auto"/>
              <w:textAlignment w:val="auto"/>
              <w:rPr>
                <w:rFonts w:ascii="Times New Roman" w:hAnsi="Times New Roman"/>
                <w:sz w:val="20"/>
                <w:szCs w:val="20"/>
                <w:lang w:eastAsia="ar-SA" w:bidi="hi-IN"/>
              </w:rPr>
            </w:pPr>
            <w:r w:rsidRPr="009335EA">
              <w:rPr>
                <w:rFonts w:ascii="Times New Roman" w:hAnsi="Times New Roman"/>
                <w:sz w:val="20"/>
                <w:szCs w:val="20"/>
                <w:lang w:eastAsia="ar-SA" w:bidi="hi-IN"/>
              </w:rPr>
              <w:t>Windows 11</w:t>
            </w:r>
          </w:p>
          <w:p w14:paraId="10EF54BC" w14:textId="77777777" w:rsidR="00C05B92" w:rsidRPr="009335EA" w:rsidRDefault="00C05B92" w:rsidP="00C05B92">
            <w:pPr>
              <w:numPr>
                <w:ilvl w:val="0"/>
                <w:numId w:val="63"/>
              </w:numPr>
              <w:autoSpaceDN/>
              <w:spacing w:line="360" w:lineRule="auto"/>
              <w:textAlignment w:val="auto"/>
              <w:rPr>
                <w:rFonts w:ascii="Times New Roman" w:hAnsi="Times New Roman"/>
                <w:sz w:val="20"/>
                <w:szCs w:val="20"/>
                <w:lang w:eastAsia="ar-SA" w:bidi="hi-IN"/>
              </w:rPr>
            </w:pPr>
            <w:r w:rsidRPr="009335EA">
              <w:rPr>
                <w:rFonts w:ascii="Times New Roman" w:hAnsi="Times New Roman"/>
                <w:sz w:val="20"/>
                <w:szCs w:val="20"/>
                <w:lang w:eastAsia="ar-SA" w:bidi="hi-IN"/>
              </w:rPr>
              <w:lastRenderedPageBreak/>
              <w:t>Windows 10</w:t>
            </w:r>
          </w:p>
          <w:p w14:paraId="48925D1B" w14:textId="77777777" w:rsidR="00C05B92" w:rsidRPr="009335EA" w:rsidRDefault="00C05B92" w:rsidP="00C05B92">
            <w:pPr>
              <w:numPr>
                <w:ilvl w:val="0"/>
                <w:numId w:val="63"/>
              </w:numPr>
              <w:autoSpaceDN/>
              <w:spacing w:line="360" w:lineRule="auto"/>
              <w:textAlignment w:val="auto"/>
              <w:rPr>
                <w:rFonts w:ascii="Times New Roman" w:hAnsi="Times New Roman"/>
                <w:sz w:val="20"/>
                <w:szCs w:val="20"/>
                <w:lang w:eastAsia="ar-SA" w:bidi="hi-IN"/>
              </w:rPr>
            </w:pPr>
            <w:r w:rsidRPr="009335EA">
              <w:rPr>
                <w:rFonts w:ascii="Times New Roman" w:hAnsi="Times New Roman"/>
                <w:sz w:val="20"/>
                <w:szCs w:val="20"/>
                <w:lang w:eastAsia="ar-SA" w:bidi="hi-IN"/>
              </w:rPr>
              <w:t>Windows Server 2025</w:t>
            </w:r>
          </w:p>
          <w:p w14:paraId="320AA01D" w14:textId="77777777" w:rsidR="00C05B92" w:rsidRPr="009335EA" w:rsidRDefault="00C05B92" w:rsidP="00C05B92">
            <w:pPr>
              <w:numPr>
                <w:ilvl w:val="0"/>
                <w:numId w:val="63"/>
              </w:numPr>
              <w:autoSpaceDN/>
              <w:spacing w:line="360" w:lineRule="auto"/>
              <w:textAlignment w:val="auto"/>
              <w:rPr>
                <w:rFonts w:ascii="Times New Roman" w:hAnsi="Times New Roman"/>
                <w:sz w:val="20"/>
                <w:szCs w:val="20"/>
                <w:lang w:eastAsia="ar-SA" w:bidi="hi-IN"/>
              </w:rPr>
            </w:pPr>
            <w:r w:rsidRPr="009335EA">
              <w:rPr>
                <w:rFonts w:ascii="Times New Roman" w:hAnsi="Times New Roman"/>
                <w:sz w:val="20"/>
                <w:szCs w:val="20"/>
                <w:lang w:eastAsia="ar-SA" w:bidi="hi-IN"/>
              </w:rPr>
              <w:t>Windows Server 2022</w:t>
            </w:r>
          </w:p>
          <w:p w14:paraId="5CAD4110" w14:textId="77777777" w:rsidR="00C05B92" w:rsidRPr="009335EA" w:rsidRDefault="00C05B92" w:rsidP="00C05B92">
            <w:pPr>
              <w:numPr>
                <w:ilvl w:val="0"/>
                <w:numId w:val="63"/>
              </w:numPr>
              <w:autoSpaceDN/>
              <w:spacing w:line="360" w:lineRule="auto"/>
              <w:textAlignment w:val="auto"/>
              <w:rPr>
                <w:rFonts w:ascii="Times New Roman" w:hAnsi="Times New Roman"/>
                <w:sz w:val="20"/>
                <w:szCs w:val="20"/>
                <w:lang w:eastAsia="ar-SA" w:bidi="hi-IN"/>
              </w:rPr>
            </w:pPr>
            <w:r w:rsidRPr="009335EA">
              <w:rPr>
                <w:rFonts w:ascii="Times New Roman" w:hAnsi="Times New Roman"/>
                <w:sz w:val="20"/>
                <w:szCs w:val="20"/>
                <w:lang w:eastAsia="ar-SA" w:bidi="hi-IN"/>
              </w:rPr>
              <w:t>Windows Server 2019</w:t>
            </w:r>
          </w:p>
          <w:p w14:paraId="7DA5FC6B" w14:textId="77777777" w:rsidR="00C05B92" w:rsidRPr="009335EA" w:rsidRDefault="00C05B92" w:rsidP="00C05B92">
            <w:pPr>
              <w:numPr>
                <w:ilvl w:val="0"/>
                <w:numId w:val="63"/>
              </w:numPr>
              <w:autoSpaceDN/>
              <w:spacing w:line="360" w:lineRule="auto"/>
              <w:textAlignment w:val="auto"/>
              <w:rPr>
                <w:rFonts w:ascii="Times New Roman" w:hAnsi="Times New Roman"/>
                <w:sz w:val="20"/>
                <w:szCs w:val="20"/>
                <w:lang w:eastAsia="ar-SA" w:bidi="hi-IN"/>
              </w:rPr>
            </w:pPr>
            <w:r w:rsidRPr="009335EA">
              <w:rPr>
                <w:rFonts w:ascii="Times New Roman" w:hAnsi="Times New Roman"/>
                <w:sz w:val="20"/>
                <w:szCs w:val="20"/>
                <w:lang w:eastAsia="ar-SA" w:bidi="hi-IN"/>
              </w:rPr>
              <w:t>Windows Server 2016</w:t>
            </w:r>
          </w:p>
          <w:p w14:paraId="63D18D81" w14:textId="77777777" w:rsidR="00C05B92" w:rsidRPr="009335EA" w:rsidRDefault="00C05B92" w:rsidP="00B1728A">
            <w:pPr>
              <w:spacing w:line="360" w:lineRule="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Wspierane systemy operacyjne Linux (64-bit):</w:t>
            </w:r>
          </w:p>
          <w:p w14:paraId="792E78C8" w14:textId="77777777" w:rsidR="00C05B92" w:rsidRPr="009335EA" w:rsidRDefault="00C05B92" w:rsidP="00C05B92">
            <w:pPr>
              <w:pStyle w:val="Akapitzlist"/>
              <w:numPr>
                <w:ilvl w:val="0"/>
                <w:numId w:val="64"/>
              </w:numPr>
              <w:autoSpaceDN/>
              <w:spacing w:line="360" w:lineRule="auto"/>
              <w:textAlignment w:val="auto"/>
              <w:rPr>
                <w:rFonts w:ascii="Times New Roman" w:eastAsia="NSimSun" w:hAnsi="Times New Roman"/>
                <w:kern w:val="2"/>
                <w:sz w:val="20"/>
                <w:szCs w:val="20"/>
                <w:lang w:eastAsia="zh-CN" w:bidi="hi-IN"/>
              </w:rPr>
            </w:pPr>
            <w:proofErr w:type="spellStart"/>
            <w:r w:rsidRPr="009335EA">
              <w:rPr>
                <w:rFonts w:ascii="Times New Roman" w:eastAsia="NSimSun" w:hAnsi="Times New Roman"/>
                <w:kern w:val="2"/>
                <w:sz w:val="20"/>
                <w:szCs w:val="20"/>
                <w:lang w:eastAsia="zh-CN" w:bidi="hi-IN"/>
              </w:rPr>
              <w:t>CentOS</w:t>
            </w:r>
            <w:proofErr w:type="spellEnd"/>
            <w:r w:rsidRPr="009335EA">
              <w:rPr>
                <w:rFonts w:ascii="Times New Roman" w:eastAsia="NSimSun" w:hAnsi="Times New Roman"/>
                <w:kern w:val="2"/>
                <w:sz w:val="20"/>
                <w:szCs w:val="20"/>
                <w:lang w:eastAsia="zh-CN" w:bidi="hi-IN"/>
              </w:rPr>
              <w:t xml:space="preserve"> 7 – GA+ (7.2003)</w:t>
            </w:r>
          </w:p>
          <w:p w14:paraId="06DC9894" w14:textId="77777777" w:rsidR="00C05B92" w:rsidRPr="009335EA" w:rsidRDefault="00C05B92" w:rsidP="00C05B92">
            <w:pPr>
              <w:pStyle w:val="Akapitzlist"/>
              <w:numPr>
                <w:ilvl w:val="0"/>
                <w:numId w:val="64"/>
              </w:numPr>
              <w:autoSpaceDN/>
              <w:spacing w:line="360" w:lineRule="auto"/>
              <w:textAlignment w:val="auto"/>
              <w:rPr>
                <w:rFonts w:ascii="Times New Roman" w:eastAsia="NSimSun" w:hAnsi="Times New Roman"/>
                <w:kern w:val="2"/>
                <w:sz w:val="20"/>
                <w:szCs w:val="20"/>
                <w:lang w:val="en-US" w:eastAsia="zh-CN" w:bidi="hi-IN"/>
              </w:rPr>
            </w:pPr>
            <w:r w:rsidRPr="009335EA">
              <w:rPr>
                <w:rFonts w:ascii="Times New Roman" w:eastAsia="NSimSun" w:hAnsi="Times New Roman"/>
                <w:kern w:val="2"/>
                <w:sz w:val="20"/>
                <w:szCs w:val="20"/>
                <w:lang w:val="en-US" w:eastAsia="zh-CN" w:bidi="hi-IN"/>
              </w:rPr>
              <w:t>Red Hat Enterprise Linux RHEL 7 – GA+ (7.1-7.9)</w:t>
            </w:r>
          </w:p>
          <w:p w14:paraId="57D62C6C" w14:textId="77777777" w:rsidR="00C05B92" w:rsidRPr="009335EA" w:rsidRDefault="00C05B92" w:rsidP="00C05B92">
            <w:pPr>
              <w:pStyle w:val="Akapitzlist"/>
              <w:numPr>
                <w:ilvl w:val="0"/>
                <w:numId w:val="64"/>
              </w:numPr>
              <w:autoSpaceDN/>
              <w:spacing w:line="360" w:lineRule="auto"/>
              <w:textAlignment w:val="auto"/>
              <w:rPr>
                <w:rFonts w:ascii="Times New Roman" w:eastAsia="NSimSun" w:hAnsi="Times New Roman"/>
                <w:kern w:val="2"/>
                <w:sz w:val="20"/>
                <w:szCs w:val="20"/>
                <w:lang w:val="en-US" w:eastAsia="zh-CN" w:bidi="hi-IN"/>
              </w:rPr>
            </w:pPr>
            <w:r w:rsidRPr="009335EA">
              <w:rPr>
                <w:rFonts w:ascii="Times New Roman" w:eastAsia="NSimSun" w:hAnsi="Times New Roman"/>
                <w:kern w:val="2"/>
                <w:sz w:val="20"/>
                <w:szCs w:val="20"/>
                <w:lang w:val="en-US" w:eastAsia="zh-CN" w:bidi="hi-IN"/>
              </w:rPr>
              <w:t>Red Hat Enterprise Linux REL 8 – GA+ (8.4)</w:t>
            </w:r>
          </w:p>
          <w:p w14:paraId="4E731016" w14:textId="77777777" w:rsidR="00C05B92" w:rsidRPr="009335EA" w:rsidRDefault="00C05B92" w:rsidP="00C05B92">
            <w:pPr>
              <w:pStyle w:val="Akapitzlist"/>
              <w:numPr>
                <w:ilvl w:val="0"/>
                <w:numId w:val="64"/>
              </w:numPr>
              <w:autoSpaceDN/>
              <w:spacing w:line="360" w:lineRule="auto"/>
              <w:textAlignment w:val="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SUSE Linux Enterprise SLES 12 – SP5</w:t>
            </w:r>
          </w:p>
          <w:p w14:paraId="2F3D0891" w14:textId="77777777" w:rsidR="00C05B92" w:rsidRPr="009335EA" w:rsidRDefault="00C05B92" w:rsidP="00C05B92">
            <w:pPr>
              <w:pStyle w:val="Akapitzlist"/>
              <w:numPr>
                <w:ilvl w:val="0"/>
                <w:numId w:val="64"/>
              </w:numPr>
              <w:autoSpaceDN/>
              <w:spacing w:line="360" w:lineRule="auto"/>
              <w:textAlignment w:val="auto"/>
              <w:rPr>
                <w:rFonts w:ascii="Times New Roman" w:eastAsia="NSimSun" w:hAnsi="Times New Roman"/>
                <w:kern w:val="2"/>
                <w:sz w:val="20"/>
                <w:szCs w:val="20"/>
                <w:lang w:val="en-US" w:eastAsia="zh-CN" w:bidi="hi-IN"/>
              </w:rPr>
            </w:pPr>
            <w:r w:rsidRPr="009335EA">
              <w:rPr>
                <w:rFonts w:ascii="Times New Roman" w:eastAsia="NSimSun" w:hAnsi="Times New Roman"/>
                <w:kern w:val="2"/>
                <w:sz w:val="20"/>
                <w:szCs w:val="20"/>
                <w:lang w:val="en-US" w:eastAsia="zh-CN" w:bidi="hi-IN"/>
              </w:rPr>
              <w:t>SUSE Linux Enterprise SLES 15 – GA+ (SP5)</w:t>
            </w:r>
          </w:p>
          <w:p w14:paraId="31DE3AC7" w14:textId="4DF04E6F" w:rsidR="00C05B92" w:rsidRPr="00744486" w:rsidRDefault="00C05B92" w:rsidP="00744486">
            <w:pPr>
              <w:pStyle w:val="Akapitzlist"/>
              <w:numPr>
                <w:ilvl w:val="0"/>
                <w:numId w:val="64"/>
              </w:numPr>
              <w:autoSpaceDN/>
              <w:spacing w:line="259" w:lineRule="auto"/>
              <w:textAlignment w:val="auto"/>
              <w:rPr>
                <w:rFonts w:ascii="Times New Roman" w:eastAsia="NSimSun" w:hAnsi="Times New Roman"/>
                <w:kern w:val="2"/>
                <w:sz w:val="20"/>
                <w:szCs w:val="20"/>
                <w:lang w:val="en-US" w:eastAsia="zh-CN" w:bidi="hi-IN"/>
              </w:rPr>
            </w:pPr>
            <w:r w:rsidRPr="009335EA">
              <w:rPr>
                <w:rFonts w:ascii="Times New Roman" w:eastAsia="NSimSun" w:hAnsi="Times New Roman"/>
                <w:kern w:val="2"/>
                <w:sz w:val="20"/>
                <w:szCs w:val="20"/>
                <w:lang w:val="en-US" w:eastAsia="zh-CN" w:bidi="hi-IN"/>
              </w:rPr>
              <w:t>SUSE Linux Enterprise SLED 15 – GA+ (SP5)</w:t>
            </w:r>
          </w:p>
          <w:p w14:paraId="3581C374" w14:textId="77777777" w:rsidR="00C05B92" w:rsidRPr="009335EA" w:rsidRDefault="00C05B92" w:rsidP="00B1728A">
            <w:pPr>
              <w:spacing w:line="360" w:lineRule="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 xml:space="preserve">Wspierane systemy operacyjne </w:t>
            </w:r>
            <w:proofErr w:type="spellStart"/>
            <w:r w:rsidRPr="009335EA">
              <w:rPr>
                <w:rFonts w:ascii="Times New Roman" w:eastAsia="NSimSun" w:hAnsi="Times New Roman"/>
                <w:kern w:val="2"/>
                <w:sz w:val="20"/>
                <w:szCs w:val="20"/>
                <w:lang w:eastAsia="zh-CN" w:bidi="hi-IN"/>
              </w:rPr>
              <w:t>macOS</w:t>
            </w:r>
            <w:proofErr w:type="spellEnd"/>
            <w:r w:rsidRPr="009335EA">
              <w:rPr>
                <w:rFonts w:ascii="Times New Roman" w:eastAsia="NSimSun" w:hAnsi="Times New Roman"/>
                <w:kern w:val="2"/>
                <w:sz w:val="20"/>
                <w:szCs w:val="20"/>
                <w:lang w:eastAsia="zh-CN" w:bidi="hi-IN"/>
              </w:rPr>
              <w:t>:</w:t>
            </w:r>
          </w:p>
          <w:p w14:paraId="4E3406D7" w14:textId="77777777" w:rsidR="00C05B92" w:rsidRPr="009335EA" w:rsidRDefault="00C05B92" w:rsidP="00C05B92">
            <w:pPr>
              <w:pStyle w:val="Akapitzlist"/>
              <w:numPr>
                <w:ilvl w:val="0"/>
                <w:numId w:val="65"/>
              </w:numPr>
              <w:suppressAutoHyphens w:val="0"/>
              <w:autoSpaceDN/>
              <w:spacing w:line="360" w:lineRule="auto"/>
              <w:textAlignment w:val="auto"/>
              <w:rPr>
                <w:rFonts w:ascii="Times New Roman" w:eastAsia="NSimSun" w:hAnsi="Times New Roman"/>
                <w:kern w:val="2"/>
                <w:sz w:val="20"/>
                <w:szCs w:val="20"/>
                <w:lang w:eastAsia="zh-CN" w:bidi="hi-IN"/>
              </w:rPr>
            </w:pPr>
            <w:proofErr w:type="spellStart"/>
            <w:r w:rsidRPr="009335EA">
              <w:rPr>
                <w:rFonts w:ascii="Times New Roman" w:eastAsia="NSimSun" w:hAnsi="Times New Roman"/>
                <w:kern w:val="2"/>
                <w:sz w:val="20"/>
                <w:szCs w:val="20"/>
                <w:lang w:eastAsia="zh-CN" w:bidi="hi-IN"/>
              </w:rPr>
              <w:t>macOS</w:t>
            </w:r>
            <w:proofErr w:type="spellEnd"/>
            <w:r w:rsidRPr="009335EA">
              <w:rPr>
                <w:rFonts w:ascii="Times New Roman" w:eastAsia="NSimSun" w:hAnsi="Times New Roman"/>
                <w:kern w:val="2"/>
                <w:sz w:val="20"/>
                <w:szCs w:val="20"/>
                <w:lang w:eastAsia="zh-CN" w:bidi="hi-IN"/>
              </w:rPr>
              <w:t xml:space="preserve"> </w:t>
            </w:r>
            <w:proofErr w:type="spellStart"/>
            <w:r w:rsidRPr="009335EA">
              <w:rPr>
                <w:rFonts w:ascii="Times New Roman" w:eastAsia="NSimSun" w:hAnsi="Times New Roman"/>
                <w:kern w:val="2"/>
                <w:sz w:val="20"/>
                <w:szCs w:val="20"/>
                <w:lang w:eastAsia="zh-CN" w:bidi="hi-IN"/>
              </w:rPr>
              <w:t>Tahoe</w:t>
            </w:r>
            <w:proofErr w:type="spellEnd"/>
            <w:r w:rsidRPr="009335EA">
              <w:rPr>
                <w:rFonts w:ascii="Times New Roman" w:eastAsia="NSimSun" w:hAnsi="Times New Roman"/>
                <w:kern w:val="2"/>
                <w:sz w:val="20"/>
                <w:szCs w:val="20"/>
                <w:lang w:eastAsia="zh-CN" w:bidi="hi-IN"/>
              </w:rPr>
              <w:t xml:space="preserve"> (26.x)</w:t>
            </w:r>
          </w:p>
          <w:p w14:paraId="3CF74DCF" w14:textId="77777777" w:rsidR="00C05B92" w:rsidRPr="009335EA" w:rsidRDefault="00C05B92" w:rsidP="00C05B92">
            <w:pPr>
              <w:pStyle w:val="Akapitzlist"/>
              <w:numPr>
                <w:ilvl w:val="0"/>
                <w:numId w:val="65"/>
              </w:numPr>
              <w:suppressAutoHyphens w:val="0"/>
              <w:autoSpaceDN/>
              <w:spacing w:line="360" w:lineRule="auto"/>
              <w:textAlignment w:val="auto"/>
              <w:rPr>
                <w:rFonts w:ascii="Times New Roman" w:eastAsia="NSimSun" w:hAnsi="Times New Roman"/>
                <w:kern w:val="2"/>
                <w:sz w:val="20"/>
                <w:szCs w:val="20"/>
                <w:lang w:eastAsia="zh-CN" w:bidi="hi-IN"/>
              </w:rPr>
            </w:pPr>
            <w:proofErr w:type="spellStart"/>
            <w:r w:rsidRPr="009335EA">
              <w:rPr>
                <w:rFonts w:ascii="Times New Roman" w:eastAsia="NSimSun" w:hAnsi="Times New Roman"/>
                <w:kern w:val="2"/>
                <w:sz w:val="20"/>
                <w:szCs w:val="20"/>
                <w:lang w:eastAsia="zh-CN" w:bidi="hi-IN"/>
              </w:rPr>
              <w:t>macOS</w:t>
            </w:r>
            <w:proofErr w:type="spellEnd"/>
            <w:r w:rsidRPr="009335EA">
              <w:rPr>
                <w:rFonts w:ascii="Times New Roman" w:eastAsia="NSimSun" w:hAnsi="Times New Roman"/>
                <w:kern w:val="2"/>
                <w:sz w:val="20"/>
                <w:szCs w:val="20"/>
                <w:lang w:eastAsia="zh-CN" w:bidi="hi-IN"/>
              </w:rPr>
              <w:t xml:space="preserve"> </w:t>
            </w:r>
            <w:proofErr w:type="spellStart"/>
            <w:r w:rsidRPr="009335EA">
              <w:rPr>
                <w:rFonts w:ascii="Times New Roman" w:eastAsia="NSimSun" w:hAnsi="Times New Roman"/>
                <w:kern w:val="2"/>
                <w:sz w:val="20"/>
                <w:szCs w:val="20"/>
                <w:lang w:eastAsia="zh-CN" w:bidi="hi-IN"/>
              </w:rPr>
              <w:t>Sequoia</w:t>
            </w:r>
            <w:proofErr w:type="spellEnd"/>
            <w:r w:rsidRPr="009335EA">
              <w:rPr>
                <w:rFonts w:ascii="Times New Roman" w:eastAsia="NSimSun" w:hAnsi="Times New Roman"/>
                <w:kern w:val="2"/>
                <w:sz w:val="20"/>
                <w:szCs w:val="20"/>
                <w:lang w:eastAsia="zh-CN" w:bidi="hi-IN"/>
              </w:rPr>
              <w:t xml:space="preserve"> (15.x)</w:t>
            </w:r>
          </w:p>
          <w:p w14:paraId="7670C0A8" w14:textId="77777777" w:rsidR="00C05B92" w:rsidRPr="009335EA" w:rsidRDefault="00C05B92" w:rsidP="00C05B92">
            <w:pPr>
              <w:pStyle w:val="Akapitzlist"/>
              <w:numPr>
                <w:ilvl w:val="0"/>
                <w:numId w:val="65"/>
              </w:numPr>
              <w:suppressAutoHyphens w:val="0"/>
              <w:autoSpaceDN/>
              <w:spacing w:line="360" w:lineRule="auto"/>
              <w:textAlignment w:val="auto"/>
              <w:rPr>
                <w:rFonts w:ascii="Times New Roman" w:eastAsia="NSimSun" w:hAnsi="Times New Roman"/>
                <w:kern w:val="2"/>
                <w:sz w:val="20"/>
                <w:szCs w:val="20"/>
                <w:lang w:eastAsia="zh-CN" w:bidi="hi-IN"/>
              </w:rPr>
            </w:pPr>
            <w:proofErr w:type="spellStart"/>
            <w:r w:rsidRPr="009335EA">
              <w:rPr>
                <w:rFonts w:ascii="Times New Roman" w:eastAsia="NSimSun" w:hAnsi="Times New Roman"/>
                <w:kern w:val="2"/>
                <w:sz w:val="20"/>
                <w:szCs w:val="20"/>
                <w:lang w:eastAsia="zh-CN" w:bidi="hi-IN"/>
              </w:rPr>
              <w:t>macOS</w:t>
            </w:r>
            <w:proofErr w:type="spellEnd"/>
            <w:r w:rsidRPr="009335EA">
              <w:rPr>
                <w:rFonts w:ascii="Times New Roman" w:eastAsia="NSimSun" w:hAnsi="Times New Roman"/>
                <w:kern w:val="2"/>
                <w:sz w:val="20"/>
                <w:szCs w:val="20"/>
                <w:lang w:eastAsia="zh-CN" w:bidi="hi-IN"/>
              </w:rPr>
              <w:t xml:space="preserve"> </w:t>
            </w:r>
            <w:proofErr w:type="spellStart"/>
            <w:r w:rsidRPr="009335EA">
              <w:rPr>
                <w:rFonts w:ascii="Times New Roman" w:eastAsia="NSimSun" w:hAnsi="Times New Roman"/>
                <w:kern w:val="2"/>
                <w:sz w:val="20"/>
                <w:szCs w:val="20"/>
                <w:lang w:eastAsia="zh-CN" w:bidi="hi-IN"/>
              </w:rPr>
              <w:t>Sonoma</w:t>
            </w:r>
            <w:proofErr w:type="spellEnd"/>
            <w:r w:rsidRPr="009335EA">
              <w:rPr>
                <w:rFonts w:ascii="Times New Roman" w:eastAsia="NSimSun" w:hAnsi="Times New Roman"/>
                <w:kern w:val="2"/>
                <w:sz w:val="20"/>
                <w:szCs w:val="20"/>
                <w:lang w:eastAsia="zh-CN" w:bidi="hi-IN"/>
              </w:rPr>
              <w:t xml:space="preserve"> (14.x)</w:t>
            </w:r>
          </w:p>
          <w:p w14:paraId="5E9BF1A7" w14:textId="77777777" w:rsidR="00C05B92" w:rsidRPr="009335EA" w:rsidRDefault="00C05B92" w:rsidP="00C05B92">
            <w:pPr>
              <w:pStyle w:val="Akapitzlist"/>
              <w:numPr>
                <w:ilvl w:val="0"/>
                <w:numId w:val="65"/>
              </w:numPr>
              <w:suppressAutoHyphens w:val="0"/>
              <w:autoSpaceDN/>
              <w:spacing w:line="360" w:lineRule="auto"/>
              <w:textAlignment w:val="auto"/>
              <w:rPr>
                <w:rFonts w:ascii="Times New Roman" w:eastAsia="NSimSun" w:hAnsi="Times New Roman"/>
                <w:kern w:val="2"/>
                <w:sz w:val="20"/>
                <w:szCs w:val="20"/>
                <w:lang w:eastAsia="zh-CN" w:bidi="hi-IN"/>
              </w:rPr>
            </w:pPr>
            <w:proofErr w:type="spellStart"/>
            <w:r w:rsidRPr="009335EA">
              <w:rPr>
                <w:rFonts w:ascii="Times New Roman" w:eastAsia="NSimSun" w:hAnsi="Times New Roman"/>
                <w:kern w:val="2"/>
                <w:sz w:val="20"/>
                <w:szCs w:val="20"/>
                <w:lang w:eastAsia="zh-CN" w:bidi="hi-IN"/>
              </w:rPr>
              <w:t>macOS</w:t>
            </w:r>
            <w:proofErr w:type="spellEnd"/>
            <w:r w:rsidRPr="009335EA">
              <w:rPr>
                <w:rFonts w:ascii="Times New Roman" w:eastAsia="NSimSun" w:hAnsi="Times New Roman"/>
                <w:kern w:val="2"/>
                <w:sz w:val="20"/>
                <w:szCs w:val="20"/>
                <w:lang w:eastAsia="zh-CN" w:bidi="hi-IN"/>
              </w:rPr>
              <w:t xml:space="preserve"> Ventura (13.x)</w:t>
            </w:r>
          </w:p>
          <w:p w14:paraId="1F9280FE" w14:textId="77777777" w:rsidR="00C05B92" w:rsidRPr="009335EA" w:rsidRDefault="00C05B92" w:rsidP="00C05B92">
            <w:pPr>
              <w:pStyle w:val="Akapitzlist"/>
              <w:numPr>
                <w:ilvl w:val="0"/>
                <w:numId w:val="65"/>
              </w:numPr>
              <w:suppressAutoHyphens w:val="0"/>
              <w:autoSpaceDN/>
              <w:spacing w:line="360" w:lineRule="auto"/>
              <w:textAlignment w:val="auto"/>
              <w:rPr>
                <w:rFonts w:ascii="Times New Roman" w:eastAsia="NSimSun" w:hAnsi="Times New Roman"/>
                <w:kern w:val="2"/>
                <w:sz w:val="20"/>
                <w:szCs w:val="20"/>
                <w:lang w:eastAsia="zh-CN" w:bidi="hi-IN"/>
              </w:rPr>
            </w:pPr>
            <w:proofErr w:type="spellStart"/>
            <w:r w:rsidRPr="009335EA">
              <w:rPr>
                <w:rFonts w:ascii="Times New Roman" w:eastAsia="NSimSun" w:hAnsi="Times New Roman"/>
                <w:kern w:val="2"/>
                <w:sz w:val="20"/>
                <w:szCs w:val="20"/>
                <w:lang w:eastAsia="zh-CN" w:bidi="hi-IN"/>
              </w:rPr>
              <w:t>macOS</w:t>
            </w:r>
            <w:proofErr w:type="spellEnd"/>
            <w:r w:rsidRPr="009335EA">
              <w:rPr>
                <w:rFonts w:ascii="Times New Roman" w:eastAsia="NSimSun" w:hAnsi="Times New Roman"/>
                <w:kern w:val="2"/>
                <w:sz w:val="20"/>
                <w:szCs w:val="20"/>
                <w:lang w:eastAsia="zh-CN" w:bidi="hi-IN"/>
              </w:rPr>
              <w:t xml:space="preserve"> </w:t>
            </w:r>
            <w:proofErr w:type="spellStart"/>
            <w:r w:rsidRPr="009335EA">
              <w:rPr>
                <w:rFonts w:ascii="Times New Roman" w:eastAsia="NSimSun" w:hAnsi="Times New Roman"/>
                <w:kern w:val="2"/>
                <w:sz w:val="20"/>
                <w:szCs w:val="20"/>
                <w:lang w:eastAsia="zh-CN" w:bidi="hi-IN"/>
              </w:rPr>
              <w:t>Monterey</w:t>
            </w:r>
            <w:proofErr w:type="spellEnd"/>
            <w:r w:rsidRPr="009335EA">
              <w:rPr>
                <w:rFonts w:ascii="Times New Roman" w:eastAsia="NSimSun" w:hAnsi="Times New Roman"/>
                <w:kern w:val="2"/>
                <w:sz w:val="20"/>
                <w:szCs w:val="20"/>
                <w:lang w:eastAsia="zh-CN" w:bidi="hi-IN"/>
              </w:rPr>
              <w:t xml:space="preserve"> (12.x)</w:t>
            </w:r>
          </w:p>
          <w:p w14:paraId="526B4446" w14:textId="77777777" w:rsidR="00C05B92" w:rsidRPr="009335EA" w:rsidRDefault="00C05B92" w:rsidP="00C05B92">
            <w:pPr>
              <w:pStyle w:val="Akapitzlist"/>
              <w:numPr>
                <w:ilvl w:val="0"/>
                <w:numId w:val="65"/>
              </w:numPr>
              <w:suppressAutoHyphens w:val="0"/>
              <w:autoSpaceDN/>
              <w:spacing w:line="360" w:lineRule="auto"/>
              <w:textAlignment w:val="auto"/>
              <w:rPr>
                <w:rFonts w:ascii="Times New Roman" w:eastAsia="NSimSun" w:hAnsi="Times New Roman"/>
                <w:kern w:val="2"/>
                <w:sz w:val="20"/>
                <w:szCs w:val="20"/>
                <w:lang w:eastAsia="zh-CN" w:bidi="hi-IN"/>
              </w:rPr>
            </w:pPr>
            <w:proofErr w:type="spellStart"/>
            <w:r w:rsidRPr="009335EA">
              <w:rPr>
                <w:rFonts w:ascii="Times New Roman" w:eastAsia="NSimSun" w:hAnsi="Times New Roman"/>
                <w:kern w:val="2"/>
                <w:sz w:val="20"/>
                <w:szCs w:val="20"/>
                <w:lang w:eastAsia="zh-CN" w:bidi="hi-IN"/>
              </w:rPr>
              <w:t>macOS</w:t>
            </w:r>
            <w:proofErr w:type="spellEnd"/>
            <w:r w:rsidRPr="009335EA">
              <w:rPr>
                <w:rFonts w:ascii="Times New Roman" w:eastAsia="NSimSun" w:hAnsi="Times New Roman"/>
                <w:kern w:val="2"/>
                <w:sz w:val="20"/>
                <w:szCs w:val="20"/>
                <w:lang w:eastAsia="zh-CN" w:bidi="hi-IN"/>
              </w:rPr>
              <w:t xml:space="preserve"> Big Sur (11.x)</w:t>
            </w:r>
          </w:p>
          <w:p w14:paraId="0D3E63DD" w14:textId="50FA5373" w:rsidR="00C05B92" w:rsidRPr="009335EA" w:rsidRDefault="00C05B92" w:rsidP="005E7E70">
            <w:pPr>
              <w:spacing w:line="360" w:lineRule="auto"/>
              <w:rPr>
                <w:rFonts w:ascii="Times New Roman" w:hAnsi="Times New Roman"/>
                <w:color w:val="000000"/>
                <w:sz w:val="20"/>
                <w:szCs w:val="20"/>
              </w:rPr>
            </w:pPr>
            <w:r w:rsidRPr="009335EA">
              <w:rPr>
                <w:rFonts w:ascii="Times New Roman" w:eastAsia="NSimSun" w:hAnsi="Times New Roman"/>
                <w:kern w:val="2"/>
                <w:sz w:val="20"/>
                <w:szCs w:val="20"/>
                <w:lang w:eastAsia="zh-CN" w:bidi="hi-IN"/>
              </w:rPr>
              <w:t>Wymagany Pełny Dostęp do Dysku.</w:t>
            </w:r>
          </w:p>
        </w:tc>
        <w:tc>
          <w:tcPr>
            <w:tcW w:w="1134" w:type="dxa"/>
          </w:tcPr>
          <w:p w14:paraId="2D89BFC5"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sz w:val="20"/>
                <w:szCs w:val="20"/>
              </w:rPr>
              <w:lastRenderedPageBreak/>
              <w:t>Tak, Podać</w:t>
            </w:r>
          </w:p>
        </w:tc>
        <w:tc>
          <w:tcPr>
            <w:tcW w:w="4320" w:type="dxa"/>
          </w:tcPr>
          <w:p w14:paraId="188EC209"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6E8DC29D" w14:textId="77777777" w:rsidTr="00C05B92">
        <w:trPr>
          <w:trHeight w:val="567"/>
        </w:trPr>
        <w:tc>
          <w:tcPr>
            <w:tcW w:w="1134" w:type="dxa"/>
            <w:tcMar>
              <w:top w:w="0" w:type="dxa"/>
              <w:left w:w="108" w:type="dxa"/>
              <w:bottom w:w="0" w:type="dxa"/>
              <w:right w:w="108" w:type="dxa"/>
            </w:tcMar>
            <w:vAlign w:val="center"/>
          </w:tcPr>
          <w:p w14:paraId="6FA9E713"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6412B69E" w14:textId="77777777" w:rsidR="00C05B92" w:rsidRPr="009335EA" w:rsidRDefault="00C05B92" w:rsidP="00B1728A">
            <w:pPr>
              <w:autoSpaceDN/>
              <w:spacing w:line="360" w:lineRule="auto"/>
              <w:textAlignment w:val="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Możliwość działania w trybie automatycznym:</w:t>
            </w:r>
          </w:p>
          <w:p w14:paraId="3CF4A8D6" w14:textId="77777777" w:rsidR="00C05B92" w:rsidRPr="009335EA" w:rsidRDefault="00C05B92" w:rsidP="00C05B92">
            <w:pPr>
              <w:numPr>
                <w:ilvl w:val="1"/>
                <w:numId w:val="70"/>
              </w:numPr>
              <w:autoSpaceDN/>
              <w:spacing w:line="360" w:lineRule="auto"/>
              <w:textAlignment w:val="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Możliwość wykrycia i wylistowania brakujących kompatybilnych łatek.</w:t>
            </w:r>
          </w:p>
          <w:p w14:paraId="10FDE0A1" w14:textId="77777777" w:rsidR="00C05B92" w:rsidRPr="009335EA" w:rsidRDefault="00C05B92" w:rsidP="00C05B92">
            <w:pPr>
              <w:numPr>
                <w:ilvl w:val="1"/>
                <w:numId w:val="70"/>
              </w:numPr>
              <w:autoSpaceDN/>
              <w:spacing w:line="360" w:lineRule="auto"/>
              <w:textAlignment w:val="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 xml:space="preserve">Możliwość zaplanowania oddzielnej automatycznej instalacji w oparciu o kategorię poprawek </w:t>
            </w:r>
            <w:r w:rsidRPr="009335EA">
              <w:rPr>
                <w:rFonts w:ascii="Times New Roman" w:eastAsia="NSimSun" w:hAnsi="Times New Roman"/>
                <w:kern w:val="2"/>
                <w:sz w:val="20"/>
                <w:szCs w:val="20"/>
                <w:lang w:eastAsia="zh-CN" w:bidi="hi-IN"/>
              </w:rPr>
              <w:lastRenderedPageBreak/>
              <w:t>(bezpieczeństwo / niezwiązane z zabezpieczeniami).</w:t>
            </w:r>
          </w:p>
          <w:p w14:paraId="53A22786" w14:textId="62DBD484" w:rsidR="00C05B92" w:rsidRPr="00744486" w:rsidRDefault="00C05B92" w:rsidP="00744486">
            <w:pPr>
              <w:numPr>
                <w:ilvl w:val="1"/>
                <w:numId w:val="70"/>
              </w:numPr>
              <w:autoSpaceDN/>
              <w:spacing w:line="360" w:lineRule="auto"/>
              <w:textAlignment w:val="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Możliwość opóźnienia ponownego uruchomienia, jeśli instalacja łatki tego wymaga.</w:t>
            </w:r>
          </w:p>
        </w:tc>
        <w:tc>
          <w:tcPr>
            <w:tcW w:w="1134" w:type="dxa"/>
          </w:tcPr>
          <w:p w14:paraId="0ED32237"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lastRenderedPageBreak/>
              <w:t>Tak</w:t>
            </w:r>
          </w:p>
        </w:tc>
        <w:tc>
          <w:tcPr>
            <w:tcW w:w="4320" w:type="dxa"/>
          </w:tcPr>
          <w:p w14:paraId="54D445FC"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62AB299D" w14:textId="77777777" w:rsidTr="00C05B92">
        <w:trPr>
          <w:trHeight w:val="567"/>
        </w:trPr>
        <w:tc>
          <w:tcPr>
            <w:tcW w:w="1134" w:type="dxa"/>
            <w:tcMar>
              <w:top w:w="0" w:type="dxa"/>
              <w:left w:w="108" w:type="dxa"/>
              <w:bottom w:w="0" w:type="dxa"/>
              <w:right w:w="108" w:type="dxa"/>
            </w:tcMar>
            <w:vAlign w:val="center"/>
          </w:tcPr>
          <w:p w14:paraId="4F6FFAB8"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15F23E16" w14:textId="77777777" w:rsidR="00C05B92" w:rsidRPr="009335EA" w:rsidRDefault="00C05B92" w:rsidP="00B1728A">
            <w:pPr>
              <w:autoSpaceDN/>
              <w:spacing w:line="360" w:lineRule="auto"/>
              <w:textAlignment w:val="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Rozwiązanie musi zezwalać na tryb manualny – wykrywanie i instalacja łatek na żądanie.</w:t>
            </w:r>
          </w:p>
          <w:p w14:paraId="09449249" w14:textId="77777777" w:rsidR="00C05B92" w:rsidRPr="009335EA" w:rsidRDefault="00C05B92" w:rsidP="00B1728A">
            <w:pPr>
              <w:spacing w:before="60" w:after="60"/>
              <w:rPr>
                <w:rFonts w:ascii="Times New Roman" w:hAnsi="Times New Roman"/>
                <w:color w:val="000000"/>
                <w:sz w:val="20"/>
                <w:szCs w:val="20"/>
              </w:rPr>
            </w:pPr>
          </w:p>
        </w:tc>
        <w:tc>
          <w:tcPr>
            <w:tcW w:w="1134" w:type="dxa"/>
          </w:tcPr>
          <w:p w14:paraId="26ACA827" w14:textId="7B6FE6AF" w:rsidR="00C05B92" w:rsidRPr="009335EA" w:rsidRDefault="00782700" w:rsidP="00B1728A">
            <w:pPr>
              <w:spacing w:before="60" w:after="60"/>
              <w:jc w:val="center"/>
              <w:rPr>
                <w:rFonts w:ascii="Times New Roman" w:hAnsi="Times New Roman"/>
                <w:color w:val="000000"/>
                <w:sz w:val="20"/>
                <w:szCs w:val="20"/>
              </w:rPr>
            </w:pPr>
            <w:r>
              <w:rPr>
                <w:rFonts w:ascii="Times New Roman" w:hAnsi="Times New Roman"/>
                <w:color w:val="000000"/>
                <w:sz w:val="20"/>
                <w:szCs w:val="20"/>
              </w:rPr>
              <w:t>Tak</w:t>
            </w:r>
          </w:p>
        </w:tc>
        <w:tc>
          <w:tcPr>
            <w:tcW w:w="4320" w:type="dxa"/>
          </w:tcPr>
          <w:p w14:paraId="48BBAB65"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6CE686D3" w14:textId="77777777" w:rsidTr="00C05B92">
        <w:trPr>
          <w:trHeight w:val="567"/>
        </w:trPr>
        <w:tc>
          <w:tcPr>
            <w:tcW w:w="1134" w:type="dxa"/>
            <w:tcMar>
              <w:top w:w="0" w:type="dxa"/>
              <w:left w:w="108" w:type="dxa"/>
              <w:bottom w:w="0" w:type="dxa"/>
              <w:right w:w="108" w:type="dxa"/>
            </w:tcMar>
            <w:vAlign w:val="center"/>
          </w:tcPr>
          <w:p w14:paraId="5B6869C3"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4FAE5619" w14:textId="77777777" w:rsidR="00C05B92" w:rsidRPr="009335EA" w:rsidRDefault="00C05B92" w:rsidP="00B1728A">
            <w:pPr>
              <w:autoSpaceDN/>
              <w:spacing w:line="360" w:lineRule="auto"/>
              <w:textAlignment w:val="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Rozwiązanie musi oferować możliwość podejrzenia wszystkich kompatybilnych brakujących łatek ze wspieranych punktów końcowych. Informacje te zostaną zebrane w zakładce inwentarza aktualizacji.</w:t>
            </w:r>
          </w:p>
          <w:p w14:paraId="6E29EB60" w14:textId="77777777" w:rsidR="00C05B92" w:rsidRPr="009335EA" w:rsidRDefault="00C05B92" w:rsidP="00C05B92">
            <w:pPr>
              <w:numPr>
                <w:ilvl w:val="1"/>
                <w:numId w:val="70"/>
              </w:numPr>
              <w:autoSpaceDN/>
              <w:spacing w:line="360" w:lineRule="auto"/>
              <w:textAlignment w:val="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Rozwiązanie umożliwia sprawdzenie, które punkty końcowe posiadają zainstalowane lub brakujące aktualizacje.</w:t>
            </w:r>
          </w:p>
          <w:p w14:paraId="5937AA19" w14:textId="77777777" w:rsidR="00C05B92" w:rsidRPr="009335EA" w:rsidRDefault="00C05B92" w:rsidP="00C05B92">
            <w:pPr>
              <w:numPr>
                <w:ilvl w:val="1"/>
                <w:numId w:val="70"/>
              </w:numPr>
              <w:autoSpaceDN/>
              <w:spacing w:line="360" w:lineRule="auto"/>
              <w:textAlignment w:val="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Rozwiązanie przesyła informacje zwrotne w przypadku niepowodzenia instalacji łatki.</w:t>
            </w:r>
          </w:p>
          <w:p w14:paraId="47857466" w14:textId="77777777" w:rsidR="00C05B92" w:rsidRPr="009335EA" w:rsidRDefault="00C05B92" w:rsidP="00C05B92">
            <w:pPr>
              <w:numPr>
                <w:ilvl w:val="1"/>
                <w:numId w:val="70"/>
              </w:numPr>
              <w:autoSpaceDN/>
              <w:spacing w:line="360" w:lineRule="auto"/>
              <w:textAlignment w:val="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Rozwiązanie daje użytkownikowi możliwość szybkiej instalacji brakujących łatek na urządzeniu.</w:t>
            </w:r>
          </w:p>
          <w:p w14:paraId="65CF356F" w14:textId="77777777" w:rsidR="00C05B92" w:rsidRPr="009335EA" w:rsidRDefault="00C05B92" w:rsidP="00C05B92">
            <w:pPr>
              <w:numPr>
                <w:ilvl w:val="1"/>
                <w:numId w:val="70"/>
              </w:numPr>
              <w:autoSpaceDN/>
              <w:spacing w:line="360" w:lineRule="auto"/>
              <w:textAlignment w:val="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Użytkownik powinien mieć możliwość dodania do czarnej listy jednej lub wielu łatek.</w:t>
            </w:r>
          </w:p>
        </w:tc>
        <w:tc>
          <w:tcPr>
            <w:tcW w:w="1134" w:type="dxa"/>
          </w:tcPr>
          <w:p w14:paraId="5941CEFF"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4CAEE726"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13E00BF5" w14:textId="77777777" w:rsidTr="00C05B92">
        <w:trPr>
          <w:trHeight w:val="567"/>
        </w:trPr>
        <w:tc>
          <w:tcPr>
            <w:tcW w:w="1134" w:type="dxa"/>
            <w:tcMar>
              <w:top w:w="0" w:type="dxa"/>
              <w:left w:w="108" w:type="dxa"/>
              <w:bottom w:w="0" w:type="dxa"/>
              <w:right w:w="108" w:type="dxa"/>
            </w:tcMar>
            <w:vAlign w:val="center"/>
          </w:tcPr>
          <w:p w14:paraId="62CF4DAD"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45E3DDF5" w14:textId="77777777" w:rsidR="00C05B92" w:rsidRPr="009335EA" w:rsidRDefault="00C05B92" w:rsidP="00B1728A">
            <w:pPr>
              <w:autoSpaceDN/>
              <w:spacing w:line="360" w:lineRule="auto"/>
              <w:textAlignment w:val="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 xml:space="preserve">Rozwiązanie raportuje brakujące łatki z perspektywy punktu końcowego </w:t>
            </w:r>
            <w:r w:rsidRPr="009335EA">
              <w:rPr>
                <w:rFonts w:ascii="Times New Roman" w:eastAsia="NSimSun" w:hAnsi="Times New Roman"/>
                <w:kern w:val="2"/>
                <w:sz w:val="20"/>
                <w:szCs w:val="20"/>
                <w:lang w:eastAsia="zh-CN" w:bidi="hi-IN"/>
              </w:rPr>
              <w:lastRenderedPageBreak/>
              <w:t>(zainstalowane/ brakujące na każdym punkcie końcowym).</w:t>
            </w:r>
          </w:p>
        </w:tc>
        <w:tc>
          <w:tcPr>
            <w:tcW w:w="1134" w:type="dxa"/>
          </w:tcPr>
          <w:p w14:paraId="51C6E05C"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lastRenderedPageBreak/>
              <w:t>Tak</w:t>
            </w:r>
          </w:p>
        </w:tc>
        <w:tc>
          <w:tcPr>
            <w:tcW w:w="4320" w:type="dxa"/>
          </w:tcPr>
          <w:p w14:paraId="559A19E3"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72CD786F" w14:textId="77777777" w:rsidTr="00C05B92">
        <w:trPr>
          <w:trHeight w:val="567"/>
        </w:trPr>
        <w:tc>
          <w:tcPr>
            <w:tcW w:w="1134" w:type="dxa"/>
            <w:tcMar>
              <w:top w:w="0" w:type="dxa"/>
              <w:left w:w="108" w:type="dxa"/>
              <w:bottom w:w="0" w:type="dxa"/>
              <w:right w:w="108" w:type="dxa"/>
            </w:tcMar>
            <w:vAlign w:val="center"/>
          </w:tcPr>
          <w:p w14:paraId="15377E76"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0CFB4126" w14:textId="77777777" w:rsidR="00C05B92" w:rsidRPr="009335EA" w:rsidRDefault="00C05B92" w:rsidP="00B1728A">
            <w:pPr>
              <w:autoSpaceDN/>
              <w:spacing w:line="360" w:lineRule="auto"/>
              <w:textAlignment w:val="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Rozwiązanie zapewnia możliwość pobierania aktualizacji poprzez serwer pośredniczący lub bezpośrednio przez Internet.</w:t>
            </w:r>
          </w:p>
        </w:tc>
        <w:tc>
          <w:tcPr>
            <w:tcW w:w="1134" w:type="dxa"/>
          </w:tcPr>
          <w:p w14:paraId="1DFEFED6"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5A831BC7"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37572341" w14:textId="77777777" w:rsidTr="00C05B92">
        <w:trPr>
          <w:trHeight w:val="567"/>
        </w:trPr>
        <w:tc>
          <w:tcPr>
            <w:tcW w:w="1134" w:type="dxa"/>
            <w:tcMar>
              <w:top w:w="0" w:type="dxa"/>
              <w:left w:w="108" w:type="dxa"/>
              <w:bottom w:w="0" w:type="dxa"/>
              <w:right w:w="108" w:type="dxa"/>
            </w:tcMar>
            <w:vAlign w:val="center"/>
          </w:tcPr>
          <w:p w14:paraId="4F921DAE"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338970A8" w14:textId="77777777" w:rsidR="00C05B92" w:rsidRPr="009335EA" w:rsidRDefault="00C05B92" w:rsidP="00B1728A">
            <w:pPr>
              <w:autoSpaceDN/>
              <w:spacing w:line="360" w:lineRule="auto"/>
              <w:textAlignment w:val="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Funkcja skanowania dostępnych aktualizacji dla nowo zainstalowanych kompatybilnych aplikacji na punkcie końcowym.</w:t>
            </w:r>
          </w:p>
        </w:tc>
        <w:tc>
          <w:tcPr>
            <w:tcW w:w="1134" w:type="dxa"/>
          </w:tcPr>
          <w:p w14:paraId="3AB3ABB5"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19CF0DF5"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167D5929" w14:textId="77777777" w:rsidTr="00C05B92">
        <w:trPr>
          <w:trHeight w:val="567"/>
        </w:trPr>
        <w:tc>
          <w:tcPr>
            <w:tcW w:w="1134" w:type="dxa"/>
            <w:tcMar>
              <w:top w:w="0" w:type="dxa"/>
              <w:left w:w="108" w:type="dxa"/>
              <w:bottom w:w="0" w:type="dxa"/>
              <w:right w:w="108" w:type="dxa"/>
            </w:tcMar>
            <w:vAlign w:val="center"/>
          </w:tcPr>
          <w:p w14:paraId="24F057BF"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3362F9C7" w14:textId="77777777" w:rsidR="00C05B92" w:rsidRPr="009335EA" w:rsidRDefault="00C05B92" w:rsidP="00B1728A">
            <w:pPr>
              <w:autoSpaceDN/>
              <w:spacing w:line="360" w:lineRule="auto"/>
              <w:textAlignment w:val="auto"/>
              <w:rPr>
                <w:rFonts w:ascii="Times New Roman" w:eastAsia="NSimSun" w:hAnsi="Times New Roman"/>
                <w:kern w:val="2"/>
                <w:sz w:val="20"/>
                <w:szCs w:val="20"/>
                <w:lang w:eastAsia="zh-CN" w:bidi="hi-IN"/>
              </w:rPr>
            </w:pPr>
            <w:r w:rsidRPr="009335EA">
              <w:rPr>
                <w:rFonts w:ascii="Times New Roman" w:eastAsia="NSimSun" w:hAnsi="Times New Roman"/>
                <w:kern w:val="2"/>
                <w:sz w:val="20"/>
                <w:szCs w:val="20"/>
                <w:lang w:eastAsia="zh-CN" w:bidi="hi-IN"/>
              </w:rPr>
              <w:t>System musi umożliwiać wyświetlenie listy numerów CVE dla podatności naprawianych przez daną aktualizację.</w:t>
            </w:r>
          </w:p>
        </w:tc>
        <w:tc>
          <w:tcPr>
            <w:tcW w:w="1134" w:type="dxa"/>
          </w:tcPr>
          <w:p w14:paraId="77151464"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7EBC3D01"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63D0F415" w14:textId="77777777" w:rsidTr="00C05B92">
        <w:trPr>
          <w:trHeight w:val="567"/>
        </w:trPr>
        <w:tc>
          <w:tcPr>
            <w:tcW w:w="1134" w:type="dxa"/>
            <w:tcMar>
              <w:top w:w="0" w:type="dxa"/>
              <w:left w:w="108" w:type="dxa"/>
              <w:bottom w:w="0" w:type="dxa"/>
              <w:right w:w="108" w:type="dxa"/>
            </w:tcMar>
            <w:vAlign w:val="center"/>
          </w:tcPr>
          <w:p w14:paraId="61D22EDE"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575CE499" w14:textId="77777777" w:rsidR="00C05B92" w:rsidRPr="009335EA" w:rsidRDefault="00C05B92" w:rsidP="00B1728A">
            <w:pPr>
              <w:spacing w:line="360" w:lineRule="auto"/>
              <w:rPr>
                <w:rFonts w:ascii="Times New Roman" w:eastAsia="NSimSun" w:hAnsi="Times New Roman"/>
                <w:b/>
                <w:bCs/>
                <w:kern w:val="2"/>
                <w:sz w:val="20"/>
                <w:szCs w:val="20"/>
                <w:lang w:eastAsia="zh-CN" w:bidi="hi-IN"/>
              </w:rPr>
            </w:pPr>
            <w:r w:rsidRPr="009335EA">
              <w:rPr>
                <w:rFonts w:ascii="Times New Roman" w:eastAsia="NSimSun" w:hAnsi="Times New Roman"/>
                <w:b/>
                <w:bCs/>
                <w:kern w:val="2"/>
                <w:sz w:val="20"/>
                <w:szCs w:val="20"/>
                <w:lang w:eastAsia="zh-CN" w:bidi="hi-IN"/>
              </w:rPr>
              <w:t>Sensor analizujący ruch sieciowy pod postacią maszyny wirtualnej</w:t>
            </w:r>
          </w:p>
          <w:p w14:paraId="21BA9547" w14:textId="77777777" w:rsidR="00C05B92" w:rsidRPr="009335EA" w:rsidRDefault="00C05B92" w:rsidP="00B1728A">
            <w:pPr>
              <w:spacing w:after="60" w:line="360" w:lineRule="auto"/>
              <w:ind w:right="-284"/>
              <w:rPr>
                <w:rFonts w:ascii="Times New Roman" w:hAnsi="Times New Roman"/>
                <w:color w:val="000000" w:themeColor="text1"/>
                <w:kern w:val="2"/>
                <w:sz w:val="20"/>
                <w:szCs w:val="20"/>
                <w:lang w:eastAsia="ar-SA" w:bidi="hi-IN"/>
              </w:rPr>
            </w:pPr>
            <w:r w:rsidRPr="009335EA">
              <w:rPr>
                <w:rFonts w:ascii="Times New Roman" w:eastAsia="NSimSun" w:hAnsi="Times New Roman"/>
                <w:kern w:val="2"/>
                <w:sz w:val="20"/>
                <w:szCs w:val="20"/>
                <w:lang w:eastAsia="zh-CN" w:bidi="hi-IN"/>
              </w:rPr>
              <w:t>System musi obsługiwać czujnik sieciowy który gromadzi i wstępnie przetwarza zdarzenia związane z siecią w celu wzbogacenia kontekstu incydentów.</w:t>
            </w:r>
          </w:p>
        </w:tc>
        <w:tc>
          <w:tcPr>
            <w:tcW w:w="1134" w:type="dxa"/>
          </w:tcPr>
          <w:p w14:paraId="0DFD9A84"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551D65A3"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6656E7DE" w14:textId="77777777" w:rsidTr="00C05B92">
        <w:trPr>
          <w:trHeight w:val="567"/>
        </w:trPr>
        <w:tc>
          <w:tcPr>
            <w:tcW w:w="1134" w:type="dxa"/>
            <w:tcMar>
              <w:top w:w="0" w:type="dxa"/>
              <w:left w:w="108" w:type="dxa"/>
              <w:bottom w:w="0" w:type="dxa"/>
              <w:right w:w="108" w:type="dxa"/>
            </w:tcMar>
            <w:vAlign w:val="center"/>
          </w:tcPr>
          <w:p w14:paraId="6230A99C"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7FE7B9A8" w14:textId="77777777" w:rsidR="00C05B92" w:rsidRPr="009335EA" w:rsidRDefault="00C05B92" w:rsidP="00B1728A">
            <w:pPr>
              <w:autoSpaceDN/>
              <w:spacing w:after="60" w:line="360" w:lineRule="auto"/>
              <w:ind w:right="-284"/>
              <w:textAlignment w:val="auto"/>
              <w:rPr>
                <w:rFonts w:ascii="Times New Roman" w:hAnsi="Times New Roman"/>
                <w:color w:val="000000" w:themeColor="text1"/>
                <w:kern w:val="2"/>
                <w:sz w:val="20"/>
                <w:szCs w:val="20"/>
                <w:lang w:eastAsia="ar-SA" w:bidi="hi-IN"/>
              </w:rPr>
            </w:pPr>
            <w:r w:rsidRPr="009335EA">
              <w:rPr>
                <w:rFonts w:ascii="Times New Roman" w:eastAsia="NSimSun" w:hAnsi="Times New Roman"/>
                <w:kern w:val="2"/>
                <w:sz w:val="20"/>
                <w:szCs w:val="20"/>
                <w:lang w:eastAsia="zh-CN" w:bidi="hi-IN"/>
              </w:rPr>
              <w:t>System musi umożliwiać obsługę protokołów IPv4 oraz IPv6 niezależnie od tego czy urządzenie jest obsługiwane przez agenta systemu antywirusowego czy też nie.</w:t>
            </w:r>
          </w:p>
        </w:tc>
        <w:tc>
          <w:tcPr>
            <w:tcW w:w="1134" w:type="dxa"/>
          </w:tcPr>
          <w:p w14:paraId="77CA6920"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2B2FDDA6"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18F7E864" w14:textId="77777777" w:rsidTr="00C05B92">
        <w:trPr>
          <w:trHeight w:val="567"/>
        </w:trPr>
        <w:tc>
          <w:tcPr>
            <w:tcW w:w="1134" w:type="dxa"/>
            <w:tcMar>
              <w:top w:w="0" w:type="dxa"/>
              <w:left w:w="108" w:type="dxa"/>
              <w:bottom w:w="0" w:type="dxa"/>
              <w:right w:w="108" w:type="dxa"/>
            </w:tcMar>
            <w:vAlign w:val="center"/>
          </w:tcPr>
          <w:p w14:paraId="2F0A2330"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32F4C5B9" w14:textId="77777777" w:rsidR="00C05B92" w:rsidRPr="009335EA" w:rsidRDefault="00C05B92" w:rsidP="00B1728A">
            <w:pPr>
              <w:autoSpaceDN/>
              <w:spacing w:after="60" w:line="360" w:lineRule="auto"/>
              <w:ind w:right="-284"/>
              <w:textAlignment w:val="auto"/>
              <w:rPr>
                <w:rFonts w:ascii="Times New Roman" w:hAnsi="Times New Roman"/>
                <w:color w:val="000000" w:themeColor="text1"/>
                <w:kern w:val="2"/>
                <w:sz w:val="20"/>
                <w:szCs w:val="20"/>
                <w:lang w:eastAsia="ar-SA" w:bidi="hi-IN"/>
              </w:rPr>
            </w:pPr>
            <w:r w:rsidRPr="009335EA">
              <w:rPr>
                <w:rFonts w:ascii="Times New Roman" w:eastAsia="NSimSun" w:hAnsi="Times New Roman"/>
                <w:kern w:val="2"/>
                <w:sz w:val="20"/>
                <w:szCs w:val="20"/>
                <w:lang w:eastAsia="zh-CN" w:bidi="hi-IN"/>
              </w:rPr>
              <w:t xml:space="preserve">System musi umożliwiać analizę ruchu urządzeń </w:t>
            </w:r>
            <w:proofErr w:type="spellStart"/>
            <w:r w:rsidRPr="009335EA">
              <w:rPr>
                <w:rFonts w:ascii="Times New Roman" w:eastAsia="NSimSun" w:hAnsi="Times New Roman"/>
                <w:kern w:val="2"/>
                <w:sz w:val="20"/>
                <w:szCs w:val="20"/>
                <w:lang w:eastAsia="zh-CN" w:bidi="hi-IN"/>
              </w:rPr>
              <w:t>IoT</w:t>
            </w:r>
            <w:proofErr w:type="spellEnd"/>
            <w:r w:rsidRPr="009335EA">
              <w:rPr>
                <w:rFonts w:ascii="Times New Roman" w:eastAsia="NSimSun" w:hAnsi="Times New Roman"/>
                <w:kern w:val="2"/>
                <w:sz w:val="20"/>
                <w:szCs w:val="20"/>
                <w:lang w:eastAsia="zh-CN" w:bidi="hi-IN"/>
              </w:rPr>
              <w:t xml:space="preserve"> jeśli wykorzystują one do komunikacji protokoły IPv4 oraz IPv6.</w:t>
            </w:r>
          </w:p>
        </w:tc>
        <w:tc>
          <w:tcPr>
            <w:tcW w:w="1134" w:type="dxa"/>
          </w:tcPr>
          <w:p w14:paraId="73522983"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320F8897"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38F1D293" w14:textId="77777777" w:rsidTr="00C05B92">
        <w:trPr>
          <w:trHeight w:val="567"/>
        </w:trPr>
        <w:tc>
          <w:tcPr>
            <w:tcW w:w="1134" w:type="dxa"/>
            <w:tcMar>
              <w:top w:w="0" w:type="dxa"/>
              <w:left w:w="108" w:type="dxa"/>
              <w:bottom w:w="0" w:type="dxa"/>
              <w:right w:w="108" w:type="dxa"/>
            </w:tcMar>
            <w:vAlign w:val="center"/>
          </w:tcPr>
          <w:p w14:paraId="799B0E81"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4C886452" w14:textId="77777777" w:rsidR="00C05B92" w:rsidRPr="009335EA" w:rsidRDefault="00C05B92" w:rsidP="00B1728A">
            <w:pPr>
              <w:autoSpaceDN/>
              <w:spacing w:after="60" w:line="360" w:lineRule="auto"/>
              <w:ind w:right="-284"/>
              <w:textAlignment w:val="auto"/>
              <w:rPr>
                <w:rFonts w:ascii="Times New Roman" w:hAnsi="Times New Roman"/>
                <w:color w:val="000000" w:themeColor="text1"/>
                <w:kern w:val="2"/>
                <w:sz w:val="20"/>
                <w:szCs w:val="20"/>
                <w:lang w:eastAsia="ar-SA" w:bidi="hi-IN"/>
              </w:rPr>
            </w:pPr>
            <w:r w:rsidRPr="009335EA">
              <w:rPr>
                <w:rFonts w:ascii="Times New Roman" w:eastAsia="NSimSun" w:hAnsi="Times New Roman"/>
                <w:kern w:val="2"/>
                <w:sz w:val="20"/>
                <w:szCs w:val="20"/>
                <w:lang w:eastAsia="zh-CN" w:bidi="hi-IN"/>
              </w:rPr>
              <w:t>System musi przechwytywać kopię ruchu przez port SPAN.</w:t>
            </w:r>
          </w:p>
        </w:tc>
        <w:tc>
          <w:tcPr>
            <w:tcW w:w="1134" w:type="dxa"/>
          </w:tcPr>
          <w:p w14:paraId="277D8890"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15ECCFEF"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33E5F640" w14:textId="77777777" w:rsidTr="00C05B92">
        <w:trPr>
          <w:trHeight w:val="567"/>
        </w:trPr>
        <w:tc>
          <w:tcPr>
            <w:tcW w:w="1134" w:type="dxa"/>
            <w:tcMar>
              <w:top w:w="0" w:type="dxa"/>
              <w:left w:w="108" w:type="dxa"/>
              <w:bottom w:w="0" w:type="dxa"/>
              <w:right w:w="108" w:type="dxa"/>
            </w:tcMar>
            <w:vAlign w:val="center"/>
          </w:tcPr>
          <w:p w14:paraId="30282792"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0F82E189" w14:textId="77777777" w:rsidR="00C05B92" w:rsidRPr="009335EA" w:rsidRDefault="00C05B92" w:rsidP="00B1728A">
            <w:pPr>
              <w:autoSpaceDN/>
              <w:spacing w:after="60" w:line="360" w:lineRule="auto"/>
              <w:ind w:right="-284"/>
              <w:textAlignment w:val="auto"/>
              <w:rPr>
                <w:rFonts w:ascii="Times New Roman" w:hAnsi="Times New Roman"/>
                <w:b/>
                <w:bCs/>
                <w:color w:val="000000" w:themeColor="text1"/>
                <w:kern w:val="2"/>
                <w:sz w:val="20"/>
                <w:szCs w:val="20"/>
                <w:lang w:eastAsia="ar-SA" w:bidi="hi-IN"/>
              </w:rPr>
            </w:pPr>
            <w:r w:rsidRPr="009335EA">
              <w:rPr>
                <w:rFonts w:ascii="Times New Roman" w:hAnsi="Times New Roman"/>
                <w:b/>
                <w:bCs/>
                <w:color w:val="000000" w:themeColor="text1"/>
                <w:kern w:val="2"/>
                <w:sz w:val="20"/>
                <w:szCs w:val="20"/>
                <w:lang w:eastAsia="ar-SA" w:bidi="hi-IN"/>
              </w:rPr>
              <w:t xml:space="preserve">System zdalnego zarządzania szyfrowaniem punktów końcowych z systemami Windows oraz </w:t>
            </w:r>
            <w:proofErr w:type="spellStart"/>
            <w:r w:rsidRPr="009335EA">
              <w:rPr>
                <w:rFonts w:ascii="Times New Roman" w:hAnsi="Times New Roman"/>
                <w:b/>
                <w:bCs/>
                <w:color w:val="000000" w:themeColor="text1"/>
                <w:kern w:val="2"/>
                <w:sz w:val="20"/>
                <w:szCs w:val="20"/>
                <w:lang w:eastAsia="ar-SA" w:bidi="hi-IN"/>
              </w:rPr>
              <w:t>macOS</w:t>
            </w:r>
            <w:proofErr w:type="spellEnd"/>
          </w:p>
          <w:p w14:paraId="2B1301EA" w14:textId="77777777" w:rsidR="00C05B92" w:rsidRPr="009335EA" w:rsidRDefault="00C05B92" w:rsidP="00B1728A">
            <w:pPr>
              <w:autoSpaceDN/>
              <w:spacing w:after="60" w:line="360" w:lineRule="auto"/>
              <w:ind w:right="-284"/>
              <w:textAlignment w:val="auto"/>
              <w:rPr>
                <w:rFonts w:ascii="Times New Roman" w:hAnsi="Times New Roman"/>
                <w:color w:val="000000" w:themeColor="text1"/>
                <w:kern w:val="2"/>
                <w:sz w:val="20"/>
                <w:szCs w:val="20"/>
                <w:lang w:eastAsia="ar-SA" w:bidi="hi-IN"/>
              </w:rPr>
            </w:pPr>
            <w:r w:rsidRPr="009335EA">
              <w:rPr>
                <w:rFonts w:ascii="Times New Roman" w:hAnsi="Times New Roman"/>
                <w:color w:val="000000" w:themeColor="text1"/>
                <w:kern w:val="2"/>
                <w:sz w:val="20"/>
                <w:szCs w:val="20"/>
                <w:lang w:eastAsia="ar-SA" w:bidi="hi-IN"/>
              </w:rPr>
              <w:t>Szyfrowanie dysków korzysta z natywnej funkcji BitLocker na systemach Windows.</w:t>
            </w:r>
          </w:p>
          <w:p w14:paraId="133D29E1" w14:textId="77777777" w:rsidR="00C05B92" w:rsidRPr="009335EA" w:rsidRDefault="00C05B92" w:rsidP="00B1728A">
            <w:pPr>
              <w:autoSpaceDN/>
              <w:spacing w:after="60" w:line="360" w:lineRule="auto"/>
              <w:ind w:right="-284"/>
              <w:textAlignment w:val="auto"/>
              <w:rPr>
                <w:rFonts w:ascii="Times New Roman" w:hAnsi="Times New Roman"/>
                <w:color w:val="000000" w:themeColor="text1"/>
                <w:kern w:val="2"/>
                <w:sz w:val="20"/>
                <w:szCs w:val="20"/>
                <w:lang w:eastAsia="ar-SA" w:bidi="hi-IN"/>
              </w:rPr>
            </w:pPr>
            <w:r w:rsidRPr="009335EA">
              <w:rPr>
                <w:rFonts w:ascii="Times New Roman" w:hAnsi="Times New Roman"/>
                <w:color w:val="000000" w:themeColor="text1"/>
                <w:kern w:val="2"/>
                <w:sz w:val="20"/>
                <w:szCs w:val="20"/>
                <w:lang w:eastAsia="ar-SA" w:bidi="hi-IN"/>
              </w:rPr>
              <w:t xml:space="preserve">Szyfrowanie dysków korzysta z natywnej funkcji </w:t>
            </w:r>
            <w:proofErr w:type="spellStart"/>
            <w:r w:rsidRPr="009335EA">
              <w:rPr>
                <w:rFonts w:ascii="Times New Roman" w:hAnsi="Times New Roman"/>
                <w:color w:val="000000" w:themeColor="text1"/>
                <w:kern w:val="2"/>
                <w:sz w:val="20"/>
                <w:szCs w:val="20"/>
                <w:lang w:eastAsia="ar-SA" w:bidi="hi-IN"/>
              </w:rPr>
              <w:t>FileVault</w:t>
            </w:r>
            <w:proofErr w:type="spellEnd"/>
            <w:r w:rsidRPr="009335EA">
              <w:rPr>
                <w:rFonts w:ascii="Times New Roman" w:hAnsi="Times New Roman"/>
                <w:color w:val="000000" w:themeColor="text1"/>
                <w:kern w:val="2"/>
                <w:sz w:val="20"/>
                <w:szCs w:val="20"/>
                <w:lang w:eastAsia="ar-SA" w:bidi="hi-IN"/>
              </w:rPr>
              <w:t xml:space="preserve"> na systemach </w:t>
            </w:r>
            <w:proofErr w:type="spellStart"/>
            <w:r w:rsidRPr="009335EA">
              <w:rPr>
                <w:rFonts w:ascii="Times New Roman" w:hAnsi="Times New Roman"/>
                <w:color w:val="000000" w:themeColor="text1"/>
                <w:kern w:val="2"/>
                <w:sz w:val="20"/>
                <w:szCs w:val="20"/>
                <w:lang w:eastAsia="ar-SA" w:bidi="hi-IN"/>
              </w:rPr>
              <w:t>macOS</w:t>
            </w:r>
            <w:proofErr w:type="spellEnd"/>
            <w:r w:rsidRPr="009335EA">
              <w:rPr>
                <w:rFonts w:ascii="Times New Roman" w:hAnsi="Times New Roman"/>
                <w:color w:val="000000" w:themeColor="text1"/>
                <w:kern w:val="2"/>
                <w:sz w:val="20"/>
                <w:szCs w:val="20"/>
                <w:lang w:eastAsia="ar-SA" w:bidi="hi-IN"/>
              </w:rPr>
              <w:t>.</w:t>
            </w:r>
          </w:p>
          <w:p w14:paraId="2C7C553C" w14:textId="77777777" w:rsidR="00C05B92" w:rsidRPr="009335EA" w:rsidRDefault="00C05B92" w:rsidP="00B1728A">
            <w:pPr>
              <w:autoSpaceDN/>
              <w:spacing w:after="60" w:line="360" w:lineRule="auto"/>
              <w:ind w:right="-284"/>
              <w:textAlignment w:val="auto"/>
              <w:rPr>
                <w:rFonts w:ascii="Times New Roman" w:hAnsi="Times New Roman"/>
                <w:color w:val="000000" w:themeColor="text1"/>
                <w:kern w:val="2"/>
                <w:sz w:val="20"/>
                <w:szCs w:val="20"/>
                <w:lang w:val="x-none" w:eastAsia="ar-SA" w:bidi="hi-IN"/>
              </w:rPr>
            </w:pPr>
            <w:r w:rsidRPr="009335EA">
              <w:rPr>
                <w:rFonts w:ascii="Times New Roman" w:hAnsi="Times New Roman"/>
                <w:b/>
                <w:color w:val="000000" w:themeColor="text1"/>
                <w:kern w:val="2"/>
                <w:sz w:val="20"/>
                <w:szCs w:val="20"/>
                <w:lang w:val="x-none" w:eastAsia="ar-SA" w:bidi="hi-IN"/>
              </w:rPr>
              <w:t>Systemy Operacyjne Komputerów</w:t>
            </w:r>
          </w:p>
          <w:p w14:paraId="38DEB6FD" w14:textId="77777777" w:rsidR="00C05B92" w:rsidRPr="009335EA" w:rsidRDefault="00C05B92" w:rsidP="00B1728A">
            <w:pPr>
              <w:autoSpaceDN/>
              <w:spacing w:after="60" w:line="360" w:lineRule="auto"/>
              <w:ind w:right="-284"/>
              <w:textAlignment w:val="auto"/>
              <w:rPr>
                <w:rFonts w:ascii="Times New Roman" w:hAnsi="Times New Roman"/>
                <w:color w:val="000000" w:themeColor="text1"/>
                <w:kern w:val="2"/>
                <w:sz w:val="20"/>
                <w:szCs w:val="20"/>
                <w:lang w:val="x-none" w:eastAsia="ar-SA" w:bidi="hi-IN"/>
              </w:rPr>
            </w:pPr>
          </w:p>
          <w:p w14:paraId="531ED9BB" w14:textId="77777777" w:rsidR="00C05B92" w:rsidRPr="009335EA" w:rsidRDefault="00C05B92" w:rsidP="00C05B92">
            <w:pPr>
              <w:numPr>
                <w:ilvl w:val="0"/>
                <w:numId w:val="73"/>
              </w:numPr>
              <w:autoSpaceDN/>
              <w:spacing w:after="60" w:line="360" w:lineRule="auto"/>
              <w:ind w:right="-284"/>
              <w:textAlignment w:val="auto"/>
              <w:rPr>
                <w:rFonts w:ascii="Times New Roman" w:hAnsi="Times New Roman"/>
                <w:color w:val="000000" w:themeColor="text1"/>
                <w:kern w:val="2"/>
                <w:sz w:val="20"/>
                <w:szCs w:val="20"/>
                <w:lang w:eastAsia="ar-SA" w:bidi="hi-IN"/>
              </w:rPr>
            </w:pPr>
            <w:r w:rsidRPr="009335EA">
              <w:rPr>
                <w:rFonts w:ascii="Times New Roman" w:hAnsi="Times New Roman"/>
                <w:color w:val="000000" w:themeColor="text1"/>
                <w:kern w:val="2"/>
                <w:sz w:val="20"/>
                <w:szCs w:val="20"/>
                <w:lang w:eastAsia="ar-SA" w:bidi="hi-IN"/>
              </w:rPr>
              <w:lastRenderedPageBreak/>
              <w:t>Windows 11 Pro</w:t>
            </w:r>
          </w:p>
          <w:p w14:paraId="6193C242" w14:textId="77777777" w:rsidR="00C05B92" w:rsidRPr="009335EA" w:rsidRDefault="00C05B92" w:rsidP="00C05B92">
            <w:pPr>
              <w:numPr>
                <w:ilvl w:val="0"/>
                <w:numId w:val="73"/>
              </w:numPr>
              <w:autoSpaceDN/>
              <w:spacing w:after="60" w:line="360" w:lineRule="auto"/>
              <w:ind w:right="-284"/>
              <w:textAlignment w:val="auto"/>
              <w:rPr>
                <w:rFonts w:ascii="Times New Roman" w:hAnsi="Times New Roman"/>
                <w:color w:val="000000" w:themeColor="text1"/>
                <w:kern w:val="2"/>
                <w:sz w:val="20"/>
                <w:szCs w:val="20"/>
                <w:lang w:eastAsia="ar-SA" w:bidi="hi-IN"/>
              </w:rPr>
            </w:pPr>
            <w:r w:rsidRPr="009335EA">
              <w:rPr>
                <w:rFonts w:ascii="Times New Roman" w:hAnsi="Times New Roman"/>
                <w:color w:val="000000" w:themeColor="text1"/>
                <w:kern w:val="2"/>
                <w:sz w:val="20"/>
                <w:szCs w:val="20"/>
                <w:lang w:eastAsia="ar-SA" w:bidi="hi-IN"/>
              </w:rPr>
              <w:t xml:space="preserve">Windows 11 Pro for </w:t>
            </w:r>
            <w:proofErr w:type="spellStart"/>
            <w:r w:rsidRPr="009335EA">
              <w:rPr>
                <w:rFonts w:ascii="Times New Roman" w:hAnsi="Times New Roman"/>
                <w:color w:val="000000" w:themeColor="text1"/>
                <w:kern w:val="2"/>
                <w:sz w:val="20"/>
                <w:szCs w:val="20"/>
                <w:lang w:eastAsia="ar-SA" w:bidi="hi-IN"/>
              </w:rPr>
              <w:t>Workstations</w:t>
            </w:r>
            <w:proofErr w:type="spellEnd"/>
          </w:p>
          <w:p w14:paraId="7C904A52" w14:textId="77777777" w:rsidR="00C05B92" w:rsidRPr="009335EA" w:rsidRDefault="00C05B92" w:rsidP="00C05B92">
            <w:pPr>
              <w:numPr>
                <w:ilvl w:val="0"/>
                <w:numId w:val="73"/>
              </w:numPr>
              <w:autoSpaceDN/>
              <w:spacing w:after="60" w:line="360" w:lineRule="auto"/>
              <w:ind w:right="-284"/>
              <w:textAlignment w:val="auto"/>
              <w:rPr>
                <w:rFonts w:ascii="Times New Roman" w:hAnsi="Times New Roman"/>
                <w:color w:val="000000" w:themeColor="text1"/>
                <w:kern w:val="2"/>
                <w:sz w:val="20"/>
                <w:szCs w:val="20"/>
                <w:lang w:eastAsia="ar-SA" w:bidi="hi-IN"/>
              </w:rPr>
            </w:pPr>
            <w:r w:rsidRPr="009335EA">
              <w:rPr>
                <w:rFonts w:ascii="Times New Roman" w:hAnsi="Times New Roman"/>
                <w:color w:val="000000" w:themeColor="text1"/>
                <w:kern w:val="2"/>
                <w:sz w:val="20"/>
                <w:szCs w:val="20"/>
                <w:lang w:eastAsia="ar-SA" w:bidi="hi-IN"/>
              </w:rPr>
              <w:t>Windows 11 Enterprise</w:t>
            </w:r>
          </w:p>
          <w:p w14:paraId="46801EA7" w14:textId="77777777" w:rsidR="00C05B92" w:rsidRPr="009335EA" w:rsidRDefault="00C05B92" w:rsidP="00C05B92">
            <w:pPr>
              <w:numPr>
                <w:ilvl w:val="0"/>
                <w:numId w:val="73"/>
              </w:numPr>
              <w:autoSpaceDN/>
              <w:spacing w:after="60" w:line="360" w:lineRule="auto"/>
              <w:ind w:right="-284"/>
              <w:textAlignment w:val="auto"/>
              <w:rPr>
                <w:rFonts w:ascii="Times New Roman" w:hAnsi="Times New Roman"/>
                <w:color w:val="000000" w:themeColor="text1"/>
                <w:kern w:val="2"/>
                <w:sz w:val="20"/>
                <w:szCs w:val="20"/>
                <w:lang w:eastAsia="ar-SA" w:bidi="hi-IN"/>
              </w:rPr>
            </w:pPr>
            <w:r w:rsidRPr="009335EA">
              <w:rPr>
                <w:rFonts w:ascii="Times New Roman" w:hAnsi="Times New Roman"/>
                <w:color w:val="000000" w:themeColor="text1"/>
                <w:kern w:val="2"/>
                <w:sz w:val="20"/>
                <w:szCs w:val="20"/>
                <w:lang w:eastAsia="ar-SA" w:bidi="hi-IN"/>
              </w:rPr>
              <w:t xml:space="preserve">Windows 11 </w:t>
            </w:r>
            <w:proofErr w:type="spellStart"/>
            <w:r w:rsidRPr="009335EA">
              <w:rPr>
                <w:rFonts w:ascii="Times New Roman" w:hAnsi="Times New Roman"/>
                <w:color w:val="000000" w:themeColor="text1"/>
                <w:kern w:val="2"/>
                <w:sz w:val="20"/>
                <w:szCs w:val="20"/>
                <w:lang w:eastAsia="ar-SA" w:bidi="hi-IN"/>
              </w:rPr>
              <w:t>Education</w:t>
            </w:r>
            <w:proofErr w:type="spellEnd"/>
          </w:p>
          <w:p w14:paraId="3C24D80A" w14:textId="77777777" w:rsidR="00C05B92" w:rsidRPr="009335EA" w:rsidRDefault="00C05B92" w:rsidP="00C05B92">
            <w:pPr>
              <w:numPr>
                <w:ilvl w:val="0"/>
                <w:numId w:val="73"/>
              </w:numPr>
              <w:autoSpaceDN/>
              <w:spacing w:after="60" w:line="360" w:lineRule="auto"/>
              <w:ind w:right="-284"/>
              <w:textAlignment w:val="auto"/>
              <w:rPr>
                <w:rFonts w:ascii="Times New Roman" w:hAnsi="Times New Roman"/>
                <w:color w:val="000000" w:themeColor="text1"/>
                <w:kern w:val="2"/>
                <w:sz w:val="20"/>
                <w:szCs w:val="20"/>
                <w:lang w:eastAsia="ar-SA" w:bidi="hi-IN"/>
              </w:rPr>
            </w:pPr>
            <w:r w:rsidRPr="009335EA">
              <w:rPr>
                <w:rFonts w:ascii="Times New Roman" w:hAnsi="Times New Roman"/>
                <w:color w:val="000000" w:themeColor="text1"/>
                <w:kern w:val="2"/>
                <w:sz w:val="20"/>
                <w:szCs w:val="20"/>
                <w:lang w:eastAsia="ar-SA" w:bidi="hi-IN"/>
              </w:rPr>
              <w:t xml:space="preserve">Windows 10 </w:t>
            </w:r>
            <w:proofErr w:type="spellStart"/>
            <w:r w:rsidRPr="009335EA">
              <w:rPr>
                <w:rFonts w:ascii="Times New Roman" w:hAnsi="Times New Roman"/>
                <w:color w:val="000000" w:themeColor="text1"/>
                <w:kern w:val="2"/>
                <w:sz w:val="20"/>
                <w:szCs w:val="20"/>
                <w:lang w:eastAsia="ar-SA" w:bidi="hi-IN"/>
              </w:rPr>
              <w:t>Education</w:t>
            </w:r>
            <w:proofErr w:type="spellEnd"/>
          </w:p>
          <w:p w14:paraId="6C80DCA2" w14:textId="77777777" w:rsidR="00C05B92" w:rsidRPr="009335EA" w:rsidRDefault="00C05B92" w:rsidP="00C05B92">
            <w:pPr>
              <w:numPr>
                <w:ilvl w:val="0"/>
                <w:numId w:val="73"/>
              </w:numPr>
              <w:autoSpaceDN/>
              <w:spacing w:after="60" w:line="360" w:lineRule="auto"/>
              <w:ind w:right="-284"/>
              <w:textAlignment w:val="auto"/>
              <w:rPr>
                <w:rFonts w:ascii="Times New Roman" w:hAnsi="Times New Roman"/>
                <w:color w:val="000000" w:themeColor="text1"/>
                <w:kern w:val="2"/>
                <w:sz w:val="20"/>
                <w:szCs w:val="20"/>
                <w:lang w:eastAsia="ar-SA" w:bidi="hi-IN"/>
              </w:rPr>
            </w:pPr>
            <w:r w:rsidRPr="009335EA">
              <w:rPr>
                <w:rFonts w:ascii="Times New Roman" w:hAnsi="Times New Roman"/>
                <w:color w:val="000000" w:themeColor="text1"/>
                <w:kern w:val="2"/>
                <w:sz w:val="20"/>
                <w:szCs w:val="20"/>
                <w:lang w:eastAsia="ar-SA" w:bidi="hi-IN"/>
              </w:rPr>
              <w:t>Windows 10 Enterprise</w:t>
            </w:r>
          </w:p>
          <w:p w14:paraId="269D2D5C" w14:textId="77777777" w:rsidR="00C05B92" w:rsidRPr="009335EA" w:rsidRDefault="00C05B92" w:rsidP="00C05B92">
            <w:pPr>
              <w:numPr>
                <w:ilvl w:val="0"/>
                <w:numId w:val="73"/>
              </w:numPr>
              <w:autoSpaceDN/>
              <w:spacing w:after="60" w:line="360" w:lineRule="auto"/>
              <w:ind w:right="-284"/>
              <w:textAlignment w:val="auto"/>
              <w:rPr>
                <w:rFonts w:ascii="Times New Roman" w:hAnsi="Times New Roman"/>
                <w:color w:val="000000" w:themeColor="text1"/>
                <w:kern w:val="2"/>
                <w:sz w:val="20"/>
                <w:szCs w:val="20"/>
                <w:lang w:eastAsia="ar-SA" w:bidi="hi-IN"/>
              </w:rPr>
            </w:pPr>
            <w:r w:rsidRPr="009335EA">
              <w:rPr>
                <w:rFonts w:ascii="Times New Roman" w:hAnsi="Times New Roman"/>
                <w:color w:val="000000" w:themeColor="text1"/>
                <w:kern w:val="2"/>
                <w:sz w:val="20"/>
                <w:szCs w:val="20"/>
                <w:lang w:eastAsia="ar-SA" w:bidi="hi-IN"/>
              </w:rPr>
              <w:t>Windows 10 Pro</w:t>
            </w:r>
          </w:p>
          <w:p w14:paraId="76E1FBA9" w14:textId="77777777" w:rsidR="00C05B92" w:rsidRPr="009335EA" w:rsidRDefault="00C05B92" w:rsidP="00C05B92">
            <w:pPr>
              <w:numPr>
                <w:ilvl w:val="0"/>
                <w:numId w:val="73"/>
              </w:numPr>
              <w:autoSpaceDN/>
              <w:spacing w:after="60" w:line="360" w:lineRule="auto"/>
              <w:ind w:right="-284"/>
              <w:textAlignment w:val="auto"/>
              <w:rPr>
                <w:rFonts w:ascii="Times New Roman" w:hAnsi="Times New Roman"/>
                <w:color w:val="000000" w:themeColor="text1"/>
                <w:kern w:val="2"/>
                <w:sz w:val="20"/>
                <w:szCs w:val="20"/>
                <w:lang w:eastAsia="ar-SA" w:bidi="hi-IN"/>
              </w:rPr>
            </w:pPr>
            <w:r w:rsidRPr="009335EA">
              <w:rPr>
                <w:rFonts w:ascii="Times New Roman" w:hAnsi="Times New Roman"/>
                <w:color w:val="000000" w:themeColor="text1"/>
                <w:kern w:val="2"/>
                <w:sz w:val="20"/>
                <w:szCs w:val="20"/>
                <w:lang w:eastAsia="ar-SA" w:bidi="hi-IN"/>
              </w:rPr>
              <w:t xml:space="preserve">Windows 10 </w:t>
            </w:r>
            <w:proofErr w:type="spellStart"/>
            <w:r w:rsidRPr="009335EA">
              <w:rPr>
                <w:rFonts w:ascii="Times New Roman" w:hAnsi="Times New Roman"/>
                <w:color w:val="000000" w:themeColor="text1"/>
                <w:kern w:val="2"/>
                <w:sz w:val="20"/>
                <w:szCs w:val="20"/>
                <w:lang w:eastAsia="ar-SA" w:bidi="hi-IN"/>
              </w:rPr>
              <w:t>IoT</w:t>
            </w:r>
            <w:proofErr w:type="spellEnd"/>
            <w:r w:rsidRPr="009335EA">
              <w:rPr>
                <w:rFonts w:ascii="Times New Roman" w:hAnsi="Times New Roman"/>
                <w:color w:val="000000" w:themeColor="text1"/>
                <w:kern w:val="2"/>
                <w:sz w:val="20"/>
                <w:szCs w:val="20"/>
                <w:lang w:eastAsia="ar-SA" w:bidi="hi-IN"/>
              </w:rPr>
              <w:t xml:space="preserve"> </w:t>
            </w:r>
            <w:proofErr w:type="spellStart"/>
            <w:r w:rsidRPr="009335EA">
              <w:rPr>
                <w:rFonts w:ascii="Times New Roman" w:hAnsi="Times New Roman"/>
                <w:color w:val="000000" w:themeColor="text1"/>
                <w:kern w:val="2"/>
                <w:sz w:val="20"/>
                <w:szCs w:val="20"/>
                <w:lang w:eastAsia="ar-SA" w:bidi="hi-IN"/>
              </w:rPr>
              <w:t>Core</w:t>
            </w:r>
            <w:proofErr w:type="spellEnd"/>
          </w:p>
          <w:p w14:paraId="174AC582" w14:textId="1DAE299B" w:rsidR="00C05B92" w:rsidRPr="00744486" w:rsidRDefault="00C05B92" w:rsidP="00B1728A">
            <w:pPr>
              <w:numPr>
                <w:ilvl w:val="0"/>
                <w:numId w:val="73"/>
              </w:numPr>
              <w:autoSpaceDN/>
              <w:spacing w:after="60" w:line="360" w:lineRule="auto"/>
              <w:ind w:right="-284"/>
              <w:textAlignment w:val="auto"/>
              <w:rPr>
                <w:rFonts w:ascii="Times New Roman" w:hAnsi="Times New Roman"/>
                <w:color w:val="000000" w:themeColor="text1"/>
                <w:kern w:val="2"/>
                <w:sz w:val="20"/>
                <w:szCs w:val="20"/>
                <w:lang w:eastAsia="ar-SA" w:bidi="hi-IN"/>
              </w:rPr>
            </w:pPr>
            <w:r w:rsidRPr="009335EA">
              <w:rPr>
                <w:rFonts w:ascii="Times New Roman" w:hAnsi="Times New Roman"/>
                <w:color w:val="000000" w:themeColor="text1"/>
                <w:kern w:val="2"/>
                <w:sz w:val="20"/>
                <w:szCs w:val="20"/>
                <w:lang w:eastAsia="ar-SA" w:bidi="hi-IN"/>
              </w:rPr>
              <w:t xml:space="preserve">Windows 10 </w:t>
            </w:r>
            <w:proofErr w:type="spellStart"/>
            <w:r w:rsidRPr="009335EA">
              <w:rPr>
                <w:rFonts w:ascii="Times New Roman" w:hAnsi="Times New Roman"/>
                <w:color w:val="000000" w:themeColor="text1"/>
                <w:kern w:val="2"/>
                <w:sz w:val="20"/>
                <w:szCs w:val="20"/>
                <w:lang w:eastAsia="ar-SA" w:bidi="hi-IN"/>
              </w:rPr>
              <w:t>IoT</w:t>
            </w:r>
            <w:proofErr w:type="spellEnd"/>
            <w:r w:rsidRPr="009335EA">
              <w:rPr>
                <w:rFonts w:ascii="Times New Roman" w:hAnsi="Times New Roman"/>
                <w:color w:val="000000" w:themeColor="text1"/>
                <w:kern w:val="2"/>
                <w:sz w:val="20"/>
                <w:szCs w:val="20"/>
                <w:lang w:eastAsia="ar-SA" w:bidi="hi-IN"/>
              </w:rPr>
              <w:t xml:space="preserve"> </w:t>
            </w:r>
            <w:proofErr w:type="spellStart"/>
            <w:r w:rsidRPr="009335EA">
              <w:rPr>
                <w:rFonts w:ascii="Times New Roman" w:hAnsi="Times New Roman"/>
                <w:color w:val="000000" w:themeColor="text1"/>
                <w:kern w:val="2"/>
                <w:sz w:val="20"/>
                <w:szCs w:val="20"/>
                <w:lang w:eastAsia="ar-SA" w:bidi="hi-IN"/>
              </w:rPr>
              <w:t>Core</w:t>
            </w:r>
            <w:proofErr w:type="spellEnd"/>
            <w:r w:rsidRPr="009335EA">
              <w:rPr>
                <w:rFonts w:ascii="Times New Roman" w:hAnsi="Times New Roman"/>
                <w:color w:val="000000" w:themeColor="text1"/>
                <w:kern w:val="2"/>
                <w:sz w:val="20"/>
                <w:szCs w:val="20"/>
                <w:lang w:eastAsia="ar-SA" w:bidi="hi-IN"/>
              </w:rPr>
              <w:t xml:space="preserve"> Commercial</w:t>
            </w:r>
          </w:p>
          <w:p w14:paraId="2A87BF08" w14:textId="77777777" w:rsidR="00C05B92" w:rsidRPr="009335EA" w:rsidRDefault="00C05B92" w:rsidP="00B1728A">
            <w:pPr>
              <w:autoSpaceDN/>
              <w:spacing w:after="60" w:line="360" w:lineRule="auto"/>
              <w:ind w:right="-284"/>
              <w:textAlignment w:val="auto"/>
              <w:rPr>
                <w:rFonts w:ascii="Times New Roman" w:hAnsi="Times New Roman"/>
                <w:b/>
                <w:color w:val="000000" w:themeColor="text1"/>
                <w:kern w:val="2"/>
                <w:sz w:val="20"/>
                <w:szCs w:val="20"/>
                <w:lang w:val="x-none" w:eastAsia="ar-SA" w:bidi="hi-IN"/>
              </w:rPr>
            </w:pPr>
            <w:r w:rsidRPr="009335EA">
              <w:rPr>
                <w:rFonts w:ascii="Times New Roman" w:hAnsi="Times New Roman"/>
                <w:b/>
                <w:color w:val="000000" w:themeColor="text1"/>
                <w:kern w:val="2"/>
                <w:sz w:val="20"/>
                <w:szCs w:val="20"/>
                <w:lang w:val="x-none" w:eastAsia="ar-SA" w:bidi="hi-IN"/>
              </w:rPr>
              <w:t>Systemy operacyjne serwera</w:t>
            </w:r>
          </w:p>
          <w:p w14:paraId="1DC43C30" w14:textId="77777777" w:rsidR="00C05B92" w:rsidRPr="009335EA" w:rsidRDefault="00C05B92" w:rsidP="00B1728A">
            <w:pPr>
              <w:autoSpaceDN/>
              <w:spacing w:after="60" w:line="360" w:lineRule="auto"/>
              <w:ind w:right="-284"/>
              <w:textAlignment w:val="auto"/>
              <w:rPr>
                <w:rFonts w:ascii="Times New Roman" w:hAnsi="Times New Roman"/>
                <w:bCs/>
                <w:color w:val="000000" w:themeColor="text1"/>
                <w:kern w:val="2"/>
                <w:sz w:val="20"/>
                <w:szCs w:val="20"/>
                <w:lang w:val="x-none" w:eastAsia="ar-SA" w:bidi="hi-IN"/>
              </w:rPr>
            </w:pPr>
            <w:r w:rsidRPr="009335EA">
              <w:rPr>
                <w:rFonts w:ascii="Times New Roman" w:hAnsi="Times New Roman"/>
                <w:bCs/>
                <w:color w:val="000000" w:themeColor="text1"/>
                <w:kern w:val="2"/>
                <w:sz w:val="20"/>
                <w:szCs w:val="20"/>
                <w:lang w:val="x-none" w:eastAsia="ar-SA" w:bidi="hi-IN"/>
              </w:rPr>
              <w:t xml:space="preserve">Wymagana instalacja funkcji </w:t>
            </w:r>
            <w:proofErr w:type="spellStart"/>
            <w:r w:rsidRPr="009335EA">
              <w:rPr>
                <w:rFonts w:ascii="Times New Roman" w:hAnsi="Times New Roman"/>
                <w:bCs/>
                <w:color w:val="000000" w:themeColor="text1"/>
                <w:kern w:val="2"/>
                <w:sz w:val="20"/>
                <w:szCs w:val="20"/>
                <w:lang w:val="x-none" w:eastAsia="ar-SA" w:bidi="hi-IN"/>
              </w:rPr>
              <w:t>Bitlocker</w:t>
            </w:r>
            <w:proofErr w:type="spellEnd"/>
            <w:r w:rsidRPr="009335EA">
              <w:rPr>
                <w:rFonts w:ascii="Times New Roman" w:hAnsi="Times New Roman"/>
                <w:bCs/>
                <w:color w:val="000000" w:themeColor="text1"/>
                <w:kern w:val="2"/>
                <w:sz w:val="20"/>
                <w:szCs w:val="20"/>
                <w:lang w:val="x-none" w:eastAsia="ar-SA" w:bidi="hi-IN"/>
              </w:rPr>
              <w:t>.</w:t>
            </w:r>
          </w:p>
          <w:p w14:paraId="6C21AA54" w14:textId="77777777" w:rsidR="00C05B92" w:rsidRPr="009335EA" w:rsidRDefault="00C05B92" w:rsidP="00C05B92">
            <w:pPr>
              <w:numPr>
                <w:ilvl w:val="0"/>
                <w:numId w:val="73"/>
              </w:numPr>
              <w:autoSpaceDN/>
              <w:spacing w:after="60" w:line="360" w:lineRule="auto"/>
              <w:ind w:right="-284"/>
              <w:textAlignment w:val="auto"/>
              <w:rPr>
                <w:rFonts w:ascii="Times New Roman" w:hAnsi="Times New Roman"/>
                <w:color w:val="000000" w:themeColor="text1"/>
                <w:kern w:val="2"/>
                <w:sz w:val="20"/>
                <w:szCs w:val="20"/>
                <w:lang w:eastAsia="ar-SA" w:bidi="hi-IN"/>
              </w:rPr>
            </w:pPr>
            <w:r w:rsidRPr="009335EA">
              <w:rPr>
                <w:rFonts w:ascii="Times New Roman" w:hAnsi="Times New Roman"/>
                <w:color w:val="000000" w:themeColor="text1"/>
                <w:kern w:val="2"/>
                <w:sz w:val="20"/>
                <w:szCs w:val="20"/>
                <w:lang w:eastAsia="ar-SA" w:bidi="hi-IN"/>
              </w:rPr>
              <w:t>Windows Server 2022</w:t>
            </w:r>
          </w:p>
          <w:p w14:paraId="6290447C" w14:textId="77777777" w:rsidR="00C05B92" w:rsidRPr="009335EA" w:rsidRDefault="00C05B92" w:rsidP="00C05B92">
            <w:pPr>
              <w:numPr>
                <w:ilvl w:val="0"/>
                <w:numId w:val="73"/>
              </w:numPr>
              <w:autoSpaceDN/>
              <w:spacing w:after="60" w:line="360" w:lineRule="auto"/>
              <w:ind w:right="-284"/>
              <w:textAlignment w:val="auto"/>
              <w:rPr>
                <w:rFonts w:ascii="Times New Roman" w:hAnsi="Times New Roman"/>
                <w:color w:val="000000" w:themeColor="text1"/>
                <w:kern w:val="2"/>
                <w:sz w:val="20"/>
                <w:szCs w:val="20"/>
                <w:lang w:eastAsia="ar-SA" w:bidi="hi-IN"/>
              </w:rPr>
            </w:pPr>
            <w:r w:rsidRPr="009335EA">
              <w:rPr>
                <w:rFonts w:ascii="Times New Roman" w:hAnsi="Times New Roman"/>
                <w:color w:val="000000" w:themeColor="text1"/>
                <w:kern w:val="2"/>
                <w:sz w:val="20"/>
                <w:szCs w:val="20"/>
                <w:lang w:eastAsia="ar-SA" w:bidi="hi-IN"/>
              </w:rPr>
              <w:t>Windows Server 2019</w:t>
            </w:r>
          </w:p>
          <w:p w14:paraId="45B13EBC" w14:textId="00A831E1" w:rsidR="00C05B92" w:rsidRPr="00744486" w:rsidRDefault="00C05B92" w:rsidP="00B1728A">
            <w:pPr>
              <w:numPr>
                <w:ilvl w:val="0"/>
                <w:numId w:val="73"/>
              </w:numPr>
              <w:autoSpaceDN/>
              <w:spacing w:after="60" w:line="360" w:lineRule="auto"/>
              <w:ind w:right="-284"/>
              <w:textAlignment w:val="auto"/>
              <w:rPr>
                <w:rFonts w:ascii="Times New Roman" w:hAnsi="Times New Roman"/>
                <w:color w:val="000000" w:themeColor="text1"/>
                <w:kern w:val="2"/>
                <w:sz w:val="20"/>
                <w:szCs w:val="20"/>
                <w:lang w:eastAsia="ar-SA" w:bidi="hi-IN"/>
              </w:rPr>
            </w:pPr>
            <w:r w:rsidRPr="009335EA">
              <w:rPr>
                <w:rFonts w:ascii="Times New Roman" w:hAnsi="Times New Roman"/>
                <w:color w:val="000000" w:themeColor="text1"/>
                <w:kern w:val="2"/>
                <w:sz w:val="20"/>
                <w:szCs w:val="20"/>
                <w:lang w:eastAsia="ar-SA" w:bidi="hi-IN"/>
              </w:rPr>
              <w:t>Windows Server 2016</w:t>
            </w:r>
          </w:p>
          <w:p w14:paraId="3BC08A57" w14:textId="77777777" w:rsidR="00C05B92" w:rsidRPr="009335EA" w:rsidRDefault="00C05B92" w:rsidP="00B1728A">
            <w:pPr>
              <w:autoSpaceDN/>
              <w:spacing w:after="60" w:line="360" w:lineRule="auto"/>
              <w:ind w:right="-284"/>
              <w:textAlignment w:val="auto"/>
              <w:rPr>
                <w:rFonts w:ascii="Times New Roman" w:hAnsi="Times New Roman"/>
                <w:b/>
                <w:color w:val="000000" w:themeColor="text1"/>
                <w:kern w:val="2"/>
                <w:sz w:val="20"/>
                <w:szCs w:val="20"/>
                <w:lang w:val="x-none" w:eastAsia="ar-SA" w:bidi="hi-IN"/>
              </w:rPr>
            </w:pPr>
            <w:r w:rsidRPr="009335EA">
              <w:rPr>
                <w:rFonts w:ascii="Times New Roman" w:hAnsi="Times New Roman"/>
                <w:b/>
                <w:color w:val="000000" w:themeColor="text1"/>
                <w:kern w:val="2"/>
                <w:sz w:val="20"/>
                <w:szCs w:val="20"/>
                <w:lang w:val="x-none" w:eastAsia="ar-SA" w:bidi="hi-IN"/>
              </w:rPr>
              <w:t>Systemy Operacyjne Mac OS X</w:t>
            </w:r>
          </w:p>
          <w:p w14:paraId="4DFB7DFA" w14:textId="77777777" w:rsidR="00C05B92" w:rsidRPr="009335EA" w:rsidRDefault="00C05B92" w:rsidP="00C05B92">
            <w:pPr>
              <w:numPr>
                <w:ilvl w:val="0"/>
                <w:numId w:val="74"/>
              </w:numPr>
              <w:autoSpaceDN/>
              <w:spacing w:after="60" w:line="360" w:lineRule="auto"/>
              <w:ind w:right="-284"/>
              <w:textAlignment w:val="auto"/>
              <w:rPr>
                <w:rFonts w:ascii="Times New Roman" w:hAnsi="Times New Roman"/>
                <w:color w:val="000000" w:themeColor="text1"/>
                <w:kern w:val="2"/>
                <w:sz w:val="20"/>
                <w:szCs w:val="20"/>
                <w:lang w:eastAsia="ar-SA" w:bidi="hi-IN"/>
              </w:rPr>
            </w:pPr>
            <w:proofErr w:type="spellStart"/>
            <w:r w:rsidRPr="009335EA">
              <w:rPr>
                <w:rFonts w:ascii="Times New Roman" w:hAnsi="Times New Roman"/>
                <w:color w:val="000000" w:themeColor="text1"/>
                <w:kern w:val="2"/>
                <w:sz w:val="20"/>
                <w:szCs w:val="20"/>
                <w:lang w:eastAsia="ar-SA" w:bidi="hi-IN"/>
              </w:rPr>
              <w:t>macOS</w:t>
            </w:r>
            <w:proofErr w:type="spellEnd"/>
            <w:r w:rsidRPr="009335EA">
              <w:rPr>
                <w:rFonts w:ascii="Times New Roman" w:hAnsi="Times New Roman"/>
                <w:color w:val="000000" w:themeColor="text1"/>
                <w:kern w:val="2"/>
                <w:sz w:val="20"/>
                <w:szCs w:val="20"/>
                <w:lang w:eastAsia="ar-SA" w:bidi="hi-IN"/>
              </w:rPr>
              <w:t xml:space="preserve"> </w:t>
            </w:r>
            <w:proofErr w:type="spellStart"/>
            <w:r w:rsidRPr="009335EA">
              <w:rPr>
                <w:rFonts w:ascii="Times New Roman" w:hAnsi="Times New Roman"/>
                <w:color w:val="000000" w:themeColor="text1"/>
                <w:kern w:val="2"/>
                <w:sz w:val="20"/>
                <w:szCs w:val="20"/>
                <w:lang w:eastAsia="ar-SA" w:bidi="hi-IN"/>
              </w:rPr>
              <w:t>Sequoia</w:t>
            </w:r>
            <w:proofErr w:type="spellEnd"/>
            <w:r w:rsidRPr="009335EA">
              <w:rPr>
                <w:rFonts w:ascii="Times New Roman" w:hAnsi="Times New Roman"/>
                <w:color w:val="000000" w:themeColor="text1"/>
                <w:kern w:val="2"/>
                <w:sz w:val="20"/>
                <w:szCs w:val="20"/>
                <w:lang w:eastAsia="ar-SA" w:bidi="hi-IN"/>
              </w:rPr>
              <w:t xml:space="preserve"> (15.x)</w:t>
            </w:r>
          </w:p>
          <w:p w14:paraId="441CCB6B" w14:textId="77777777" w:rsidR="00C05B92" w:rsidRPr="009335EA" w:rsidRDefault="00C05B92" w:rsidP="00C05B92">
            <w:pPr>
              <w:numPr>
                <w:ilvl w:val="0"/>
                <w:numId w:val="74"/>
              </w:numPr>
              <w:autoSpaceDN/>
              <w:spacing w:after="60" w:line="360" w:lineRule="auto"/>
              <w:ind w:right="-284"/>
              <w:textAlignment w:val="auto"/>
              <w:rPr>
                <w:rFonts w:ascii="Times New Roman" w:hAnsi="Times New Roman"/>
                <w:color w:val="000000" w:themeColor="text1"/>
                <w:kern w:val="2"/>
                <w:sz w:val="20"/>
                <w:szCs w:val="20"/>
                <w:lang w:eastAsia="ar-SA" w:bidi="hi-IN"/>
              </w:rPr>
            </w:pPr>
            <w:proofErr w:type="spellStart"/>
            <w:r w:rsidRPr="009335EA">
              <w:rPr>
                <w:rFonts w:ascii="Times New Roman" w:hAnsi="Times New Roman"/>
                <w:color w:val="000000" w:themeColor="text1"/>
                <w:kern w:val="2"/>
                <w:sz w:val="20"/>
                <w:szCs w:val="20"/>
                <w:lang w:eastAsia="ar-SA" w:bidi="hi-IN"/>
              </w:rPr>
              <w:t>macOS</w:t>
            </w:r>
            <w:proofErr w:type="spellEnd"/>
            <w:r w:rsidRPr="009335EA">
              <w:rPr>
                <w:rFonts w:ascii="Times New Roman" w:hAnsi="Times New Roman"/>
                <w:color w:val="000000" w:themeColor="text1"/>
                <w:kern w:val="2"/>
                <w:sz w:val="20"/>
                <w:szCs w:val="20"/>
                <w:lang w:eastAsia="ar-SA" w:bidi="hi-IN"/>
              </w:rPr>
              <w:t xml:space="preserve"> </w:t>
            </w:r>
            <w:proofErr w:type="spellStart"/>
            <w:r w:rsidRPr="009335EA">
              <w:rPr>
                <w:rFonts w:ascii="Times New Roman" w:hAnsi="Times New Roman"/>
                <w:color w:val="000000" w:themeColor="text1"/>
                <w:kern w:val="2"/>
                <w:sz w:val="20"/>
                <w:szCs w:val="20"/>
                <w:lang w:eastAsia="ar-SA" w:bidi="hi-IN"/>
              </w:rPr>
              <w:t>Sonoma</w:t>
            </w:r>
            <w:proofErr w:type="spellEnd"/>
            <w:r w:rsidRPr="009335EA">
              <w:rPr>
                <w:rFonts w:ascii="Times New Roman" w:hAnsi="Times New Roman"/>
                <w:color w:val="000000" w:themeColor="text1"/>
                <w:kern w:val="2"/>
                <w:sz w:val="20"/>
                <w:szCs w:val="20"/>
                <w:lang w:eastAsia="ar-SA" w:bidi="hi-IN"/>
              </w:rPr>
              <w:t xml:space="preserve"> (14.x)</w:t>
            </w:r>
          </w:p>
          <w:p w14:paraId="1FB49B6B" w14:textId="77777777" w:rsidR="00C05B92" w:rsidRPr="009335EA" w:rsidRDefault="00C05B92" w:rsidP="00C05B92">
            <w:pPr>
              <w:numPr>
                <w:ilvl w:val="0"/>
                <w:numId w:val="74"/>
              </w:numPr>
              <w:autoSpaceDN/>
              <w:spacing w:after="60" w:line="360" w:lineRule="auto"/>
              <w:ind w:right="-284"/>
              <w:textAlignment w:val="auto"/>
              <w:rPr>
                <w:rFonts w:ascii="Times New Roman" w:hAnsi="Times New Roman"/>
                <w:color w:val="000000" w:themeColor="text1"/>
                <w:kern w:val="2"/>
                <w:sz w:val="20"/>
                <w:szCs w:val="20"/>
                <w:lang w:eastAsia="ar-SA" w:bidi="hi-IN"/>
              </w:rPr>
            </w:pPr>
            <w:proofErr w:type="spellStart"/>
            <w:r w:rsidRPr="009335EA">
              <w:rPr>
                <w:rFonts w:ascii="Times New Roman" w:hAnsi="Times New Roman"/>
                <w:color w:val="000000" w:themeColor="text1"/>
                <w:kern w:val="2"/>
                <w:sz w:val="20"/>
                <w:szCs w:val="20"/>
                <w:lang w:eastAsia="ar-SA" w:bidi="hi-IN"/>
              </w:rPr>
              <w:t>macOS</w:t>
            </w:r>
            <w:proofErr w:type="spellEnd"/>
            <w:r w:rsidRPr="009335EA">
              <w:rPr>
                <w:rFonts w:ascii="Times New Roman" w:hAnsi="Times New Roman"/>
                <w:color w:val="000000" w:themeColor="text1"/>
                <w:kern w:val="2"/>
                <w:sz w:val="20"/>
                <w:szCs w:val="20"/>
                <w:lang w:eastAsia="ar-SA" w:bidi="hi-IN"/>
              </w:rPr>
              <w:t xml:space="preserve"> Ventura (13.x)</w:t>
            </w:r>
          </w:p>
          <w:p w14:paraId="6EBB1FA6" w14:textId="77777777" w:rsidR="00C05B92" w:rsidRPr="009335EA" w:rsidRDefault="00C05B92" w:rsidP="00C05B92">
            <w:pPr>
              <w:numPr>
                <w:ilvl w:val="0"/>
                <w:numId w:val="74"/>
              </w:numPr>
              <w:autoSpaceDN/>
              <w:spacing w:after="60" w:line="360" w:lineRule="auto"/>
              <w:ind w:right="-284"/>
              <w:textAlignment w:val="auto"/>
              <w:rPr>
                <w:rFonts w:ascii="Times New Roman" w:hAnsi="Times New Roman"/>
                <w:color w:val="000000" w:themeColor="text1"/>
                <w:kern w:val="2"/>
                <w:sz w:val="20"/>
                <w:szCs w:val="20"/>
                <w:lang w:eastAsia="ar-SA" w:bidi="hi-IN"/>
              </w:rPr>
            </w:pPr>
            <w:proofErr w:type="spellStart"/>
            <w:r w:rsidRPr="009335EA">
              <w:rPr>
                <w:rFonts w:ascii="Times New Roman" w:hAnsi="Times New Roman"/>
                <w:color w:val="000000" w:themeColor="text1"/>
                <w:kern w:val="2"/>
                <w:sz w:val="20"/>
                <w:szCs w:val="20"/>
                <w:lang w:eastAsia="ar-SA" w:bidi="hi-IN"/>
              </w:rPr>
              <w:t>macOS</w:t>
            </w:r>
            <w:proofErr w:type="spellEnd"/>
            <w:r w:rsidRPr="009335EA">
              <w:rPr>
                <w:rFonts w:ascii="Times New Roman" w:hAnsi="Times New Roman"/>
                <w:color w:val="000000" w:themeColor="text1"/>
                <w:kern w:val="2"/>
                <w:sz w:val="20"/>
                <w:szCs w:val="20"/>
                <w:lang w:eastAsia="ar-SA" w:bidi="hi-IN"/>
              </w:rPr>
              <w:t xml:space="preserve"> </w:t>
            </w:r>
            <w:proofErr w:type="spellStart"/>
            <w:r w:rsidRPr="009335EA">
              <w:rPr>
                <w:rFonts w:ascii="Times New Roman" w:hAnsi="Times New Roman"/>
                <w:color w:val="000000" w:themeColor="text1"/>
                <w:kern w:val="2"/>
                <w:sz w:val="20"/>
                <w:szCs w:val="20"/>
                <w:lang w:eastAsia="ar-SA" w:bidi="hi-IN"/>
              </w:rPr>
              <w:t>Monterey</w:t>
            </w:r>
            <w:proofErr w:type="spellEnd"/>
            <w:r w:rsidRPr="009335EA">
              <w:rPr>
                <w:rFonts w:ascii="Times New Roman" w:hAnsi="Times New Roman"/>
                <w:color w:val="000000" w:themeColor="text1"/>
                <w:kern w:val="2"/>
                <w:sz w:val="20"/>
                <w:szCs w:val="20"/>
                <w:lang w:eastAsia="ar-SA" w:bidi="hi-IN"/>
              </w:rPr>
              <w:t xml:space="preserve"> (12.x)</w:t>
            </w:r>
          </w:p>
          <w:p w14:paraId="4F024332" w14:textId="69577B52" w:rsidR="00C05B92" w:rsidRPr="00744486" w:rsidRDefault="00C05B92" w:rsidP="00B1728A">
            <w:pPr>
              <w:numPr>
                <w:ilvl w:val="0"/>
                <w:numId w:val="74"/>
              </w:numPr>
              <w:autoSpaceDN/>
              <w:spacing w:after="60" w:line="360" w:lineRule="auto"/>
              <w:ind w:right="-284"/>
              <w:textAlignment w:val="auto"/>
              <w:rPr>
                <w:rFonts w:ascii="Times New Roman" w:hAnsi="Times New Roman"/>
                <w:color w:val="000000" w:themeColor="text1"/>
                <w:kern w:val="2"/>
                <w:sz w:val="20"/>
                <w:szCs w:val="20"/>
                <w:lang w:eastAsia="ar-SA" w:bidi="hi-IN"/>
              </w:rPr>
            </w:pPr>
            <w:proofErr w:type="spellStart"/>
            <w:r w:rsidRPr="009335EA">
              <w:rPr>
                <w:rFonts w:ascii="Times New Roman" w:hAnsi="Times New Roman"/>
                <w:color w:val="000000" w:themeColor="text1"/>
                <w:kern w:val="2"/>
                <w:sz w:val="20"/>
                <w:szCs w:val="20"/>
                <w:lang w:eastAsia="ar-SA" w:bidi="hi-IN"/>
              </w:rPr>
              <w:t>macOS</w:t>
            </w:r>
            <w:proofErr w:type="spellEnd"/>
            <w:r w:rsidRPr="009335EA">
              <w:rPr>
                <w:rFonts w:ascii="Times New Roman" w:hAnsi="Times New Roman"/>
                <w:color w:val="000000" w:themeColor="text1"/>
                <w:kern w:val="2"/>
                <w:sz w:val="20"/>
                <w:szCs w:val="20"/>
                <w:lang w:eastAsia="ar-SA" w:bidi="hi-IN"/>
              </w:rPr>
              <w:t xml:space="preserve"> Big Sur (11.x)</w:t>
            </w:r>
          </w:p>
        </w:tc>
        <w:tc>
          <w:tcPr>
            <w:tcW w:w="1134" w:type="dxa"/>
          </w:tcPr>
          <w:p w14:paraId="24D8C329"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lastRenderedPageBreak/>
              <w:t>Tak</w:t>
            </w:r>
          </w:p>
        </w:tc>
        <w:tc>
          <w:tcPr>
            <w:tcW w:w="4320" w:type="dxa"/>
          </w:tcPr>
          <w:p w14:paraId="2AC3C840"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46B08BCD" w14:textId="77777777" w:rsidTr="00C05B92">
        <w:trPr>
          <w:trHeight w:val="567"/>
        </w:trPr>
        <w:tc>
          <w:tcPr>
            <w:tcW w:w="1134" w:type="dxa"/>
            <w:tcMar>
              <w:top w:w="0" w:type="dxa"/>
              <w:left w:w="108" w:type="dxa"/>
              <w:bottom w:w="0" w:type="dxa"/>
              <w:right w:w="108" w:type="dxa"/>
            </w:tcMar>
            <w:vAlign w:val="center"/>
          </w:tcPr>
          <w:p w14:paraId="1824B52B"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5346E3C6" w14:textId="77777777" w:rsidR="00C05B92" w:rsidRPr="009335EA" w:rsidRDefault="00C05B92" w:rsidP="00B1728A">
            <w:pPr>
              <w:autoSpaceDN/>
              <w:spacing w:after="60" w:line="360" w:lineRule="auto"/>
              <w:ind w:right="-284"/>
              <w:textAlignment w:val="auto"/>
              <w:rPr>
                <w:rFonts w:ascii="Times New Roman" w:hAnsi="Times New Roman"/>
                <w:color w:val="000000" w:themeColor="text1"/>
                <w:kern w:val="2"/>
                <w:sz w:val="20"/>
                <w:szCs w:val="20"/>
                <w:lang w:eastAsia="ar-SA" w:bidi="hi-IN"/>
              </w:rPr>
            </w:pPr>
            <w:r w:rsidRPr="009335EA">
              <w:rPr>
                <w:rFonts w:ascii="Times New Roman" w:hAnsi="Times New Roman"/>
                <w:color w:val="000000" w:themeColor="text1"/>
                <w:kern w:val="2"/>
                <w:sz w:val="20"/>
                <w:szCs w:val="20"/>
                <w:lang w:eastAsia="ar-SA" w:bidi="hi-IN"/>
              </w:rPr>
              <w:t>Możliwość szyfrowania i deszyfrowania punktów końcowych poprzez politykę bezpieczeństwa zastosowaną na komputerach.</w:t>
            </w:r>
          </w:p>
        </w:tc>
        <w:tc>
          <w:tcPr>
            <w:tcW w:w="1134" w:type="dxa"/>
          </w:tcPr>
          <w:p w14:paraId="619D02C3"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5F7FD8E4"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2497C06F" w14:textId="77777777" w:rsidTr="00C05B92">
        <w:trPr>
          <w:trHeight w:val="567"/>
        </w:trPr>
        <w:tc>
          <w:tcPr>
            <w:tcW w:w="1134" w:type="dxa"/>
            <w:tcMar>
              <w:top w:w="0" w:type="dxa"/>
              <w:left w:w="108" w:type="dxa"/>
              <w:bottom w:w="0" w:type="dxa"/>
              <w:right w:w="108" w:type="dxa"/>
            </w:tcMar>
            <w:vAlign w:val="center"/>
          </w:tcPr>
          <w:p w14:paraId="7DF023AA"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782D8BF8" w14:textId="753FEAF6" w:rsidR="00C05B92" w:rsidRPr="00655348" w:rsidRDefault="00C05B92" w:rsidP="00655348">
            <w:pPr>
              <w:autoSpaceDN/>
              <w:spacing w:after="60" w:line="360" w:lineRule="auto"/>
              <w:textAlignment w:val="auto"/>
              <w:rPr>
                <w:rFonts w:ascii="Times New Roman" w:hAnsi="Times New Roman"/>
                <w:sz w:val="20"/>
                <w:szCs w:val="20"/>
                <w:lang w:eastAsia="zh-CN"/>
              </w:rPr>
            </w:pPr>
            <w:r w:rsidRPr="009335EA">
              <w:rPr>
                <w:rFonts w:ascii="Times New Roman" w:hAnsi="Times New Roman"/>
                <w:sz w:val="20"/>
                <w:szCs w:val="20"/>
              </w:rPr>
              <w:t xml:space="preserve">Możliwość podglądu klucza odzyskiwania do funkcji </w:t>
            </w:r>
            <w:proofErr w:type="spellStart"/>
            <w:r w:rsidRPr="009335EA">
              <w:rPr>
                <w:rFonts w:ascii="Times New Roman" w:hAnsi="Times New Roman"/>
                <w:sz w:val="20"/>
                <w:szCs w:val="20"/>
              </w:rPr>
              <w:t>Bitlocker</w:t>
            </w:r>
            <w:proofErr w:type="spellEnd"/>
            <w:r w:rsidRPr="009335EA">
              <w:rPr>
                <w:rFonts w:ascii="Times New Roman" w:hAnsi="Times New Roman"/>
                <w:sz w:val="20"/>
                <w:szCs w:val="20"/>
              </w:rPr>
              <w:t xml:space="preserve"> i </w:t>
            </w:r>
            <w:proofErr w:type="spellStart"/>
            <w:r w:rsidRPr="009335EA">
              <w:rPr>
                <w:rFonts w:ascii="Times New Roman" w:hAnsi="Times New Roman"/>
                <w:sz w:val="20"/>
                <w:szCs w:val="20"/>
              </w:rPr>
              <w:t>FileVault</w:t>
            </w:r>
            <w:proofErr w:type="spellEnd"/>
            <w:r w:rsidRPr="009335EA">
              <w:rPr>
                <w:rFonts w:ascii="Times New Roman" w:hAnsi="Times New Roman"/>
                <w:sz w:val="20"/>
                <w:szCs w:val="20"/>
              </w:rPr>
              <w:t xml:space="preserve"> z konsoli administracyjnej po wpisaniu hasła.</w:t>
            </w:r>
          </w:p>
        </w:tc>
        <w:tc>
          <w:tcPr>
            <w:tcW w:w="1134" w:type="dxa"/>
          </w:tcPr>
          <w:p w14:paraId="065FB3B7"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207E33D9"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1857295B" w14:textId="77777777" w:rsidTr="00C05B92">
        <w:trPr>
          <w:trHeight w:val="567"/>
        </w:trPr>
        <w:tc>
          <w:tcPr>
            <w:tcW w:w="1134" w:type="dxa"/>
            <w:tcMar>
              <w:top w:w="0" w:type="dxa"/>
              <w:left w:w="108" w:type="dxa"/>
              <w:bottom w:w="0" w:type="dxa"/>
              <w:right w:w="108" w:type="dxa"/>
            </w:tcMar>
            <w:vAlign w:val="center"/>
          </w:tcPr>
          <w:p w14:paraId="6CBE296E"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2E2F6330" w14:textId="3DC2F840" w:rsidR="00C05B92" w:rsidRPr="00655348" w:rsidRDefault="00C05B92" w:rsidP="00655348">
            <w:pPr>
              <w:autoSpaceDN/>
              <w:spacing w:after="60" w:line="360" w:lineRule="auto"/>
              <w:textAlignment w:val="auto"/>
              <w:rPr>
                <w:rFonts w:ascii="Times New Roman" w:hAnsi="Times New Roman"/>
                <w:sz w:val="20"/>
                <w:szCs w:val="20"/>
                <w:lang w:eastAsia="zh-CN"/>
              </w:rPr>
            </w:pPr>
            <w:r w:rsidRPr="009335EA">
              <w:rPr>
                <w:rFonts w:ascii="Times New Roman" w:hAnsi="Times New Roman"/>
                <w:sz w:val="20"/>
                <w:szCs w:val="20"/>
              </w:rPr>
              <w:t>Użytkownik musi ustawić PIN do funkcji Szyfrowania zgodnie z wymaganiami.</w:t>
            </w:r>
          </w:p>
        </w:tc>
        <w:tc>
          <w:tcPr>
            <w:tcW w:w="1134" w:type="dxa"/>
          </w:tcPr>
          <w:p w14:paraId="6AFCE5BA"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030600BE"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4079208A" w14:textId="77777777" w:rsidTr="00C05B92">
        <w:trPr>
          <w:trHeight w:val="567"/>
        </w:trPr>
        <w:tc>
          <w:tcPr>
            <w:tcW w:w="1134" w:type="dxa"/>
            <w:tcMar>
              <w:top w:w="0" w:type="dxa"/>
              <w:left w:w="108" w:type="dxa"/>
              <w:bottom w:w="0" w:type="dxa"/>
              <w:right w:w="108" w:type="dxa"/>
            </w:tcMar>
            <w:vAlign w:val="center"/>
          </w:tcPr>
          <w:p w14:paraId="62DA419B"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111269E2" w14:textId="38F1604E" w:rsidR="00C05B92" w:rsidRPr="00744486" w:rsidRDefault="00C05B92" w:rsidP="00744486">
            <w:pPr>
              <w:autoSpaceDN/>
              <w:spacing w:after="60" w:line="360" w:lineRule="auto"/>
              <w:textAlignment w:val="auto"/>
              <w:rPr>
                <w:rFonts w:ascii="Times New Roman" w:hAnsi="Times New Roman"/>
                <w:sz w:val="20"/>
                <w:szCs w:val="20"/>
                <w:lang w:eastAsia="zh-CN"/>
              </w:rPr>
            </w:pPr>
            <w:r w:rsidRPr="009335EA">
              <w:rPr>
                <w:rFonts w:ascii="Times New Roman" w:hAnsi="Times New Roman"/>
                <w:sz w:val="20"/>
                <w:szCs w:val="20"/>
              </w:rPr>
              <w:t>Moduł Szyfrowania zapewnia zgodność z wymogami RODO odnośnie do szyfrowania danych.</w:t>
            </w:r>
          </w:p>
        </w:tc>
        <w:tc>
          <w:tcPr>
            <w:tcW w:w="1134" w:type="dxa"/>
          </w:tcPr>
          <w:p w14:paraId="0A74CA23"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3D7B5BAF"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7619BD2B" w14:textId="77777777" w:rsidTr="00C05B92">
        <w:trPr>
          <w:trHeight w:val="567"/>
        </w:trPr>
        <w:tc>
          <w:tcPr>
            <w:tcW w:w="1134" w:type="dxa"/>
            <w:tcMar>
              <w:top w:w="0" w:type="dxa"/>
              <w:left w:w="108" w:type="dxa"/>
              <w:bottom w:w="0" w:type="dxa"/>
              <w:right w:w="108" w:type="dxa"/>
            </w:tcMar>
            <w:vAlign w:val="center"/>
          </w:tcPr>
          <w:p w14:paraId="01E2316B"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3E57E29B" w14:textId="10CC6115" w:rsidR="00C05B92" w:rsidRPr="00744486" w:rsidRDefault="00C05B92" w:rsidP="00744486">
            <w:pPr>
              <w:autoSpaceDN/>
              <w:spacing w:after="60" w:line="360" w:lineRule="auto"/>
              <w:textAlignment w:val="auto"/>
              <w:rPr>
                <w:rFonts w:ascii="Times New Roman" w:hAnsi="Times New Roman"/>
                <w:sz w:val="20"/>
                <w:szCs w:val="20"/>
                <w:lang w:eastAsia="zh-CN"/>
              </w:rPr>
            </w:pPr>
            <w:r w:rsidRPr="009335EA">
              <w:rPr>
                <w:rFonts w:ascii="Times New Roman" w:hAnsi="Times New Roman"/>
                <w:sz w:val="20"/>
                <w:szCs w:val="20"/>
              </w:rPr>
              <w:t>Rozwiązanie nie wymaga dodatkowego klienta, czy serwera zarządzającego do obsługi modułu szyfrowania.</w:t>
            </w:r>
          </w:p>
        </w:tc>
        <w:tc>
          <w:tcPr>
            <w:tcW w:w="1134" w:type="dxa"/>
          </w:tcPr>
          <w:p w14:paraId="4C9D1C04"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424898C6"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5ED9D989" w14:textId="77777777" w:rsidTr="00C05B92">
        <w:trPr>
          <w:trHeight w:val="567"/>
        </w:trPr>
        <w:tc>
          <w:tcPr>
            <w:tcW w:w="1134" w:type="dxa"/>
            <w:tcMar>
              <w:top w:w="0" w:type="dxa"/>
              <w:left w:w="108" w:type="dxa"/>
              <w:bottom w:w="0" w:type="dxa"/>
              <w:right w:w="108" w:type="dxa"/>
            </w:tcMar>
            <w:vAlign w:val="center"/>
          </w:tcPr>
          <w:p w14:paraId="547B0146"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0DECAE94" w14:textId="77777777" w:rsidR="00C05B92" w:rsidRPr="009335EA" w:rsidRDefault="00C05B92" w:rsidP="00B1728A">
            <w:pPr>
              <w:autoSpaceDN/>
              <w:spacing w:after="60" w:line="360" w:lineRule="auto"/>
              <w:textAlignment w:val="auto"/>
              <w:rPr>
                <w:rFonts w:ascii="Times New Roman" w:hAnsi="Times New Roman"/>
                <w:sz w:val="20"/>
                <w:szCs w:val="20"/>
                <w:lang w:eastAsia="zh-CN"/>
              </w:rPr>
            </w:pPr>
            <w:r w:rsidRPr="009335EA">
              <w:rPr>
                <w:rFonts w:ascii="Times New Roman" w:hAnsi="Times New Roman"/>
                <w:sz w:val="20"/>
                <w:szCs w:val="20"/>
                <w:lang w:eastAsia="zh-CN"/>
              </w:rPr>
              <w:t>Administrator ma możliwość ustawienia, czy system szyfrujący ma pytać o hasło w momencie uruchomienia systemu operacyjnego, jeśli aktywny jest moduł TPM</w:t>
            </w:r>
          </w:p>
        </w:tc>
        <w:tc>
          <w:tcPr>
            <w:tcW w:w="1134" w:type="dxa"/>
          </w:tcPr>
          <w:p w14:paraId="4BF21691"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2158985D"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336B232F" w14:textId="77777777" w:rsidTr="00C05B92">
        <w:trPr>
          <w:trHeight w:val="567"/>
        </w:trPr>
        <w:tc>
          <w:tcPr>
            <w:tcW w:w="1134" w:type="dxa"/>
            <w:tcMar>
              <w:top w:w="0" w:type="dxa"/>
              <w:left w:w="108" w:type="dxa"/>
              <w:bottom w:w="0" w:type="dxa"/>
              <w:right w:w="108" w:type="dxa"/>
            </w:tcMar>
            <w:vAlign w:val="center"/>
          </w:tcPr>
          <w:p w14:paraId="667B4DFC"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236BA7FF" w14:textId="77777777" w:rsidR="00C05B92" w:rsidRPr="009335EA" w:rsidRDefault="00C05B92" w:rsidP="00B1728A">
            <w:pPr>
              <w:autoSpaceDN/>
              <w:spacing w:after="60" w:line="360" w:lineRule="auto"/>
              <w:textAlignment w:val="auto"/>
              <w:rPr>
                <w:rFonts w:ascii="Times New Roman" w:hAnsi="Times New Roman"/>
                <w:sz w:val="20"/>
                <w:szCs w:val="20"/>
                <w:lang w:eastAsia="zh-CN"/>
              </w:rPr>
            </w:pPr>
            <w:r w:rsidRPr="009335EA">
              <w:rPr>
                <w:rFonts w:ascii="Times New Roman" w:hAnsi="Times New Roman"/>
                <w:sz w:val="20"/>
                <w:szCs w:val="20"/>
                <w:lang w:eastAsia="zh-CN"/>
              </w:rPr>
              <w:t>System automatycznie zaimportuje klucz odzyskiwania do konsoli po instalacji oprogramowania z modułem szyfrowania.</w:t>
            </w:r>
          </w:p>
        </w:tc>
        <w:tc>
          <w:tcPr>
            <w:tcW w:w="1134" w:type="dxa"/>
          </w:tcPr>
          <w:p w14:paraId="7418A73E"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70D4EBE8"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24ED8A7E" w14:textId="77777777" w:rsidTr="00C05B92">
        <w:trPr>
          <w:trHeight w:val="567"/>
        </w:trPr>
        <w:tc>
          <w:tcPr>
            <w:tcW w:w="1134" w:type="dxa"/>
            <w:tcMar>
              <w:top w:w="0" w:type="dxa"/>
              <w:left w:w="108" w:type="dxa"/>
              <w:bottom w:w="0" w:type="dxa"/>
              <w:right w:w="108" w:type="dxa"/>
            </w:tcMar>
            <w:vAlign w:val="center"/>
          </w:tcPr>
          <w:p w14:paraId="30319E50"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7A932D8A" w14:textId="77777777" w:rsidR="00C05B92" w:rsidRPr="009335EA" w:rsidRDefault="00C05B92" w:rsidP="00B1728A">
            <w:pPr>
              <w:autoSpaceDN/>
              <w:spacing w:after="60" w:line="360" w:lineRule="auto"/>
              <w:textAlignment w:val="auto"/>
              <w:rPr>
                <w:rFonts w:ascii="Times New Roman" w:hAnsi="Times New Roman"/>
                <w:sz w:val="20"/>
                <w:szCs w:val="20"/>
                <w:lang w:eastAsia="zh-CN"/>
              </w:rPr>
            </w:pPr>
            <w:r w:rsidRPr="009335EA">
              <w:rPr>
                <w:rFonts w:ascii="Times New Roman" w:hAnsi="Times New Roman"/>
                <w:sz w:val="20"/>
                <w:szCs w:val="20"/>
                <w:lang w:eastAsia="zh-CN"/>
              </w:rPr>
              <w:t>Możliwość dodania wyjątków od szyfrowania dla dysków innych niż systemowe.</w:t>
            </w:r>
          </w:p>
        </w:tc>
        <w:tc>
          <w:tcPr>
            <w:tcW w:w="1134" w:type="dxa"/>
          </w:tcPr>
          <w:p w14:paraId="7B46F619"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6C5C1DBB"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742795E2" w14:textId="77777777" w:rsidTr="00C05B92">
        <w:trPr>
          <w:trHeight w:val="567"/>
        </w:trPr>
        <w:tc>
          <w:tcPr>
            <w:tcW w:w="1134" w:type="dxa"/>
            <w:tcMar>
              <w:top w:w="0" w:type="dxa"/>
              <w:left w:w="108" w:type="dxa"/>
              <w:bottom w:w="0" w:type="dxa"/>
              <w:right w:w="108" w:type="dxa"/>
            </w:tcMar>
            <w:vAlign w:val="center"/>
          </w:tcPr>
          <w:p w14:paraId="47E6CB7B"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tcPr>
          <w:p w14:paraId="66485C9A" w14:textId="6B9F7941" w:rsidR="00C05B92" w:rsidRPr="00744486" w:rsidRDefault="00C05B92" w:rsidP="00744486">
            <w:pPr>
              <w:autoSpaceDN/>
              <w:spacing w:after="60" w:line="360" w:lineRule="auto"/>
              <w:textAlignment w:val="auto"/>
              <w:rPr>
                <w:rFonts w:ascii="Times New Roman" w:hAnsi="Times New Roman"/>
                <w:sz w:val="20"/>
                <w:szCs w:val="20"/>
                <w:lang w:eastAsia="zh-CN"/>
              </w:rPr>
            </w:pPr>
            <w:r w:rsidRPr="009335EA">
              <w:rPr>
                <w:rFonts w:ascii="Times New Roman" w:hAnsi="Times New Roman"/>
                <w:sz w:val="20"/>
                <w:szCs w:val="20"/>
              </w:rPr>
              <w:t>Liczba licencji jest zależna od ilości systemów operacyjnych, nie od ilości dysków na punkcie końcowym.</w:t>
            </w:r>
          </w:p>
        </w:tc>
        <w:tc>
          <w:tcPr>
            <w:tcW w:w="1134" w:type="dxa"/>
          </w:tcPr>
          <w:p w14:paraId="011566AD" w14:textId="77777777" w:rsidR="00C05B92" w:rsidRPr="009335EA" w:rsidRDefault="00C05B92" w:rsidP="00B1728A">
            <w:pPr>
              <w:spacing w:before="60" w:after="60"/>
              <w:jc w:val="center"/>
              <w:rPr>
                <w:rFonts w:ascii="Times New Roman" w:hAnsi="Times New Roman"/>
                <w:color w:val="000000"/>
                <w:sz w:val="20"/>
                <w:szCs w:val="20"/>
              </w:rPr>
            </w:pPr>
            <w:r w:rsidRPr="009335EA">
              <w:rPr>
                <w:rFonts w:ascii="Times New Roman" w:hAnsi="Times New Roman"/>
                <w:color w:val="000000" w:themeColor="text1"/>
                <w:sz w:val="20"/>
                <w:szCs w:val="20"/>
              </w:rPr>
              <w:t>Tak</w:t>
            </w:r>
          </w:p>
        </w:tc>
        <w:tc>
          <w:tcPr>
            <w:tcW w:w="4320" w:type="dxa"/>
          </w:tcPr>
          <w:p w14:paraId="2D10AF73"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r w:rsidR="00C05B92" w:rsidRPr="009335EA" w14:paraId="4A3AE32C" w14:textId="77777777" w:rsidTr="00C05B92">
        <w:trPr>
          <w:trHeight w:val="567"/>
        </w:trPr>
        <w:tc>
          <w:tcPr>
            <w:tcW w:w="1134" w:type="dxa"/>
            <w:tcMar>
              <w:top w:w="0" w:type="dxa"/>
              <w:left w:w="108" w:type="dxa"/>
              <w:bottom w:w="0" w:type="dxa"/>
              <w:right w:w="108" w:type="dxa"/>
            </w:tcMar>
            <w:vAlign w:val="center"/>
          </w:tcPr>
          <w:p w14:paraId="2DADF2E8" w14:textId="77777777" w:rsidR="00C05B92" w:rsidRPr="009335EA" w:rsidRDefault="00C05B92" w:rsidP="00C05B92">
            <w:pPr>
              <w:pStyle w:val="Akapitzlist"/>
              <w:numPr>
                <w:ilvl w:val="0"/>
                <w:numId w:val="70"/>
              </w:numPr>
              <w:spacing w:after="0"/>
              <w:jc w:val="center"/>
              <w:rPr>
                <w:rFonts w:ascii="Times New Roman" w:hAnsi="Times New Roman"/>
                <w:color w:val="000000" w:themeColor="text1"/>
                <w:sz w:val="20"/>
                <w:szCs w:val="20"/>
              </w:rPr>
            </w:pPr>
          </w:p>
        </w:tc>
        <w:tc>
          <w:tcPr>
            <w:tcW w:w="3969" w:type="dxa"/>
            <w:tcMar>
              <w:top w:w="0" w:type="dxa"/>
              <w:left w:w="108" w:type="dxa"/>
              <w:bottom w:w="0" w:type="dxa"/>
              <w:right w:w="108" w:type="dxa"/>
            </w:tcMar>
            <w:vAlign w:val="center"/>
          </w:tcPr>
          <w:p w14:paraId="054C6A74" w14:textId="77777777" w:rsidR="00C05B92" w:rsidRPr="009335EA" w:rsidRDefault="00C05B92" w:rsidP="00B1728A">
            <w:pPr>
              <w:spacing w:after="60"/>
              <w:ind w:right="-285"/>
              <w:rPr>
                <w:rFonts w:ascii="Times New Roman" w:hAnsi="Times New Roman"/>
                <w:b/>
                <w:bCs/>
                <w:color w:val="000000" w:themeColor="text1"/>
                <w:kern w:val="2"/>
                <w:sz w:val="20"/>
                <w:szCs w:val="20"/>
                <w:lang w:eastAsia="ar-SA" w:bidi="hi-IN"/>
              </w:rPr>
            </w:pPr>
            <w:r w:rsidRPr="009335EA">
              <w:rPr>
                <w:rFonts w:ascii="Times New Roman" w:hAnsi="Times New Roman"/>
                <w:b/>
                <w:bCs/>
                <w:color w:val="000000" w:themeColor="text1"/>
                <w:kern w:val="2"/>
                <w:sz w:val="20"/>
                <w:szCs w:val="20"/>
                <w:lang w:eastAsia="ar-SA" w:bidi="hi-IN"/>
              </w:rPr>
              <w:t>Wspierane systemy operacyjne</w:t>
            </w:r>
          </w:p>
          <w:p w14:paraId="149F8384" w14:textId="77777777" w:rsidR="00C05B92" w:rsidRPr="009335EA" w:rsidRDefault="00C05B92" w:rsidP="00B1728A">
            <w:pPr>
              <w:spacing w:after="60"/>
              <w:ind w:right="-285"/>
              <w:rPr>
                <w:rFonts w:ascii="Times New Roman" w:hAnsi="Times New Roman"/>
                <w:b/>
                <w:bCs/>
                <w:color w:val="000000" w:themeColor="text1"/>
                <w:kern w:val="2"/>
                <w:sz w:val="20"/>
                <w:szCs w:val="20"/>
                <w:lang w:eastAsia="ar-SA" w:bidi="hi-IN"/>
              </w:rPr>
            </w:pPr>
            <w:r w:rsidRPr="009335EA">
              <w:rPr>
                <w:rFonts w:ascii="Times New Roman" w:hAnsi="Times New Roman"/>
                <w:b/>
                <w:bCs/>
                <w:color w:val="000000" w:themeColor="text1"/>
                <w:kern w:val="2"/>
                <w:sz w:val="20"/>
                <w:szCs w:val="20"/>
                <w:lang w:eastAsia="ar-SA" w:bidi="hi-IN"/>
              </w:rPr>
              <w:t>System Operacyjny Windows:</w:t>
            </w:r>
          </w:p>
          <w:p w14:paraId="7926C2E2" w14:textId="77777777" w:rsidR="00C05B92" w:rsidRPr="009335EA" w:rsidRDefault="00C05B92" w:rsidP="00B1728A">
            <w:pPr>
              <w:spacing w:after="60"/>
              <w:ind w:right="-285"/>
              <w:rPr>
                <w:rFonts w:ascii="Times New Roman" w:hAnsi="Times New Roman"/>
                <w:b/>
                <w:bCs/>
                <w:color w:val="000000" w:themeColor="text1"/>
                <w:kern w:val="2"/>
                <w:sz w:val="20"/>
                <w:szCs w:val="20"/>
                <w:u w:val="single"/>
                <w:lang w:eastAsia="ar-SA" w:bidi="hi-IN"/>
              </w:rPr>
            </w:pPr>
            <w:r w:rsidRPr="009335EA">
              <w:rPr>
                <w:rFonts w:ascii="Times New Roman" w:hAnsi="Times New Roman"/>
                <w:b/>
                <w:bCs/>
                <w:color w:val="000000" w:themeColor="text1"/>
                <w:kern w:val="2"/>
                <w:sz w:val="20"/>
                <w:szCs w:val="20"/>
                <w:u w:val="single"/>
                <w:lang w:eastAsia="ar-SA" w:bidi="hi-IN"/>
              </w:rPr>
              <w:t>Systemy Operacyjne Komputerów</w:t>
            </w:r>
          </w:p>
          <w:p w14:paraId="66E74641" w14:textId="77777777" w:rsidR="00C05B92" w:rsidRPr="009335EA" w:rsidRDefault="00C05B92" w:rsidP="00C05B92">
            <w:pPr>
              <w:pStyle w:val="NormalnyWeb"/>
              <w:numPr>
                <w:ilvl w:val="0"/>
                <w:numId w:val="44"/>
              </w:numPr>
              <w:shd w:val="clear" w:color="auto" w:fill="FFFFFF"/>
              <w:rPr>
                <w:color w:val="000000" w:themeColor="text1"/>
                <w:sz w:val="20"/>
                <w:szCs w:val="20"/>
              </w:rPr>
            </w:pPr>
            <w:r w:rsidRPr="009335EA">
              <w:rPr>
                <w:color w:val="000000" w:themeColor="text1"/>
                <w:sz w:val="20"/>
                <w:szCs w:val="20"/>
              </w:rPr>
              <w:t xml:space="preserve">Windows 11 </w:t>
            </w:r>
            <w:proofErr w:type="spellStart"/>
            <w:r w:rsidRPr="009335EA">
              <w:rPr>
                <w:color w:val="000000" w:themeColor="text1"/>
                <w:sz w:val="20"/>
                <w:szCs w:val="20"/>
              </w:rPr>
              <w:t>October</w:t>
            </w:r>
            <w:proofErr w:type="spellEnd"/>
            <w:r w:rsidRPr="009335EA">
              <w:rPr>
                <w:color w:val="000000" w:themeColor="text1"/>
                <w:sz w:val="20"/>
                <w:szCs w:val="20"/>
              </w:rPr>
              <w:t xml:space="preserve"> 2024 Update (24H2)</w:t>
            </w:r>
          </w:p>
          <w:p w14:paraId="517F2B24" w14:textId="77777777" w:rsidR="00C05B92" w:rsidRPr="009335EA" w:rsidRDefault="00C05B92" w:rsidP="00C05B92">
            <w:pPr>
              <w:pStyle w:val="NormalnyWeb"/>
              <w:numPr>
                <w:ilvl w:val="0"/>
                <w:numId w:val="44"/>
              </w:numPr>
              <w:shd w:val="clear" w:color="auto" w:fill="FFFFFF"/>
              <w:rPr>
                <w:color w:val="000000" w:themeColor="text1"/>
                <w:sz w:val="20"/>
                <w:szCs w:val="20"/>
              </w:rPr>
            </w:pPr>
            <w:r w:rsidRPr="009335EA">
              <w:rPr>
                <w:color w:val="000000" w:themeColor="text1"/>
                <w:sz w:val="20"/>
                <w:szCs w:val="20"/>
              </w:rPr>
              <w:t xml:space="preserve">Windows 11 </w:t>
            </w:r>
            <w:proofErr w:type="spellStart"/>
            <w:r w:rsidRPr="009335EA">
              <w:rPr>
                <w:color w:val="000000" w:themeColor="text1"/>
                <w:sz w:val="20"/>
                <w:szCs w:val="20"/>
              </w:rPr>
              <w:t>October</w:t>
            </w:r>
            <w:proofErr w:type="spellEnd"/>
            <w:r w:rsidRPr="009335EA">
              <w:rPr>
                <w:color w:val="000000" w:themeColor="text1"/>
                <w:sz w:val="20"/>
                <w:szCs w:val="20"/>
              </w:rPr>
              <w:t xml:space="preserve"> 2023 Update (23h2)</w:t>
            </w:r>
          </w:p>
          <w:p w14:paraId="16A6E3C4" w14:textId="77777777" w:rsidR="00C05B92" w:rsidRPr="009335EA" w:rsidRDefault="00C05B92" w:rsidP="00C05B92">
            <w:pPr>
              <w:pStyle w:val="NormalnyWeb"/>
              <w:numPr>
                <w:ilvl w:val="0"/>
                <w:numId w:val="44"/>
              </w:numPr>
              <w:shd w:val="clear" w:color="auto" w:fill="FFFFFF"/>
              <w:rPr>
                <w:color w:val="000000" w:themeColor="text1"/>
                <w:sz w:val="20"/>
                <w:szCs w:val="20"/>
              </w:rPr>
            </w:pPr>
            <w:r w:rsidRPr="009335EA">
              <w:rPr>
                <w:color w:val="000000" w:themeColor="text1"/>
                <w:sz w:val="20"/>
                <w:szCs w:val="20"/>
              </w:rPr>
              <w:t xml:space="preserve">Windows 10 </w:t>
            </w:r>
            <w:proofErr w:type="spellStart"/>
            <w:r w:rsidRPr="009335EA">
              <w:rPr>
                <w:color w:val="000000" w:themeColor="text1"/>
                <w:sz w:val="20"/>
                <w:szCs w:val="20"/>
              </w:rPr>
              <w:t>November</w:t>
            </w:r>
            <w:proofErr w:type="spellEnd"/>
            <w:r w:rsidRPr="009335EA">
              <w:rPr>
                <w:color w:val="000000" w:themeColor="text1"/>
                <w:sz w:val="20"/>
                <w:szCs w:val="20"/>
              </w:rPr>
              <w:t xml:space="preserve"> 2022 Update (22H2)</w:t>
            </w:r>
          </w:p>
          <w:p w14:paraId="1B7C87F5" w14:textId="77777777" w:rsidR="00C05B92" w:rsidRPr="009335EA" w:rsidRDefault="00C05B92" w:rsidP="00C05B92">
            <w:pPr>
              <w:pStyle w:val="NormalnyWeb"/>
              <w:numPr>
                <w:ilvl w:val="0"/>
                <w:numId w:val="44"/>
              </w:numPr>
              <w:shd w:val="clear" w:color="auto" w:fill="FFFFFF"/>
              <w:spacing w:before="0" w:beforeAutospacing="0" w:after="0" w:afterAutospacing="0"/>
              <w:rPr>
                <w:color w:val="000000" w:themeColor="text1"/>
                <w:sz w:val="20"/>
                <w:szCs w:val="20"/>
              </w:rPr>
            </w:pPr>
            <w:r w:rsidRPr="009335EA">
              <w:rPr>
                <w:color w:val="000000" w:themeColor="text1"/>
                <w:sz w:val="20"/>
                <w:szCs w:val="20"/>
              </w:rPr>
              <w:t xml:space="preserve">Windows 11 </w:t>
            </w:r>
            <w:proofErr w:type="spellStart"/>
            <w:r w:rsidRPr="009335EA">
              <w:rPr>
                <w:color w:val="000000" w:themeColor="text1"/>
                <w:sz w:val="20"/>
                <w:szCs w:val="20"/>
              </w:rPr>
              <w:t>September</w:t>
            </w:r>
            <w:proofErr w:type="spellEnd"/>
            <w:r w:rsidRPr="009335EA">
              <w:rPr>
                <w:color w:val="000000" w:themeColor="text1"/>
                <w:sz w:val="20"/>
                <w:szCs w:val="20"/>
              </w:rPr>
              <w:t xml:space="preserve"> 2022 Update (22H2)</w:t>
            </w:r>
          </w:p>
          <w:p w14:paraId="13788CDC" w14:textId="77777777" w:rsidR="00C05B92" w:rsidRPr="009335EA" w:rsidRDefault="00C05B92" w:rsidP="00C05B92">
            <w:pPr>
              <w:pStyle w:val="NormalnyWeb"/>
              <w:numPr>
                <w:ilvl w:val="0"/>
                <w:numId w:val="44"/>
              </w:numPr>
              <w:shd w:val="clear" w:color="auto" w:fill="FFFFFF"/>
              <w:spacing w:before="0" w:beforeAutospacing="0" w:after="0" w:afterAutospacing="0"/>
              <w:rPr>
                <w:color w:val="000000" w:themeColor="text1"/>
                <w:sz w:val="20"/>
                <w:szCs w:val="20"/>
              </w:rPr>
            </w:pPr>
            <w:r w:rsidRPr="009335EA">
              <w:rPr>
                <w:color w:val="000000" w:themeColor="text1"/>
                <w:sz w:val="20"/>
                <w:szCs w:val="20"/>
              </w:rPr>
              <w:t>Windows 11 (</w:t>
            </w:r>
            <w:proofErr w:type="spellStart"/>
            <w:r w:rsidRPr="009335EA">
              <w:rPr>
                <w:color w:val="000000" w:themeColor="text1"/>
                <w:sz w:val="20"/>
                <w:szCs w:val="20"/>
              </w:rPr>
              <w:t>initial</w:t>
            </w:r>
            <w:proofErr w:type="spellEnd"/>
            <w:r w:rsidRPr="009335EA">
              <w:rPr>
                <w:color w:val="000000" w:themeColor="text1"/>
                <w:sz w:val="20"/>
                <w:szCs w:val="20"/>
              </w:rPr>
              <w:t xml:space="preserve"> </w:t>
            </w:r>
            <w:proofErr w:type="spellStart"/>
            <w:r w:rsidRPr="009335EA">
              <w:rPr>
                <w:color w:val="000000" w:themeColor="text1"/>
                <w:sz w:val="20"/>
                <w:szCs w:val="20"/>
              </w:rPr>
              <w:t>release</w:t>
            </w:r>
            <w:proofErr w:type="spellEnd"/>
            <w:r w:rsidRPr="009335EA">
              <w:rPr>
                <w:color w:val="000000" w:themeColor="text1"/>
                <w:sz w:val="20"/>
                <w:szCs w:val="20"/>
              </w:rPr>
              <w:t>)</w:t>
            </w:r>
          </w:p>
          <w:p w14:paraId="12C09902" w14:textId="77777777" w:rsidR="00C05B92" w:rsidRPr="009335EA" w:rsidRDefault="00C05B92" w:rsidP="00C05B92">
            <w:pPr>
              <w:pStyle w:val="NormalnyWeb"/>
              <w:numPr>
                <w:ilvl w:val="0"/>
                <w:numId w:val="44"/>
              </w:numPr>
              <w:shd w:val="clear" w:color="auto" w:fill="FFFFFF"/>
              <w:spacing w:before="0" w:beforeAutospacing="0" w:after="0" w:afterAutospacing="0"/>
              <w:rPr>
                <w:color w:val="000000" w:themeColor="text1"/>
                <w:sz w:val="20"/>
                <w:szCs w:val="20"/>
              </w:rPr>
            </w:pPr>
            <w:r w:rsidRPr="009335EA">
              <w:rPr>
                <w:color w:val="000000" w:themeColor="text1"/>
                <w:sz w:val="20"/>
                <w:szCs w:val="20"/>
              </w:rPr>
              <w:t xml:space="preserve">Windows 10 </w:t>
            </w:r>
            <w:proofErr w:type="spellStart"/>
            <w:r w:rsidRPr="009335EA">
              <w:rPr>
                <w:color w:val="000000" w:themeColor="text1"/>
                <w:sz w:val="20"/>
                <w:szCs w:val="20"/>
              </w:rPr>
              <w:t>November</w:t>
            </w:r>
            <w:proofErr w:type="spellEnd"/>
            <w:r w:rsidRPr="009335EA">
              <w:rPr>
                <w:color w:val="000000" w:themeColor="text1"/>
                <w:sz w:val="20"/>
                <w:szCs w:val="20"/>
              </w:rPr>
              <w:t xml:space="preserve"> 2021 Update (21H2)</w:t>
            </w:r>
          </w:p>
          <w:p w14:paraId="01BAA757" w14:textId="77777777" w:rsidR="00C05B92" w:rsidRPr="009335EA" w:rsidRDefault="00C05B92" w:rsidP="00C05B92">
            <w:pPr>
              <w:pStyle w:val="NormalnyWeb"/>
              <w:numPr>
                <w:ilvl w:val="0"/>
                <w:numId w:val="44"/>
              </w:numPr>
              <w:shd w:val="clear" w:color="auto" w:fill="FFFFFF"/>
              <w:spacing w:before="0" w:beforeAutospacing="0" w:after="0" w:afterAutospacing="0"/>
              <w:rPr>
                <w:color w:val="000000" w:themeColor="text1"/>
                <w:sz w:val="20"/>
                <w:szCs w:val="20"/>
              </w:rPr>
            </w:pPr>
            <w:r w:rsidRPr="009335EA">
              <w:rPr>
                <w:color w:val="000000" w:themeColor="text1"/>
                <w:sz w:val="20"/>
                <w:szCs w:val="20"/>
              </w:rPr>
              <w:t>Windows 10 May 2021 Update (21H1)</w:t>
            </w:r>
          </w:p>
          <w:p w14:paraId="70B25E43" w14:textId="77777777" w:rsidR="00C05B92" w:rsidRPr="009335EA" w:rsidRDefault="00C05B92" w:rsidP="00C05B92">
            <w:pPr>
              <w:pStyle w:val="NormalnyWeb"/>
              <w:numPr>
                <w:ilvl w:val="0"/>
                <w:numId w:val="44"/>
              </w:numPr>
              <w:shd w:val="clear" w:color="auto" w:fill="FFFFFF"/>
              <w:spacing w:before="0" w:beforeAutospacing="0" w:after="0" w:afterAutospacing="0"/>
              <w:rPr>
                <w:color w:val="000000" w:themeColor="text1"/>
                <w:sz w:val="20"/>
                <w:szCs w:val="20"/>
              </w:rPr>
            </w:pPr>
            <w:r w:rsidRPr="009335EA">
              <w:rPr>
                <w:color w:val="000000" w:themeColor="text1"/>
                <w:sz w:val="20"/>
                <w:szCs w:val="20"/>
              </w:rPr>
              <w:t xml:space="preserve">Windows 10 </w:t>
            </w:r>
            <w:proofErr w:type="spellStart"/>
            <w:r w:rsidRPr="009335EA">
              <w:rPr>
                <w:color w:val="000000" w:themeColor="text1"/>
                <w:sz w:val="20"/>
                <w:szCs w:val="20"/>
              </w:rPr>
              <w:t>October</w:t>
            </w:r>
            <w:proofErr w:type="spellEnd"/>
            <w:r w:rsidRPr="009335EA">
              <w:rPr>
                <w:color w:val="000000" w:themeColor="text1"/>
                <w:sz w:val="20"/>
                <w:szCs w:val="20"/>
              </w:rPr>
              <w:t xml:space="preserve"> 2020 Update (20H2)</w:t>
            </w:r>
          </w:p>
          <w:p w14:paraId="05D73040" w14:textId="77777777" w:rsidR="00C05B92" w:rsidRPr="009335EA" w:rsidRDefault="00C05B92" w:rsidP="00C05B92">
            <w:pPr>
              <w:pStyle w:val="NormalnyWeb"/>
              <w:numPr>
                <w:ilvl w:val="0"/>
                <w:numId w:val="44"/>
              </w:numPr>
              <w:shd w:val="clear" w:color="auto" w:fill="FFFFFF"/>
              <w:spacing w:before="0" w:beforeAutospacing="0" w:after="0" w:afterAutospacing="0"/>
              <w:rPr>
                <w:color w:val="000000" w:themeColor="text1"/>
                <w:sz w:val="20"/>
                <w:szCs w:val="20"/>
              </w:rPr>
            </w:pPr>
            <w:r w:rsidRPr="009335EA">
              <w:rPr>
                <w:color w:val="000000" w:themeColor="text1"/>
                <w:sz w:val="20"/>
                <w:szCs w:val="20"/>
              </w:rPr>
              <w:t>Windows 10 May 2020 Update (20H1)</w:t>
            </w:r>
          </w:p>
          <w:p w14:paraId="2B62ADB1" w14:textId="77777777" w:rsidR="00C05B92" w:rsidRPr="009335EA" w:rsidRDefault="00C05B92" w:rsidP="00C05B92">
            <w:pPr>
              <w:pStyle w:val="NormalnyWeb"/>
              <w:numPr>
                <w:ilvl w:val="0"/>
                <w:numId w:val="44"/>
              </w:numPr>
              <w:shd w:val="clear" w:color="auto" w:fill="FFFFFF"/>
              <w:spacing w:before="0" w:beforeAutospacing="0" w:after="0" w:afterAutospacing="0"/>
              <w:rPr>
                <w:color w:val="000000" w:themeColor="text1"/>
                <w:sz w:val="20"/>
                <w:szCs w:val="20"/>
              </w:rPr>
            </w:pPr>
            <w:r w:rsidRPr="009335EA">
              <w:rPr>
                <w:color w:val="000000" w:themeColor="text1"/>
                <w:sz w:val="20"/>
                <w:szCs w:val="20"/>
              </w:rPr>
              <w:t>Windows 10 May 2019 Update (19H1)</w:t>
            </w:r>
          </w:p>
          <w:p w14:paraId="03AE19C0" w14:textId="77777777" w:rsidR="00C05B92" w:rsidRPr="009335EA" w:rsidRDefault="00C05B92" w:rsidP="00C05B92">
            <w:pPr>
              <w:pStyle w:val="NormalnyWeb"/>
              <w:numPr>
                <w:ilvl w:val="0"/>
                <w:numId w:val="44"/>
              </w:numPr>
              <w:shd w:val="clear" w:color="auto" w:fill="FFFFFF"/>
              <w:spacing w:before="0" w:beforeAutospacing="0" w:after="0" w:afterAutospacing="0"/>
              <w:rPr>
                <w:color w:val="000000" w:themeColor="text1"/>
                <w:sz w:val="20"/>
                <w:szCs w:val="20"/>
              </w:rPr>
            </w:pPr>
            <w:r w:rsidRPr="009335EA">
              <w:rPr>
                <w:color w:val="000000" w:themeColor="text1"/>
                <w:sz w:val="20"/>
                <w:szCs w:val="20"/>
              </w:rPr>
              <w:t xml:space="preserve">Windows 10 </w:t>
            </w:r>
            <w:proofErr w:type="spellStart"/>
            <w:r w:rsidRPr="009335EA">
              <w:rPr>
                <w:color w:val="000000" w:themeColor="text1"/>
                <w:sz w:val="20"/>
                <w:szCs w:val="20"/>
              </w:rPr>
              <w:t>October</w:t>
            </w:r>
            <w:proofErr w:type="spellEnd"/>
            <w:r w:rsidRPr="009335EA">
              <w:rPr>
                <w:color w:val="000000" w:themeColor="text1"/>
                <w:sz w:val="20"/>
                <w:szCs w:val="20"/>
              </w:rPr>
              <w:t xml:space="preserve"> 2018 Update (</w:t>
            </w:r>
            <w:proofErr w:type="spellStart"/>
            <w:r w:rsidRPr="009335EA">
              <w:rPr>
                <w:color w:val="000000" w:themeColor="text1"/>
                <w:sz w:val="20"/>
                <w:szCs w:val="20"/>
              </w:rPr>
              <w:t>Redstone</w:t>
            </w:r>
            <w:proofErr w:type="spellEnd"/>
            <w:r w:rsidRPr="009335EA">
              <w:rPr>
                <w:color w:val="000000" w:themeColor="text1"/>
                <w:sz w:val="20"/>
                <w:szCs w:val="20"/>
              </w:rPr>
              <w:t xml:space="preserve"> 5)</w:t>
            </w:r>
          </w:p>
          <w:p w14:paraId="491E81F0" w14:textId="77777777" w:rsidR="00C05B92" w:rsidRPr="009335EA" w:rsidRDefault="00C05B92" w:rsidP="00C05B92">
            <w:pPr>
              <w:pStyle w:val="NormalnyWeb"/>
              <w:numPr>
                <w:ilvl w:val="0"/>
                <w:numId w:val="44"/>
              </w:numPr>
              <w:shd w:val="clear" w:color="auto" w:fill="FFFFFF"/>
              <w:spacing w:before="0" w:beforeAutospacing="0" w:after="0" w:afterAutospacing="0"/>
              <w:rPr>
                <w:color w:val="000000" w:themeColor="text1"/>
                <w:sz w:val="20"/>
                <w:szCs w:val="20"/>
              </w:rPr>
            </w:pPr>
            <w:r w:rsidRPr="009335EA">
              <w:rPr>
                <w:color w:val="000000" w:themeColor="text1"/>
                <w:sz w:val="20"/>
                <w:szCs w:val="20"/>
              </w:rPr>
              <w:t xml:space="preserve">Windows 10 </w:t>
            </w:r>
            <w:proofErr w:type="spellStart"/>
            <w:r w:rsidRPr="009335EA">
              <w:rPr>
                <w:color w:val="000000" w:themeColor="text1"/>
                <w:sz w:val="20"/>
                <w:szCs w:val="20"/>
              </w:rPr>
              <w:t>April</w:t>
            </w:r>
            <w:proofErr w:type="spellEnd"/>
            <w:r w:rsidRPr="009335EA">
              <w:rPr>
                <w:color w:val="000000" w:themeColor="text1"/>
                <w:sz w:val="20"/>
                <w:szCs w:val="20"/>
              </w:rPr>
              <w:t xml:space="preserve"> 2018 Update (</w:t>
            </w:r>
            <w:proofErr w:type="spellStart"/>
            <w:r w:rsidRPr="009335EA">
              <w:rPr>
                <w:color w:val="000000" w:themeColor="text1"/>
                <w:sz w:val="20"/>
                <w:szCs w:val="20"/>
              </w:rPr>
              <w:t>Redstone</w:t>
            </w:r>
            <w:proofErr w:type="spellEnd"/>
            <w:r w:rsidRPr="009335EA">
              <w:rPr>
                <w:color w:val="000000" w:themeColor="text1"/>
                <w:sz w:val="20"/>
                <w:szCs w:val="20"/>
              </w:rPr>
              <w:t xml:space="preserve"> 4)</w:t>
            </w:r>
          </w:p>
          <w:p w14:paraId="326BADF4" w14:textId="77777777" w:rsidR="00C05B92" w:rsidRPr="009335EA" w:rsidRDefault="00C05B92" w:rsidP="00C05B92">
            <w:pPr>
              <w:pStyle w:val="NormalnyWeb"/>
              <w:numPr>
                <w:ilvl w:val="0"/>
                <w:numId w:val="44"/>
              </w:numPr>
              <w:shd w:val="clear" w:color="auto" w:fill="FFFFFF"/>
              <w:spacing w:before="0" w:beforeAutospacing="0" w:after="0" w:afterAutospacing="0"/>
              <w:rPr>
                <w:color w:val="000000" w:themeColor="text1"/>
                <w:sz w:val="20"/>
                <w:szCs w:val="20"/>
                <w:lang w:val="en-US"/>
              </w:rPr>
            </w:pPr>
            <w:r w:rsidRPr="009335EA">
              <w:rPr>
                <w:color w:val="000000" w:themeColor="text1"/>
                <w:sz w:val="20"/>
                <w:szCs w:val="20"/>
                <w:lang w:val="en-US"/>
              </w:rPr>
              <w:t>Windows 10 Fall Creators Update (Redstone 3)</w:t>
            </w:r>
          </w:p>
          <w:p w14:paraId="67FD3458" w14:textId="77777777" w:rsidR="00C05B92" w:rsidRPr="009335EA" w:rsidRDefault="00C05B92" w:rsidP="00C05B92">
            <w:pPr>
              <w:pStyle w:val="NormalnyWeb"/>
              <w:numPr>
                <w:ilvl w:val="0"/>
                <w:numId w:val="44"/>
              </w:numPr>
              <w:shd w:val="clear" w:color="auto" w:fill="FFFFFF"/>
              <w:spacing w:before="0" w:beforeAutospacing="0" w:after="0" w:afterAutospacing="0"/>
              <w:rPr>
                <w:color w:val="000000" w:themeColor="text1"/>
                <w:sz w:val="20"/>
                <w:szCs w:val="20"/>
              </w:rPr>
            </w:pPr>
            <w:r w:rsidRPr="009335EA">
              <w:rPr>
                <w:color w:val="000000" w:themeColor="text1"/>
                <w:sz w:val="20"/>
                <w:szCs w:val="20"/>
              </w:rPr>
              <w:t xml:space="preserve">Windows 10 </w:t>
            </w:r>
            <w:proofErr w:type="spellStart"/>
            <w:r w:rsidRPr="009335EA">
              <w:rPr>
                <w:color w:val="000000" w:themeColor="text1"/>
                <w:sz w:val="20"/>
                <w:szCs w:val="20"/>
              </w:rPr>
              <w:t>Creators</w:t>
            </w:r>
            <w:proofErr w:type="spellEnd"/>
            <w:r w:rsidRPr="009335EA">
              <w:rPr>
                <w:color w:val="000000" w:themeColor="text1"/>
                <w:sz w:val="20"/>
                <w:szCs w:val="20"/>
              </w:rPr>
              <w:t xml:space="preserve"> Update (</w:t>
            </w:r>
            <w:proofErr w:type="spellStart"/>
            <w:r w:rsidRPr="009335EA">
              <w:rPr>
                <w:color w:val="000000" w:themeColor="text1"/>
                <w:sz w:val="20"/>
                <w:szCs w:val="20"/>
              </w:rPr>
              <w:t>Redstone</w:t>
            </w:r>
            <w:proofErr w:type="spellEnd"/>
            <w:r w:rsidRPr="009335EA">
              <w:rPr>
                <w:color w:val="000000" w:themeColor="text1"/>
                <w:sz w:val="20"/>
                <w:szCs w:val="20"/>
              </w:rPr>
              <w:t xml:space="preserve"> 2)</w:t>
            </w:r>
          </w:p>
          <w:p w14:paraId="77CDF17A" w14:textId="77777777" w:rsidR="00C05B92" w:rsidRPr="009335EA" w:rsidRDefault="00C05B92" w:rsidP="00C05B92">
            <w:pPr>
              <w:pStyle w:val="NormalnyWeb"/>
              <w:numPr>
                <w:ilvl w:val="0"/>
                <w:numId w:val="44"/>
              </w:numPr>
              <w:shd w:val="clear" w:color="auto" w:fill="FFFFFF"/>
              <w:spacing w:before="0" w:beforeAutospacing="0" w:after="0" w:afterAutospacing="0"/>
              <w:rPr>
                <w:color w:val="000000" w:themeColor="text1"/>
                <w:sz w:val="20"/>
                <w:szCs w:val="20"/>
              </w:rPr>
            </w:pPr>
            <w:r w:rsidRPr="009335EA">
              <w:rPr>
                <w:color w:val="000000" w:themeColor="text1"/>
                <w:sz w:val="20"/>
                <w:szCs w:val="20"/>
              </w:rPr>
              <w:t>Windows 10 Anniversary Update (</w:t>
            </w:r>
            <w:proofErr w:type="spellStart"/>
            <w:r w:rsidRPr="009335EA">
              <w:rPr>
                <w:color w:val="000000" w:themeColor="text1"/>
                <w:sz w:val="20"/>
                <w:szCs w:val="20"/>
              </w:rPr>
              <w:t>Redstone</w:t>
            </w:r>
            <w:proofErr w:type="spellEnd"/>
            <w:r w:rsidRPr="009335EA">
              <w:rPr>
                <w:color w:val="000000" w:themeColor="text1"/>
                <w:sz w:val="20"/>
                <w:szCs w:val="20"/>
              </w:rPr>
              <w:t xml:space="preserve"> 1)</w:t>
            </w:r>
          </w:p>
          <w:p w14:paraId="32B5C989" w14:textId="77777777" w:rsidR="00C05B92" w:rsidRPr="009335EA" w:rsidRDefault="00C05B92" w:rsidP="00C05B92">
            <w:pPr>
              <w:pStyle w:val="NormalnyWeb"/>
              <w:numPr>
                <w:ilvl w:val="0"/>
                <w:numId w:val="44"/>
              </w:numPr>
              <w:shd w:val="clear" w:color="auto" w:fill="FFFFFF"/>
              <w:spacing w:before="0" w:beforeAutospacing="0" w:after="0" w:afterAutospacing="0"/>
              <w:rPr>
                <w:color w:val="000000" w:themeColor="text1"/>
                <w:sz w:val="20"/>
                <w:szCs w:val="20"/>
              </w:rPr>
            </w:pPr>
            <w:r w:rsidRPr="009335EA">
              <w:rPr>
                <w:color w:val="000000" w:themeColor="text1"/>
                <w:sz w:val="20"/>
                <w:szCs w:val="20"/>
              </w:rPr>
              <w:t xml:space="preserve">Windows 10 </w:t>
            </w:r>
            <w:proofErr w:type="spellStart"/>
            <w:r w:rsidRPr="009335EA">
              <w:rPr>
                <w:color w:val="000000" w:themeColor="text1"/>
                <w:sz w:val="20"/>
                <w:szCs w:val="20"/>
              </w:rPr>
              <w:t>November</w:t>
            </w:r>
            <w:proofErr w:type="spellEnd"/>
            <w:r w:rsidRPr="009335EA">
              <w:rPr>
                <w:color w:val="000000" w:themeColor="text1"/>
                <w:sz w:val="20"/>
                <w:szCs w:val="20"/>
              </w:rPr>
              <w:t xml:space="preserve"> Update (</w:t>
            </w:r>
            <w:proofErr w:type="spellStart"/>
            <w:r w:rsidRPr="009335EA">
              <w:rPr>
                <w:color w:val="000000" w:themeColor="text1"/>
                <w:sz w:val="20"/>
                <w:szCs w:val="20"/>
              </w:rPr>
              <w:t>Threshold</w:t>
            </w:r>
            <w:proofErr w:type="spellEnd"/>
            <w:r w:rsidRPr="009335EA">
              <w:rPr>
                <w:color w:val="000000" w:themeColor="text1"/>
                <w:sz w:val="20"/>
                <w:szCs w:val="20"/>
              </w:rPr>
              <w:t xml:space="preserve"> 2)</w:t>
            </w:r>
          </w:p>
          <w:p w14:paraId="03015C1F" w14:textId="77777777" w:rsidR="00C05B92" w:rsidRPr="009335EA" w:rsidRDefault="00C05B92" w:rsidP="00C05B92">
            <w:pPr>
              <w:pStyle w:val="NormalnyWeb"/>
              <w:numPr>
                <w:ilvl w:val="0"/>
                <w:numId w:val="44"/>
              </w:numPr>
              <w:shd w:val="clear" w:color="auto" w:fill="FFFFFF"/>
              <w:spacing w:before="0" w:beforeAutospacing="0" w:after="0" w:afterAutospacing="0"/>
              <w:rPr>
                <w:color w:val="000000" w:themeColor="text1"/>
                <w:sz w:val="20"/>
                <w:szCs w:val="20"/>
              </w:rPr>
            </w:pPr>
            <w:r w:rsidRPr="009335EA">
              <w:rPr>
                <w:color w:val="000000" w:themeColor="text1"/>
                <w:sz w:val="20"/>
                <w:szCs w:val="20"/>
              </w:rPr>
              <w:t>Windows 10 (</w:t>
            </w:r>
            <w:proofErr w:type="spellStart"/>
            <w:r w:rsidRPr="009335EA">
              <w:rPr>
                <w:color w:val="000000" w:themeColor="text1"/>
                <w:sz w:val="20"/>
                <w:szCs w:val="20"/>
              </w:rPr>
              <w:t>initial</w:t>
            </w:r>
            <w:proofErr w:type="spellEnd"/>
            <w:r w:rsidRPr="009335EA">
              <w:rPr>
                <w:color w:val="000000" w:themeColor="text1"/>
                <w:sz w:val="20"/>
                <w:szCs w:val="20"/>
              </w:rPr>
              <w:t xml:space="preserve"> </w:t>
            </w:r>
            <w:proofErr w:type="spellStart"/>
            <w:r w:rsidRPr="009335EA">
              <w:rPr>
                <w:color w:val="000000" w:themeColor="text1"/>
                <w:sz w:val="20"/>
                <w:szCs w:val="20"/>
              </w:rPr>
              <w:t>release</w:t>
            </w:r>
            <w:proofErr w:type="spellEnd"/>
            <w:r w:rsidRPr="009335EA">
              <w:rPr>
                <w:color w:val="000000" w:themeColor="text1"/>
                <w:sz w:val="20"/>
                <w:szCs w:val="20"/>
              </w:rPr>
              <w:t>)</w:t>
            </w:r>
          </w:p>
          <w:p w14:paraId="069160AC" w14:textId="2FAAF4A2" w:rsidR="00C05B92" w:rsidRPr="009335EA" w:rsidRDefault="00C05B92" w:rsidP="00EB673A">
            <w:pPr>
              <w:rPr>
                <w:rFonts w:ascii="Times New Roman" w:hAnsi="Times New Roman"/>
                <w:color w:val="000000" w:themeColor="text1"/>
                <w:kern w:val="2"/>
                <w:sz w:val="20"/>
                <w:szCs w:val="20"/>
                <w:u w:val="single"/>
                <w:lang w:eastAsia="ar-SA" w:bidi="hi-IN"/>
              </w:rPr>
            </w:pPr>
            <w:r w:rsidRPr="009335EA">
              <w:rPr>
                <w:rFonts w:ascii="Times New Roman" w:hAnsi="Times New Roman"/>
                <w:color w:val="000000" w:themeColor="text1"/>
                <w:sz w:val="20"/>
                <w:szCs w:val="20"/>
              </w:rPr>
              <w:br w:type="page"/>
            </w:r>
            <w:r w:rsidRPr="009335EA">
              <w:rPr>
                <w:rFonts w:ascii="Times New Roman" w:hAnsi="Times New Roman"/>
                <w:color w:val="000000" w:themeColor="text1"/>
                <w:kern w:val="2"/>
                <w:sz w:val="20"/>
                <w:szCs w:val="20"/>
                <w:u w:val="single"/>
                <w:lang w:eastAsia="ar-SA" w:bidi="hi-IN"/>
              </w:rPr>
              <w:t>Windows Tablet oraz systemy wbudowane</w:t>
            </w:r>
          </w:p>
          <w:p w14:paraId="49BE88B2" w14:textId="77777777" w:rsidR="00C05B92" w:rsidRPr="00EB673A" w:rsidRDefault="00C05B92" w:rsidP="00B1728A">
            <w:pPr>
              <w:spacing w:after="60"/>
              <w:ind w:left="709" w:right="-285"/>
              <w:rPr>
                <w:rFonts w:ascii="Times New Roman" w:hAnsi="Times New Roman"/>
                <w:color w:val="000000" w:themeColor="text1"/>
                <w:kern w:val="2"/>
                <w:sz w:val="20"/>
                <w:szCs w:val="20"/>
                <w:lang w:val="en-US" w:eastAsia="ar-SA" w:bidi="hi-IN"/>
              </w:rPr>
            </w:pPr>
            <w:r w:rsidRPr="00EB673A">
              <w:rPr>
                <w:rFonts w:ascii="Times New Roman" w:hAnsi="Times New Roman"/>
                <w:color w:val="000000" w:themeColor="text1"/>
                <w:kern w:val="2"/>
                <w:sz w:val="20"/>
                <w:szCs w:val="20"/>
                <w:lang w:val="en-US" w:eastAsia="ar-SA" w:bidi="hi-IN"/>
              </w:rPr>
              <w:lastRenderedPageBreak/>
              <w:t>Windows 10 IoT Enterprise</w:t>
            </w:r>
          </w:p>
          <w:p w14:paraId="5E8BE61B" w14:textId="77777777" w:rsidR="00C05B92" w:rsidRPr="00EB673A" w:rsidRDefault="00C05B92" w:rsidP="00B1728A">
            <w:pPr>
              <w:spacing w:after="60"/>
              <w:ind w:right="-285"/>
              <w:rPr>
                <w:rFonts w:ascii="Times New Roman" w:hAnsi="Times New Roman"/>
                <w:color w:val="000000" w:themeColor="text1"/>
                <w:kern w:val="2"/>
                <w:sz w:val="20"/>
                <w:szCs w:val="20"/>
                <w:u w:val="single"/>
                <w:lang w:val="en-US" w:eastAsia="ar-SA" w:bidi="hi-IN"/>
              </w:rPr>
            </w:pPr>
            <w:r w:rsidRPr="00EB673A">
              <w:rPr>
                <w:rFonts w:ascii="Times New Roman" w:hAnsi="Times New Roman"/>
                <w:color w:val="000000" w:themeColor="text1"/>
                <w:kern w:val="2"/>
                <w:sz w:val="20"/>
                <w:szCs w:val="20"/>
                <w:u w:val="single"/>
                <w:lang w:val="en-US" w:eastAsia="ar-SA" w:bidi="hi-IN"/>
              </w:rPr>
              <w:t>Windows ARM64 desktop</w:t>
            </w:r>
          </w:p>
          <w:p w14:paraId="10907D1E" w14:textId="77777777" w:rsidR="00C05B92" w:rsidRPr="00EB673A" w:rsidRDefault="00C05B92" w:rsidP="00B1728A">
            <w:pPr>
              <w:spacing w:after="60"/>
              <w:ind w:left="720" w:right="-285"/>
              <w:rPr>
                <w:rFonts w:ascii="Times New Roman" w:hAnsi="Times New Roman"/>
                <w:color w:val="000000" w:themeColor="text1"/>
                <w:kern w:val="2"/>
                <w:sz w:val="20"/>
                <w:szCs w:val="20"/>
                <w:lang w:val="en-US" w:eastAsia="ar-SA" w:bidi="hi-IN"/>
              </w:rPr>
            </w:pPr>
            <w:r w:rsidRPr="00EB673A">
              <w:rPr>
                <w:rFonts w:ascii="Times New Roman" w:hAnsi="Times New Roman"/>
                <w:color w:val="000000" w:themeColor="text1"/>
                <w:kern w:val="2"/>
                <w:sz w:val="20"/>
                <w:szCs w:val="20"/>
                <w:lang w:val="en-US" w:eastAsia="ar-SA" w:bidi="hi-IN"/>
              </w:rPr>
              <w:t>Windows 11 October 2024 Update (24H2)</w:t>
            </w:r>
          </w:p>
          <w:p w14:paraId="121CABB6" w14:textId="77777777" w:rsidR="00C05B92" w:rsidRPr="00EB673A" w:rsidRDefault="00C05B92" w:rsidP="00B1728A">
            <w:pPr>
              <w:spacing w:after="60"/>
              <w:ind w:left="720" w:right="-285"/>
              <w:rPr>
                <w:rFonts w:ascii="Times New Roman" w:hAnsi="Times New Roman"/>
                <w:color w:val="000000" w:themeColor="text1"/>
                <w:kern w:val="2"/>
                <w:sz w:val="20"/>
                <w:szCs w:val="20"/>
                <w:lang w:val="en-US" w:eastAsia="ar-SA" w:bidi="hi-IN"/>
              </w:rPr>
            </w:pPr>
            <w:r w:rsidRPr="00EB673A">
              <w:rPr>
                <w:rFonts w:ascii="Times New Roman" w:hAnsi="Times New Roman"/>
                <w:color w:val="000000" w:themeColor="text1"/>
                <w:kern w:val="2"/>
                <w:sz w:val="20"/>
                <w:szCs w:val="20"/>
                <w:lang w:val="en-US" w:eastAsia="ar-SA" w:bidi="hi-IN"/>
              </w:rPr>
              <w:t>Windows 10 November 2022 Update (22H2)</w:t>
            </w:r>
          </w:p>
          <w:p w14:paraId="70F4275A" w14:textId="77777777" w:rsidR="00C05B92" w:rsidRPr="00EB673A" w:rsidRDefault="00C05B92" w:rsidP="00B1728A">
            <w:pPr>
              <w:spacing w:after="60"/>
              <w:ind w:left="720" w:right="-285"/>
              <w:rPr>
                <w:rFonts w:ascii="Times New Roman" w:hAnsi="Times New Roman"/>
                <w:color w:val="000000" w:themeColor="text1"/>
                <w:kern w:val="2"/>
                <w:sz w:val="20"/>
                <w:szCs w:val="20"/>
                <w:lang w:val="en-US" w:eastAsia="ar-SA" w:bidi="hi-IN"/>
              </w:rPr>
            </w:pPr>
            <w:r w:rsidRPr="00EB673A">
              <w:rPr>
                <w:rFonts w:ascii="Times New Roman" w:hAnsi="Times New Roman"/>
                <w:color w:val="000000" w:themeColor="text1"/>
                <w:kern w:val="2"/>
                <w:sz w:val="20"/>
                <w:szCs w:val="20"/>
                <w:lang w:val="en-US" w:eastAsia="ar-SA" w:bidi="hi-IN"/>
              </w:rPr>
              <w:t>Windows 11 September 2022 Update (22h2)</w:t>
            </w:r>
          </w:p>
          <w:p w14:paraId="61969769" w14:textId="77777777" w:rsidR="00C05B92" w:rsidRPr="00EB673A" w:rsidRDefault="00C05B92" w:rsidP="00B1728A">
            <w:pPr>
              <w:spacing w:after="60"/>
              <w:ind w:left="720" w:right="-285"/>
              <w:rPr>
                <w:rFonts w:ascii="Times New Roman" w:hAnsi="Times New Roman"/>
                <w:color w:val="000000" w:themeColor="text1"/>
                <w:kern w:val="2"/>
                <w:sz w:val="20"/>
                <w:szCs w:val="20"/>
                <w:lang w:val="en-US" w:eastAsia="ar-SA" w:bidi="hi-IN"/>
              </w:rPr>
            </w:pPr>
            <w:r w:rsidRPr="00EB673A">
              <w:rPr>
                <w:rFonts w:ascii="Times New Roman" w:hAnsi="Times New Roman"/>
                <w:color w:val="000000" w:themeColor="text1"/>
                <w:kern w:val="2"/>
                <w:sz w:val="20"/>
                <w:szCs w:val="20"/>
                <w:lang w:val="en-US" w:eastAsia="ar-SA" w:bidi="hi-IN"/>
              </w:rPr>
              <w:t>Windows 10 November 2021 Update (21H2)</w:t>
            </w:r>
          </w:p>
          <w:p w14:paraId="2D2D0E63" w14:textId="77777777" w:rsidR="00C05B92" w:rsidRPr="00EB673A" w:rsidRDefault="00C05B92" w:rsidP="00B1728A">
            <w:pPr>
              <w:spacing w:after="60"/>
              <w:ind w:right="-285"/>
              <w:rPr>
                <w:rFonts w:ascii="Times New Roman" w:hAnsi="Times New Roman"/>
                <w:color w:val="000000" w:themeColor="text1"/>
                <w:kern w:val="2"/>
                <w:sz w:val="20"/>
                <w:szCs w:val="20"/>
                <w:u w:val="single"/>
                <w:lang w:val="en-US" w:eastAsia="ar-SA" w:bidi="hi-IN"/>
              </w:rPr>
            </w:pPr>
            <w:proofErr w:type="spellStart"/>
            <w:r w:rsidRPr="00EB673A">
              <w:rPr>
                <w:rFonts w:ascii="Times New Roman" w:hAnsi="Times New Roman"/>
                <w:color w:val="000000" w:themeColor="text1"/>
                <w:kern w:val="2"/>
                <w:sz w:val="20"/>
                <w:szCs w:val="20"/>
                <w:u w:val="single"/>
                <w:lang w:val="en-US" w:eastAsia="ar-SA" w:bidi="hi-IN"/>
              </w:rPr>
              <w:t>Systemy</w:t>
            </w:r>
            <w:proofErr w:type="spellEnd"/>
            <w:r w:rsidRPr="00EB673A">
              <w:rPr>
                <w:rFonts w:ascii="Times New Roman" w:hAnsi="Times New Roman"/>
                <w:color w:val="000000" w:themeColor="text1"/>
                <w:kern w:val="2"/>
                <w:sz w:val="20"/>
                <w:szCs w:val="20"/>
                <w:u w:val="single"/>
                <w:lang w:val="en-US" w:eastAsia="ar-SA" w:bidi="hi-IN"/>
              </w:rPr>
              <w:t xml:space="preserve"> </w:t>
            </w:r>
            <w:proofErr w:type="spellStart"/>
            <w:r w:rsidRPr="00EB673A">
              <w:rPr>
                <w:rFonts w:ascii="Times New Roman" w:hAnsi="Times New Roman"/>
                <w:color w:val="000000" w:themeColor="text1"/>
                <w:kern w:val="2"/>
                <w:sz w:val="20"/>
                <w:szCs w:val="20"/>
                <w:u w:val="single"/>
                <w:lang w:val="en-US" w:eastAsia="ar-SA" w:bidi="hi-IN"/>
              </w:rPr>
              <w:t>operacyjne</w:t>
            </w:r>
            <w:proofErr w:type="spellEnd"/>
            <w:r w:rsidRPr="00EB673A">
              <w:rPr>
                <w:rFonts w:ascii="Times New Roman" w:hAnsi="Times New Roman"/>
                <w:color w:val="000000" w:themeColor="text1"/>
                <w:kern w:val="2"/>
                <w:sz w:val="20"/>
                <w:szCs w:val="20"/>
                <w:u w:val="single"/>
                <w:lang w:val="en-US" w:eastAsia="ar-SA" w:bidi="hi-IN"/>
              </w:rPr>
              <w:t xml:space="preserve"> </w:t>
            </w:r>
            <w:proofErr w:type="spellStart"/>
            <w:r w:rsidRPr="00EB673A">
              <w:rPr>
                <w:rFonts w:ascii="Times New Roman" w:hAnsi="Times New Roman"/>
                <w:color w:val="000000" w:themeColor="text1"/>
                <w:kern w:val="2"/>
                <w:sz w:val="20"/>
                <w:szCs w:val="20"/>
                <w:u w:val="single"/>
                <w:lang w:val="en-US" w:eastAsia="ar-SA" w:bidi="hi-IN"/>
              </w:rPr>
              <w:t>serwera</w:t>
            </w:r>
            <w:proofErr w:type="spellEnd"/>
          </w:p>
          <w:p w14:paraId="3AB4267F" w14:textId="77777777" w:rsidR="00C05B92" w:rsidRPr="00EB673A" w:rsidRDefault="00C05B92" w:rsidP="00B1728A">
            <w:pPr>
              <w:spacing w:after="60"/>
              <w:ind w:left="709" w:right="-285"/>
              <w:rPr>
                <w:rFonts w:ascii="Times New Roman" w:eastAsia="Times New Roman" w:hAnsi="Times New Roman"/>
                <w:kern w:val="2"/>
                <w:sz w:val="20"/>
                <w:szCs w:val="20"/>
                <w:lang w:val="en-US" w:eastAsia="ar-SA" w:bidi="hi-IN"/>
              </w:rPr>
            </w:pPr>
            <w:r w:rsidRPr="00EB673A">
              <w:rPr>
                <w:rFonts w:ascii="Times New Roman" w:eastAsia="Times New Roman" w:hAnsi="Times New Roman"/>
                <w:kern w:val="2"/>
                <w:sz w:val="20"/>
                <w:szCs w:val="20"/>
                <w:lang w:val="en-US" w:eastAsia="ar-SA" w:bidi="hi-IN"/>
              </w:rPr>
              <w:t>Windows Server 2025 64x</w:t>
            </w:r>
          </w:p>
          <w:p w14:paraId="2C35A4E3" w14:textId="77777777" w:rsidR="00C05B92" w:rsidRPr="00EB673A" w:rsidRDefault="00C05B92" w:rsidP="00B1728A">
            <w:pPr>
              <w:spacing w:after="60"/>
              <w:ind w:left="709" w:right="-285"/>
              <w:rPr>
                <w:rFonts w:ascii="Times New Roman" w:eastAsia="Times New Roman" w:hAnsi="Times New Roman"/>
                <w:color w:val="000000" w:themeColor="text1"/>
                <w:kern w:val="2"/>
                <w:sz w:val="20"/>
                <w:szCs w:val="20"/>
                <w:lang w:val="en-US" w:eastAsia="ar-SA" w:bidi="hi-IN"/>
              </w:rPr>
            </w:pPr>
            <w:r w:rsidRPr="00EB673A">
              <w:rPr>
                <w:rFonts w:ascii="Times New Roman" w:eastAsia="Times New Roman" w:hAnsi="Times New Roman"/>
                <w:color w:val="000000" w:themeColor="text1"/>
                <w:kern w:val="2"/>
                <w:sz w:val="20"/>
                <w:szCs w:val="20"/>
                <w:lang w:val="en-US" w:eastAsia="ar-SA" w:bidi="hi-IN"/>
              </w:rPr>
              <w:t>Windows Server 2022 Core</w:t>
            </w:r>
          </w:p>
          <w:p w14:paraId="21036EA2" w14:textId="77777777" w:rsidR="00C05B92" w:rsidRPr="00EB673A" w:rsidRDefault="00C05B92" w:rsidP="00B1728A">
            <w:pPr>
              <w:spacing w:after="60"/>
              <w:ind w:left="709" w:right="-285"/>
              <w:rPr>
                <w:rFonts w:ascii="Times New Roman" w:eastAsia="Times New Roman" w:hAnsi="Times New Roman"/>
                <w:color w:val="000000" w:themeColor="text1"/>
                <w:kern w:val="2"/>
                <w:sz w:val="20"/>
                <w:szCs w:val="20"/>
                <w:lang w:val="en-US" w:eastAsia="ar-SA" w:bidi="hi-IN"/>
              </w:rPr>
            </w:pPr>
            <w:r w:rsidRPr="00EB673A">
              <w:rPr>
                <w:rFonts w:ascii="Times New Roman" w:eastAsia="Times New Roman" w:hAnsi="Times New Roman"/>
                <w:color w:val="000000" w:themeColor="text1"/>
                <w:kern w:val="2"/>
                <w:sz w:val="20"/>
                <w:szCs w:val="20"/>
                <w:lang w:val="en-US" w:eastAsia="ar-SA" w:bidi="hi-IN"/>
              </w:rPr>
              <w:t>Windows Server 2022</w:t>
            </w:r>
          </w:p>
          <w:p w14:paraId="1BB81259" w14:textId="77777777" w:rsidR="00C05B92" w:rsidRPr="00EB673A" w:rsidRDefault="00C05B92" w:rsidP="00B1728A">
            <w:pPr>
              <w:spacing w:after="60"/>
              <w:ind w:left="709" w:right="-285"/>
              <w:rPr>
                <w:rFonts w:ascii="Times New Roman" w:eastAsia="Times New Roman" w:hAnsi="Times New Roman"/>
                <w:color w:val="000000" w:themeColor="text1"/>
                <w:kern w:val="2"/>
                <w:sz w:val="20"/>
                <w:szCs w:val="20"/>
                <w:lang w:val="en-US" w:eastAsia="ar-SA" w:bidi="hi-IN"/>
              </w:rPr>
            </w:pPr>
            <w:r w:rsidRPr="00EB673A">
              <w:rPr>
                <w:rFonts w:ascii="Times New Roman" w:eastAsia="Times New Roman" w:hAnsi="Times New Roman"/>
                <w:color w:val="000000" w:themeColor="text1"/>
                <w:kern w:val="2"/>
                <w:sz w:val="20"/>
                <w:szCs w:val="20"/>
                <w:lang w:val="en-US" w:eastAsia="ar-SA" w:bidi="hi-IN"/>
              </w:rPr>
              <w:t>Windows Server 2019 Core</w:t>
            </w:r>
          </w:p>
          <w:p w14:paraId="7FA49D78" w14:textId="77777777" w:rsidR="00C05B92" w:rsidRPr="00EB673A" w:rsidRDefault="00C05B92" w:rsidP="00B1728A">
            <w:pPr>
              <w:spacing w:after="60"/>
              <w:ind w:left="709" w:right="-285"/>
              <w:rPr>
                <w:rFonts w:ascii="Times New Roman" w:eastAsia="Times New Roman" w:hAnsi="Times New Roman"/>
                <w:color w:val="000000" w:themeColor="text1"/>
                <w:kern w:val="2"/>
                <w:sz w:val="20"/>
                <w:szCs w:val="20"/>
                <w:lang w:val="en-US" w:eastAsia="ar-SA" w:bidi="hi-IN"/>
              </w:rPr>
            </w:pPr>
            <w:r w:rsidRPr="00EB673A">
              <w:rPr>
                <w:rFonts w:ascii="Times New Roman" w:eastAsia="Times New Roman" w:hAnsi="Times New Roman"/>
                <w:color w:val="000000" w:themeColor="text1"/>
                <w:kern w:val="2"/>
                <w:sz w:val="20"/>
                <w:szCs w:val="20"/>
                <w:lang w:val="en-US" w:eastAsia="ar-SA" w:bidi="hi-IN"/>
              </w:rPr>
              <w:t>Windows Server 2019</w:t>
            </w:r>
          </w:p>
          <w:p w14:paraId="693A0D30" w14:textId="77777777" w:rsidR="00C05B92" w:rsidRPr="00EB673A" w:rsidRDefault="00C05B92" w:rsidP="00B1728A">
            <w:pPr>
              <w:spacing w:after="60"/>
              <w:ind w:left="709" w:right="-285"/>
              <w:rPr>
                <w:rFonts w:ascii="Times New Roman" w:eastAsia="Times New Roman" w:hAnsi="Times New Roman"/>
                <w:color w:val="000000" w:themeColor="text1"/>
                <w:kern w:val="2"/>
                <w:sz w:val="20"/>
                <w:szCs w:val="20"/>
                <w:lang w:val="en-US" w:eastAsia="ar-SA" w:bidi="hi-IN"/>
              </w:rPr>
            </w:pPr>
            <w:r w:rsidRPr="00EB673A">
              <w:rPr>
                <w:rFonts w:ascii="Times New Roman" w:eastAsia="Times New Roman" w:hAnsi="Times New Roman"/>
                <w:color w:val="000000" w:themeColor="text1"/>
                <w:kern w:val="2"/>
                <w:sz w:val="20"/>
                <w:szCs w:val="20"/>
                <w:lang w:val="en-US" w:eastAsia="ar-SA" w:bidi="hi-IN"/>
              </w:rPr>
              <w:t>Windows Server 2016</w:t>
            </w:r>
          </w:p>
          <w:p w14:paraId="7318C95E" w14:textId="77777777" w:rsidR="00C05B92" w:rsidRPr="00EB673A" w:rsidRDefault="00C05B92" w:rsidP="00B1728A">
            <w:pPr>
              <w:spacing w:after="60"/>
              <w:ind w:left="709" w:right="-285"/>
              <w:rPr>
                <w:rFonts w:ascii="Times New Roman" w:eastAsia="Times New Roman" w:hAnsi="Times New Roman"/>
                <w:color w:val="000000" w:themeColor="text1"/>
                <w:kern w:val="2"/>
                <w:sz w:val="20"/>
                <w:szCs w:val="20"/>
                <w:lang w:val="en-US" w:eastAsia="ar-SA" w:bidi="hi-IN"/>
              </w:rPr>
            </w:pPr>
            <w:r w:rsidRPr="00EB673A">
              <w:rPr>
                <w:rFonts w:ascii="Times New Roman" w:eastAsia="Times New Roman" w:hAnsi="Times New Roman"/>
                <w:color w:val="000000" w:themeColor="text1"/>
                <w:kern w:val="2"/>
                <w:sz w:val="20"/>
                <w:szCs w:val="20"/>
                <w:lang w:val="en-US" w:eastAsia="ar-SA" w:bidi="hi-IN"/>
              </w:rPr>
              <w:t>Windows Server 2016 Core</w:t>
            </w:r>
          </w:p>
          <w:p w14:paraId="022B268A" w14:textId="77777777" w:rsidR="00C05B92" w:rsidRPr="00C05B92" w:rsidRDefault="00C05B92" w:rsidP="00B1728A">
            <w:pPr>
              <w:spacing w:after="60"/>
              <w:ind w:right="-285"/>
              <w:rPr>
                <w:rFonts w:ascii="Times New Roman" w:hAnsi="Times New Roman"/>
                <w:color w:val="000000" w:themeColor="text1"/>
                <w:kern w:val="2"/>
                <w:sz w:val="20"/>
                <w:szCs w:val="20"/>
                <w:u w:val="single"/>
                <w:lang w:eastAsia="ar-SA" w:bidi="hi-IN"/>
              </w:rPr>
            </w:pPr>
            <w:r w:rsidRPr="00C05B92">
              <w:rPr>
                <w:rFonts w:ascii="Times New Roman" w:hAnsi="Times New Roman"/>
                <w:color w:val="000000" w:themeColor="text1"/>
                <w:kern w:val="2"/>
                <w:sz w:val="20"/>
                <w:szCs w:val="20"/>
                <w:u w:val="single"/>
                <w:lang w:eastAsia="ar-SA" w:bidi="hi-IN"/>
              </w:rPr>
              <w:t xml:space="preserve">Systemy Operacyjne Linux i wersja </w:t>
            </w:r>
            <w:proofErr w:type="spellStart"/>
            <w:r w:rsidRPr="00C05B92">
              <w:rPr>
                <w:rFonts w:ascii="Times New Roman" w:hAnsi="Times New Roman"/>
                <w:color w:val="000000" w:themeColor="text1"/>
                <w:kern w:val="2"/>
                <w:sz w:val="20"/>
                <w:szCs w:val="20"/>
                <w:u w:val="single"/>
                <w:lang w:eastAsia="ar-SA" w:bidi="hi-IN"/>
              </w:rPr>
              <w:t>kernel</w:t>
            </w:r>
            <w:proofErr w:type="spellEnd"/>
          </w:p>
          <w:p w14:paraId="545F9C6C" w14:textId="77777777" w:rsidR="00C05B92" w:rsidRPr="009335EA" w:rsidRDefault="00C05B92" w:rsidP="00B1728A">
            <w:pPr>
              <w:spacing w:after="60" w:line="252" w:lineRule="auto"/>
              <w:ind w:left="709"/>
              <w:rPr>
                <w:rFonts w:ascii="Times New Roman" w:hAnsi="Times New Roman"/>
                <w:color w:val="000000" w:themeColor="text1"/>
                <w:kern w:val="2"/>
                <w:sz w:val="20"/>
                <w:szCs w:val="20"/>
                <w:lang w:val="en-US" w:eastAsia="ar-SA" w:bidi="hi-IN"/>
              </w:rPr>
            </w:pPr>
            <w:proofErr w:type="spellStart"/>
            <w:r w:rsidRPr="009335EA">
              <w:rPr>
                <w:rFonts w:ascii="Times New Roman" w:hAnsi="Times New Roman"/>
                <w:color w:val="000000" w:themeColor="text1"/>
                <w:kern w:val="2"/>
                <w:sz w:val="20"/>
                <w:szCs w:val="20"/>
                <w:lang w:val="en-US" w:eastAsia="ar-SA" w:bidi="hi-IN"/>
              </w:rPr>
              <w:t>Oparte</w:t>
            </w:r>
            <w:proofErr w:type="spellEnd"/>
            <w:r w:rsidRPr="009335EA">
              <w:rPr>
                <w:rFonts w:ascii="Times New Roman" w:hAnsi="Times New Roman"/>
                <w:color w:val="000000" w:themeColor="text1"/>
                <w:kern w:val="2"/>
                <w:sz w:val="20"/>
                <w:szCs w:val="20"/>
                <w:lang w:val="en-US" w:eastAsia="ar-SA" w:bidi="hi-IN"/>
              </w:rPr>
              <w:t xml:space="preserve"> o RPM</w:t>
            </w:r>
          </w:p>
          <w:p w14:paraId="7E321FEE"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RHEL 7.x - 3.10.0 (build 957) 64-bit</w:t>
            </w:r>
          </w:p>
          <w:p w14:paraId="63FFF9F3"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RHEL 8.x - 4.18.0 64-bit</w:t>
            </w:r>
          </w:p>
          <w:p w14:paraId="6E24CF4B"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RHEL 9.x - 5.14.0 64-bit</w:t>
            </w:r>
          </w:p>
          <w:p w14:paraId="15315F4B"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Oracle Linux 7.x (UEK) - 4.18.0 64-bit</w:t>
            </w:r>
          </w:p>
          <w:p w14:paraId="22217B38"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Oracle Linux 7.x (RHCK) - 3.10.0 build 957 64-bit</w:t>
            </w:r>
          </w:p>
          <w:p w14:paraId="7980C4F1"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Oracle Linux 8.x (UEK) - 5.4.17 / 5.15.0 64-bit</w:t>
            </w:r>
          </w:p>
          <w:p w14:paraId="5C105B31"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Oracle Linux 8.x (RHCK) – 4.18.0 64-bit</w:t>
            </w:r>
          </w:p>
          <w:p w14:paraId="7A875A90"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Oracle Linux 9.x (UEK) – 5.15.0 64-bit</w:t>
            </w:r>
          </w:p>
          <w:p w14:paraId="35AA3881"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Oracle Linux 9.x (RHCK) – 5.14.0 64-bit</w:t>
            </w:r>
          </w:p>
          <w:p w14:paraId="5E467FCF"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CentOS 7.x - 3.10.0 (build 957) 32-bit/64-bit</w:t>
            </w:r>
          </w:p>
          <w:p w14:paraId="51A204F6"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CentOS 8 Stream - 4.18.0 64-bit</w:t>
            </w:r>
          </w:p>
          <w:p w14:paraId="4FA52643" w14:textId="77777777" w:rsidR="00C05B92" w:rsidRPr="009335EA" w:rsidRDefault="00C05B92" w:rsidP="00B1728A">
            <w:pPr>
              <w:spacing w:after="60"/>
              <w:ind w:right="-285" w:firstLine="708"/>
              <w:rPr>
                <w:rFonts w:ascii="Times New Roman" w:hAnsi="Times New Roman"/>
                <w:color w:val="000000" w:themeColor="text1"/>
                <w:kern w:val="2"/>
                <w:sz w:val="20"/>
                <w:szCs w:val="20"/>
                <w:lang w:eastAsia="ar-SA" w:bidi="hi-IN"/>
              </w:rPr>
            </w:pPr>
            <w:proofErr w:type="spellStart"/>
            <w:r w:rsidRPr="009335EA">
              <w:rPr>
                <w:rFonts w:ascii="Times New Roman" w:hAnsi="Times New Roman"/>
                <w:color w:val="000000" w:themeColor="text1"/>
                <w:kern w:val="2"/>
                <w:sz w:val="20"/>
                <w:szCs w:val="20"/>
                <w:lang w:eastAsia="ar-SA" w:bidi="hi-IN"/>
              </w:rPr>
              <w:t>CentOS</w:t>
            </w:r>
            <w:proofErr w:type="spellEnd"/>
            <w:r w:rsidRPr="009335EA">
              <w:rPr>
                <w:rFonts w:ascii="Times New Roman" w:hAnsi="Times New Roman"/>
                <w:color w:val="000000" w:themeColor="text1"/>
                <w:kern w:val="2"/>
                <w:sz w:val="20"/>
                <w:szCs w:val="20"/>
                <w:lang w:eastAsia="ar-SA" w:bidi="hi-IN"/>
              </w:rPr>
              <w:t xml:space="preserve"> 9 </w:t>
            </w:r>
            <w:proofErr w:type="spellStart"/>
            <w:r w:rsidRPr="009335EA">
              <w:rPr>
                <w:rFonts w:ascii="Times New Roman" w:hAnsi="Times New Roman"/>
                <w:color w:val="000000" w:themeColor="text1"/>
                <w:kern w:val="2"/>
                <w:sz w:val="20"/>
                <w:szCs w:val="20"/>
                <w:lang w:eastAsia="ar-SA" w:bidi="hi-IN"/>
              </w:rPr>
              <w:t>Stream</w:t>
            </w:r>
            <w:proofErr w:type="spellEnd"/>
            <w:r w:rsidRPr="009335EA">
              <w:rPr>
                <w:rFonts w:ascii="Times New Roman" w:hAnsi="Times New Roman"/>
                <w:color w:val="000000" w:themeColor="text1"/>
                <w:kern w:val="2"/>
                <w:sz w:val="20"/>
                <w:szCs w:val="20"/>
                <w:lang w:eastAsia="ar-SA" w:bidi="hi-IN"/>
              </w:rPr>
              <w:t xml:space="preserve"> - 5.14.0 64-bit</w:t>
            </w:r>
          </w:p>
          <w:p w14:paraId="0DB9AA77"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eastAsia="ar-SA" w:bidi="hi-IN"/>
              </w:rPr>
              <w:t xml:space="preserve">Fedora 37 – 42 – wsparcie do wygaśnięcia. </w:t>
            </w:r>
            <w:r w:rsidRPr="009335EA">
              <w:rPr>
                <w:rFonts w:ascii="Times New Roman" w:hAnsi="Times New Roman"/>
                <w:color w:val="000000" w:themeColor="text1"/>
                <w:kern w:val="2"/>
                <w:sz w:val="20"/>
                <w:szCs w:val="20"/>
                <w:lang w:val="en-US" w:eastAsia="ar-SA" w:bidi="hi-IN"/>
              </w:rPr>
              <w:t>64-bit</w:t>
            </w:r>
          </w:p>
          <w:p w14:paraId="26CD4DB5"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proofErr w:type="spellStart"/>
            <w:r w:rsidRPr="009335EA">
              <w:rPr>
                <w:rFonts w:ascii="Times New Roman" w:hAnsi="Times New Roman"/>
                <w:color w:val="000000" w:themeColor="text1"/>
                <w:kern w:val="2"/>
                <w:sz w:val="20"/>
                <w:szCs w:val="20"/>
                <w:lang w:val="en-US" w:eastAsia="ar-SA" w:bidi="hi-IN"/>
              </w:rPr>
              <w:t>AlmaLinux</w:t>
            </w:r>
            <w:proofErr w:type="spellEnd"/>
            <w:r w:rsidRPr="009335EA">
              <w:rPr>
                <w:rFonts w:ascii="Times New Roman" w:hAnsi="Times New Roman"/>
                <w:color w:val="000000" w:themeColor="text1"/>
                <w:kern w:val="2"/>
                <w:sz w:val="20"/>
                <w:szCs w:val="20"/>
                <w:lang w:val="en-US" w:eastAsia="ar-SA" w:bidi="hi-IN"/>
              </w:rPr>
              <w:t xml:space="preserve"> 8.x - 4.18.0 64-bit</w:t>
            </w:r>
          </w:p>
          <w:p w14:paraId="2D2ACE41"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proofErr w:type="spellStart"/>
            <w:r w:rsidRPr="009335EA">
              <w:rPr>
                <w:rFonts w:ascii="Times New Roman" w:hAnsi="Times New Roman"/>
                <w:color w:val="000000" w:themeColor="text1"/>
                <w:kern w:val="2"/>
                <w:sz w:val="20"/>
                <w:szCs w:val="20"/>
                <w:lang w:val="en-US" w:eastAsia="ar-SA" w:bidi="hi-IN"/>
              </w:rPr>
              <w:t>AlmaLinux</w:t>
            </w:r>
            <w:proofErr w:type="spellEnd"/>
            <w:r w:rsidRPr="009335EA">
              <w:rPr>
                <w:rFonts w:ascii="Times New Roman" w:hAnsi="Times New Roman"/>
                <w:color w:val="000000" w:themeColor="text1"/>
                <w:kern w:val="2"/>
                <w:sz w:val="20"/>
                <w:szCs w:val="20"/>
                <w:lang w:val="en-US" w:eastAsia="ar-SA" w:bidi="hi-IN"/>
              </w:rPr>
              <w:t xml:space="preserve"> 9.x - 5.14.0 64-bit</w:t>
            </w:r>
          </w:p>
          <w:p w14:paraId="5E37619D"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Rocky Linux 8.x - 4.18.0 64-bit</w:t>
            </w:r>
          </w:p>
          <w:p w14:paraId="0DA8A140"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Rocky Linux 9.x - 5.14.0 64-bit</w:t>
            </w:r>
          </w:p>
          <w:p w14:paraId="193EC63B"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proofErr w:type="spellStart"/>
            <w:r w:rsidRPr="009335EA">
              <w:rPr>
                <w:rFonts w:ascii="Times New Roman" w:hAnsi="Times New Roman"/>
                <w:color w:val="000000" w:themeColor="text1"/>
                <w:kern w:val="2"/>
                <w:sz w:val="20"/>
                <w:szCs w:val="20"/>
                <w:lang w:val="en-US" w:eastAsia="ar-SA" w:bidi="hi-IN"/>
              </w:rPr>
              <w:t>CloudLinux</w:t>
            </w:r>
            <w:proofErr w:type="spellEnd"/>
            <w:r w:rsidRPr="009335EA">
              <w:rPr>
                <w:rFonts w:ascii="Times New Roman" w:hAnsi="Times New Roman"/>
                <w:color w:val="000000" w:themeColor="text1"/>
                <w:kern w:val="2"/>
                <w:sz w:val="20"/>
                <w:szCs w:val="20"/>
                <w:lang w:val="en-US" w:eastAsia="ar-SA" w:bidi="hi-IN"/>
              </w:rPr>
              <w:t xml:space="preserve"> 7.x - 3.10 (build 957) 64-bit</w:t>
            </w:r>
          </w:p>
          <w:p w14:paraId="18477ED5"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proofErr w:type="spellStart"/>
            <w:r w:rsidRPr="009335EA">
              <w:rPr>
                <w:rFonts w:ascii="Times New Roman" w:hAnsi="Times New Roman"/>
                <w:color w:val="000000" w:themeColor="text1"/>
                <w:kern w:val="2"/>
                <w:sz w:val="20"/>
                <w:szCs w:val="20"/>
                <w:lang w:val="en-US" w:eastAsia="ar-SA" w:bidi="hi-IN"/>
              </w:rPr>
              <w:t>CloudLinux</w:t>
            </w:r>
            <w:proofErr w:type="spellEnd"/>
            <w:r w:rsidRPr="009335EA">
              <w:rPr>
                <w:rFonts w:ascii="Times New Roman" w:hAnsi="Times New Roman"/>
                <w:color w:val="000000" w:themeColor="text1"/>
                <w:kern w:val="2"/>
                <w:sz w:val="20"/>
                <w:szCs w:val="20"/>
                <w:lang w:val="en-US" w:eastAsia="ar-SA" w:bidi="hi-IN"/>
              </w:rPr>
              <w:t xml:space="preserve"> 8.x - 4.18.0 64-bit</w:t>
            </w:r>
          </w:p>
          <w:p w14:paraId="09D96A1A"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Miracle Linux 8.x - 4.18.0 64-bit</w:t>
            </w:r>
          </w:p>
          <w:p w14:paraId="74C82E2D"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Kylinv10 RHEL - 4.19.90 64-bit</w:t>
            </w:r>
          </w:p>
          <w:p w14:paraId="3EA0602B" w14:textId="77777777" w:rsidR="00C05B92" w:rsidRPr="00D478CA" w:rsidRDefault="00C05B92" w:rsidP="00B1728A">
            <w:pPr>
              <w:spacing w:after="60"/>
              <w:ind w:right="-285" w:firstLine="708"/>
              <w:rPr>
                <w:rFonts w:ascii="Times New Roman" w:hAnsi="Times New Roman"/>
                <w:color w:val="000000" w:themeColor="text1"/>
                <w:kern w:val="2"/>
                <w:sz w:val="20"/>
                <w:szCs w:val="20"/>
                <w:lang w:val="it-IT" w:eastAsia="ar-SA" w:bidi="hi-IN"/>
              </w:rPr>
            </w:pPr>
            <w:r w:rsidRPr="00D478CA">
              <w:rPr>
                <w:rFonts w:ascii="Times New Roman" w:hAnsi="Times New Roman"/>
                <w:color w:val="000000" w:themeColor="text1"/>
                <w:kern w:val="2"/>
                <w:sz w:val="20"/>
                <w:szCs w:val="20"/>
                <w:lang w:val="it-IT" w:eastAsia="ar-SA" w:bidi="hi-IN"/>
              </w:rPr>
              <w:t>Microsoft Azure Linux 3 – 6.6.64.x.azl3 64-bit</w:t>
            </w:r>
          </w:p>
          <w:p w14:paraId="03418632" w14:textId="77777777" w:rsidR="00C05B92" w:rsidRPr="00D478CA" w:rsidRDefault="00C05B92" w:rsidP="00B1728A">
            <w:pPr>
              <w:spacing w:after="60"/>
              <w:ind w:right="-285" w:firstLine="708"/>
              <w:rPr>
                <w:rFonts w:ascii="Times New Roman" w:hAnsi="Times New Roman"/>
                <w:color w:val="000000" w:themeColor="text1"/>
                <w:kern w:val="2"/>
                <w:sz w:val="20"/>
                <w:szCs w:val="20"/>
                <w:lang w:val="it-IT" w:eastAsia="ar-SA" w:bidi="hi-IN"/>
              </w:rPr>
            </w:pPr>
            <w:r w:rsidRPr="00D478CA">
              <w:rPr>
                <w:rFonts w:ascii="Times New Roman" w:hAnsi="Times New Roman"/>
                <w:color w:val="000000" w:themeColor="text1"/>
                <w:kern w:val="2"/>
                <w:sz w:val="20"/>
                <w:szCs w:val="20"/>
                <w:lang w:val="it-IT" w:eastAsia="ar-SA" w:bidi="hi-IN"/>
              </w:rPr>
              <w:t>Oparte o Debian</w:t>
            </w:r>
          </w:p>
          <w:p w14:paraId="58BFACA6"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Debian 9 - 4.9.0 32-bit/64-bit</w:t>
            </w:r>
          </w:p>
          <w:p w14:paraId="4C4F3F5A"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lastRenderedPageBreak/>
              <w:t>Debian 10 - 4.19 32-bit/64-bit</w:t>
            </w:r>
          </w:p>
          <w:p w14:paraId="173E2F32"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Debian 11 - 5.10 32-bit/64-bit</w:t>
            </w:r>
          </w:p>
          <w:p w14:paraId="47A5604A"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Debian 12 – 6.1.0 64-bit</w:t>
            </w:r>
          </w:p>
          <w:p w14:paraId="2E6BC988"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Ubuntu 16.04.x - 4.8 / 4.10 / 4.13 / 4.15 32-bit/64 bit</w:t>
            </w:r>
          </w:p>
          <w:p w14:paraId="781F274B"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Ubuntu 18.04.x - 5.0 / 5.3 / 5.4 64-bit</w:t>
            </w:r>
          </w:p>
          <w:p w14:paraId="5E334D9F"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Ubuntu 20.04.x - 5.4 / 5.8 / 5.11 / 5.13 / 5.15 64-bit</w:t>
            </w:r>
          </w:p>
          <w:p w14:paraId="7135C3D2"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Ubuntu 22.04.x - 5.15 / 5.19 64-bit</w:t>
            </w:r>
          </w:p>
          <w:p w14:paraId="36A6412E"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Ubuntu 23.04.x – 6.2.0 64-bit</w:t>
            </w:r>
          </w:p>
          <w:p w14:paraId="231F5F26"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Ubuntu 24.04.x – 6.8.0 64- bit</w:t>
            </w:r>
          </w:p>
          <w:p w14:paraId="0591FBB1"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proofErr w:type="spellStart"/>
            <w:r w:rsidRPr="009335EA">
              <w:rPr>
                <w:rFonts w:ascii="Times New Roman" w:hAnsi="Times New Roman"/>
                <w:color w:val="000000" w:themeColor="text1"/>
                <w:kern w:val="2"/>
                <w:sz w:val="20"/>
                <w:szCs w:val="20"/>
                <w:lang w:val="en-US" w:eastAsia="ar-SA" w:bidi="hi-IN"/>
              </w:rPr>
              <w:t>PopOS</w:t>
            </w:r>
            <w:proofErr w:type="spellEnd"/>
            <w:r w:rsidRPr="009335EA">
              <w:rPr>
                <w:rFonts w:ascii="Times New Roman" w:hAnsi="Times New Roman"/>
                <w:color w:val="000000" w:themeColor="text1"/>
                <w:kern w:val="2"/>
                <w:sz w:val="20"/>
                <w:szCs w:val="20"/>
                <w:lang w:val="en-US" w:eastAsia="ar-SA" w:bidi="hi-IN"/>
              </w:rPr>
              <w:t xml:space="preserve"> 22.04.x – 6.2.6 64-bit</w:t>
            </w:r>
          </w:p>
          <w:p w14:paraId="4C716255"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Pardus 21 – 5.10.0 64-bit</w:t>
            </w:r>
          </w:p>
          <w:p w14:paraId="34D63716"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Mint 20.x – 5.4.0 64-bit</w:t>
            </w:r>
          </w:p>
          <w:p w14:paraId="190C2987"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Mint 21.x – 5.15.0 64-bit</w:t>
            </w:r>
          </w:p>
          <w:p w14:paraId="02A1CE0E"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Mint 22.x – 6.8.0.x 64-bit</w:t>
            </w:r>
          </w:p>
          <w:p w14:paraId="146A906F"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Zorin OS – 6.5.x 64-bit</w:t>
            </w:r>
          </w:p>
          <w:p w14:paraId="57339F48"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Linux Mint Debian Edition 6 – 6.1.x 64-bit</w:t>
            </w:r>
          </w:p>
          <w:p w14:paraId="2D418FA4"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proofErr w:type="spellStart"/>
            <w:r w:rsidRPr="009335EA">
              <w:rPr>
                <w:rFonts w:ascii="Times New Roman" w:hAnsi="Times New Roman"/>
                <w:color w:val="000000" w:themeColor="text1"/>
                <w:kern w:val="2"/>
                <w:sz w:val="20"/>
                <w:szCs w:val="20"/>
                <w:lang w:val="en-US" w:eastAsia="ar-SA" w:bidi="hi-IN"/>
              </w:rPr>
              <w:t>Oparte</w:t>
            </w:r>
            <w:proofErr w:type="spellEnd"/>
            <w:r w:rsidRPr="009335EA">
              <w:rPr>
                <w:rFonts w:ascii="Times New Roman" w:hAnsi="Times New Roman"/>
                <w:color w:val="000000" w:themeColor="text1"/>
                <w:kern w:val="2"/>
                <w:sz w:val="20"/>
                <w:szCs w:val="20"/>
                <w:lang w:val="en-US" w:eastAsia="ar-SA" w:bidi="hi-IN"/>
              </w:rPr>
              <w:t xml:space="preserve"> o SUSE</w:t>
            </w:r>
          </w:p>
          <w:p w14:paraId="25320315"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SLES 12 SP4 - 4.12.14-x 64-bit</w:t>
            </w:r>
          </w:p>
          <w:p w14:paraId="0AACF31B"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SLES 12 SP5 - 4.12.14-x 64-bit</w:t>
            </w:r>
          </w:p>
          <w:p w14:paraId="27F7084F"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SLES 15 SP1 - 4.12.14-x 64-bit</w:t>
            </w:r>
          </w:p>
          <w:p w14:paraId="4B068CB3"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SLES 15 SP2 - 5.3.18-x 64-bit</w:t>
            </w:r>
          </w:p>
          <w:p w14:paraId="55508C3D"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SLES 15 SP3 - 5.3.18-x 64-bit</w:t>
            </w:r>
          </w:p>
          <w:p w14:paraId="0E20D881"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SLES 15 SP4 – 5.14.21 64-bit</w:t>
            </w:r>
          </w:p>
          <w:p w14:paraId="1D1E8643"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SLES 15 SP5 – 5.14.21 64-bit</w:t>
            </w:r>
          </w:p>
          <w:p w14:paraId="37117110"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SLES 15 SP6 – 6.4.x 64-bit</w:t>
            </w:r>
          </w:p>
          <w:p w14:paraId="332B398C"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SLED 15 SP4 – 5.14.21 64-bit</w:t>
            </w:r>
          </w:p>
          <w:p w14:paraId="1C4B7552"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openSUSE Leap 15.4 - 15.5 - 5.14.21 64-bit</w:t>
            </w:r>
          </w:p>
          <w:p w14:paraId="62894F28"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Cloud based Linux</w:t>
            </w:r>
          </w:p>
          <w:p w14:paraId="6B61EA77"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 xml:space="preserve">AWS </w:t>
            </w:r>
            <w:proofErr w:type="spellStart"/>
            <w:r w:rsidRPr="009335EA">
              <w:rPr>
                <w:rFonts w:ascii="Times New Roman" w:hAnsi="Times New Roman"/>
                <w:color w:val="000000" w:themeColor="text1"/>
                <w:kern w:val="2"/>
                <w:sz w:val="20"/>
                <w:szCs w:val="20"/>
                <w:lang w:val="en-US" w:eastAsia="ar-SA" w:bidi="hi-IN"/>
              </w:rPr>
              <w:t>Bottlerocket</w:t>
            </w:r>
            <w:proofErr w:type="spellEnd"/>
            <w:r w:rsidRPr="009335EA">
              <w:rPr>
                <w:rFonts w:ascii="Times New Roman" w:hAnsi="Times New Roman"/>
                <w:color w:val="000000" w:themeColor="text1"/>
                <w:kern w:val="2"/>
                <w:sz w:val="20"/>
                <w:szCs w:val="20"/>
                <w:lang w:val="en-US" w:eastAsia="ar-SA" w:bidi="hi-IN"/>
              </w:rPr>
              <w:t xml:space="preserve"> 2020.03 - 5.4.x, 5.10.x 64-bit</w:t>
            </w:r>
          </w:p>
          <w:p w14:paraId="266CCD2B"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Amazon Linux v2 - 4.14.x / 4.19.x / 5.10 64-bit</w:t>
            </w:r>
          </w:p>
          <w:p w14:paraId="3707C0DD"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Amazon Linux 2023 – 6.1.x 64-bit</w:t>
            </w:r>
          </w:p>
          <w:p w14:paraId="3F7EBABF"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Google COS Milestones 77, 81, 85 - 4.19.112 / 5.4.49 64-bit</w:t>
            </w:r>
          </w:p>
          <w:p w14:paraId="51C3382C"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Azure Mariner 2 - 5.15 64-bit</w:t>
            </w:r>
          </w:p>
          <w:p w14:paraId="6EDAF2BC"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 xml:space="preserve">Linux </w:t>
            </w:r>
            <w:proofErr w:type="spellStart"/>
            <w:r w:rsidRPr="009335EA">
              <w:rPr>
                <w:rFonts w:ascii="Times New Roman" w:hAnsi="Times New Roman"/>
                <w:color w:val="000000" w:themeColor="text1"/>
                <w:kern w:val="2"/>
                <w:sz w:val="20"/>
                <w:szCs w:val="20"/>
                <w:lang w:val="en-US" w:eastAsia="ar-SA" w:bidi="hi-IN"/>
              </w:rPr>
              <w:t>dla</w:t>
            </w:r>
            <w:proofErr w:type="spellEnd"/>
            <w:r w:rsidRPr="009335EA">
              <w:rPr>
                <w:rFonts w:ascii="Times New Roman" w:hAnsi="Times New Roman"/>
                <w:color w:val="000000" w:themeColor="text1"/>
                <w:kern w:val="2"/>
                <w:sz w:val="20"/>
                <w:szCs w:val="20"/>
                <w:lang w:val="en-US" w:eastAsia="ar-SA" w:bidi="hi-IN"/>
              </w:rPr>
              <w:t xml:space="preserve"> ARM</w:t>
            </w:r>
          </w:p>
          <w:p w14:paraId="514348DA" w14:textId="77777777" w:rsidR="00C05B92" w:rsidRPr="009335EA" w:rsidRDefault="00C05B92" w:rsidP="00B1728A">
            <w:pPr>
              <w:spacing w:after="60"/>
              <w:ind w:right="-285" w:firstLine="708"/>
              <w:rPr>
                <w:rFonts w:ascii="Times New Roman" w:hAnsi="Times New Roman"/>
                <w:color w:val="000000" w:themeColor="text1"/>
                <w:kern w:val="2"/>
                <w:sz w:val="20"/>
                <w:szCs w:val="20"/>
                <w:lang w:eastAsia="ar-SA" w:bidi="hi-IN"/>
              </w:rPr>
            </w:pPr>
            <w:r w:rsidRPr="009335EA">
              <w:rPr>
                <w:rFonts w:ascii="Times New Roman" w:hAnsi="Times New Roman"/>
                <w:color w:val="000000" w:themeColor="text1"/>
                <w:kern w:val="2"/>
                <w:sz w:val="20"/>
                <w:szCs w:val="20"/>
                <w:lang w:eastAsia="ar-SA" w:bidi="hi-IN"/>
              </w:rPr>
              <w:t>Oparte o RPM</w:t>
            </w:r>
          </w:p>
          <w:p w14:paraId="6E31655D" w14:textId="77777777" w:rsidR="00C05B92" w:rsidRPr="009335EA" w:rsidRDefault="00C05B92" w:rsidP="00B1728A">
            <w:pPr>
              <w:spacing w:after="60"/>
              <w:ind w:right="-285" w:firstLine="708"/>
              <w:rPr>
                <w:rFonts w:ascii="Times New Roman" w:hAnsi="Times New Roman"/>
                <w:color w:val="000000" w:themeColor="text1"/>
                <w:kern w:val="2"/>
                <w:sz w:val="20"/>
                <w:szCs w:val="20"/>
                <w:lang w:eastAsia="ar-SA" w:bidi="hi-IN"/>
              </w:rPr>
            </w:pPr>
            <w:r w:rsidRPr="009335EA">
              <w:rPr>
                <w:rFonts w:ascii="Times New Roman" w:hAnsi="Times New Roman"/>
                <w:color w:val="000000" w:themeColor="text1"/>
                <w:kern w:val="2"/>
                <w:sz w:val="20"/>
                <w:szCs w:val="20"/>
                <w:lang w:eastAsia="ar-SA" w:bidi="hi-IN"/>
              </w:rPr>
              <w:t>RHEL 8.x – 4.18.0-x</w:t>
            </w:r>
          </w:p>
          <w:p w14:paraId="780A8124"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RHEL 9.x – 5.14</w:t>
            </w:r>
          </w:p>
          <w:p w14:paraId="460932B2"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proofErr w:type="spellStart"/>
            <w:r w:rsidRPr="009335EA">
              <w:rPr>
                <w:rFonts w:ascii="Times New Roman" w:hAnsi="Times New Roman"/>
                <w:color w:val="000000" w:themeColor="text1"/>
                <w:kern w:val="2"/>
                <w:sz w:val="20"/>
                <w:szCs w:val="20"/>
                <w:lang w:val="en-US" w:eastAsia="ar-SA" w:bidi="hi-IN"/>
              </w:rPr>
              <w:t>AlmaLinux</w:t>
            </w:r>
            <w:proofErr w:type="spellEnd"/>
            <w:r w:rsidRPr="009335EA">
              <w:rPr>
                <w:rFonts w:ascii="Times New Roman" w:hAnsi="Times New Roman"/>
                <w:color w:val="000000" w:themeColor="text1"/>
                <w:kern w:val="2"/>
                <w:sz w:val="20"/>
                <w:szCs w:val="20"/>
                <w:lang w:val="en-US" w:eastAsia="ar-SA" w:bidi="hi-IN"/>
              </w:rPr>
              <w:t xml:space="preserve"> 9.x – 5.14</w:t>
            </w:r>
          </w:p>
          <w:p w14:paraId="69EAB0CD"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Rocky Linux 9.x – 5.14</w:t>
            </w:r>
          </w:p>
          <w:p w14:paraId="31C106B9" w14:textId="77777777" w:rsidR="00C05B92" w:rsidRPr="00D478CA" w:rsidRDefault="00C05B92" w:rsidP="00B1728A">
            <w:pPr>
              <w:spacing w:after="60"/>
              <w:ind w:right="-285" w:firstLine="708"/>
              <w:rPr>
                <w:rFonts w:ascii="Times New Roman" w:hAnsi="Times New Roman"/>
                <w:color w:val="000000" w:themeColor="text1"/>
                <w:kern w:val="2"/>
                <w:sz w:val="20"/>
                <w:szCs w:val="20"/>
                <w:lang w:val="it-IT" w:eastAsia="ar-SA" w:bidi="hi-IN"/>
              </w:rPr>
            </w:pPr>
            <w:r w:rsidRPr="00D478CA">
              <w:rPr>
                <w:rFonts w:ascii="Times New Roman" w:hAnsi="Times New Roman"/>
                <w:color w:val="000000" w:themeColor="text1"/>
                <w:kern w:val="2"/>
                <w:sz w:val="20"/>
                <w:szCs w:val="20"/>
                <w:lang w:val="it-IT" w:eastAsia="ar-SA" w:bidi="hi-IN"/>
              </w:rPr>
              <w:t>Oparte o Debian</w:t>
            </w:r>
          </w:p>
          <w:p w14:paraId="09188C5D" w14:textId="77777777" w:rsidR="00C05B92" w:rsidRPr="00D478CA" w:rsidRDefault="00C05B92" w:rsidP="00B1728A">
            <w:pPr>
              <w:spacing w:after="60"/>
              <w:ind w:right="-285" w:firstLine="708"/>
              <w:rPr>
                <w:rFonts w:ascii="Times New Roman" w:hAnsi="Times New Roman"/>
                <w:color w:val="000000" w:themeColor="text1"/>
                <w:kern w:val="2"/>
                <w:sz w:val="20"/>
                <w:szCs w:val="20"/>
                <w:lang w:val="it-IT" w:eastAsia="ar-SA" w:bidi="hi-IN"/>
              </w:rPr>
            </w:pPr>
            <w:r w:rsidRPr="00D478CA">
              <w:rPr>
                <w:rFonts w:ascii="Times New Roman" w:hAnsi="Times New Roman"/>
                <w:color w:val="000000" w:themeColor="text1"/>
                <w:kern w:val="2"/>
                <w:sz w:val="20"/>
                <w:szCs w:val="20"/>
                <w:lang w:val="it-IT" w:eastAsia="ar-SA" w:bidi="hi-IN"/>
              </w:rPr>
              <w:t>Debian 11 – 5.10 / 6.1</w:t>
            </w:r>
          </w:p>
          <w:p w14:paraId="0DCD8DF3" w14:textId="77777777" w:rsidR="00C05B92" w:rsidRPr="00D478CA" w:rsidRDefault="00C05B92" w:rsidP="00B1728A">
            <w:pPr>
              <w:spacing w:after="60"/>
              <w:ind w:right="-285" w:firstLine="708"/>
              <w:rPr>
                <w:rFonts w:ascii="Times New Roman" w:hAnsi="Times New Roman"/>
                <w:color w:val="000000" w:themeColor="text1"/>
                <w:kern w:val="2"/>
                <w:sz w:val="20"/>
                <w:szCs w:val="20"/>
                <w:lang w:val="it-IT" w:eastAsia="ar-SA" w:bidi="hi-IN"/>
              </w:rPr>
            </w:pPr>
            <w:r w:rsidRPr="00D478CA">
              <w:rPr>
                <w:rFonts w:ascii="Times New Roman" w:hAnsi="Times New Roman"/>
                <w:color w:val="000000" w:themeColor="text1"/>
                <w:kern w:val="2"/>
                <w:sz w:val="20"/>
                <w:szCs w:val="20"/>
                <w:lang w:val="it-IT" w:eastAsia="ar-SA" w:bidi="hi-IN"/>
              </w:rPr>
              <w:lastRenderedPageBreak/>
              <w:t>Debian 12 – 6.1.0.x</w:t>
            </w:r>
          </w:p>
          <w:p w14:paraId="21CB65AA" w14:textId="77777777" w:rsidR="00C05B92" w:rsidRPr="00D478CA" w:rsidRDefault="00C05B92" w:rsidP="00B1728A">
            <w:pPr>
              <w:spacing w:after="60"/>
              <w:ind w:right="-285" w:firstLine="708"/>
              <w:rPr>
                <w:rFonts w:ascii="Times New Roman" w:hAnsi="Times New Roman"/>
                <w:color w:val="000000" w:themeColor="text1"/>
                <w:kern w:val="2"/>
                <w:sz w:val="20"/>
                <w:szCs w:val="20"/>
                <w:lang w:val="it-IT" w:eastAsia="ar-SA" w:bidi="hi-IN"/>
              </w:rPr>
            </w:pPr>
            <w:r w:rsidRPr="00D478CA">
              <w:rPr>
                <w:rFonts w:ascii="Times New Roman" w:hAnsi="Times New Roman"/>
                <w:color w:val="000000" w:themeColor="text1"/>
                <w:kern w:val="2"/>
                <w:sz w:val="20"/>
                <w:szCs w:val="20"/>
                <w:lang w:val="it-IT" w:eastAsia="ar-SA" w:bidi="hi-IN"/>
              </w:rPr>
              <w:t>Ubuntu 20.04.x – 5.15</w:t>
            </w:r>
          </w:p>
          <w:p w14:paraId="1308020D" w14:textId="77777777" w:rsidR="00C05B92" w:rsidRPr="00D478CA" w:rsidRDefault="00C05B92" w:rsidP="00B1728A">
            <w:pPr>
              <w:spacing w:after="60"/>
              <w:ind w:right="-285" w:firstLine="708"/>
              <w:rPr>
                <w:rFonts w:ascii="Times New Roman" w:hAnsi="Times New Roman"/>
                <w:color w:val="000000" w:themeColor="text1"/>
                <w:kern w:val="2"/>
                <w:sz w:val="20"/>
                <w:szCs w:val="20"/>
                <w:lang w:val="it-IT" w:eastAsia="ar-SA" w:bidi="hi-IN"/>
              </w:rPr>
            </w:pPr>
            <w:r w:rsidRPr="00D478CA">
              <w:rPr>
                <w:rFonts w:ascii="Times New Roman" w:hAnsi="Times New Roman"/>
                <w:color w:val="000000" w:themeColor="text1"/>
                <w:kern w:val="2"/>
                <w:sz w:val="20"/>
                <w:szCs w:val="20"/>
                <w:lang w:val="it-IT" w:eastAsia="ar-SA" w:bidi="hi-IN"/>
              </w:rPr>
              <w:t>Ubuntu 22.04.x – 5.15 / 5.19</w:t>
            </w:r>
          </w:p>
          <w:p w14:paraId="354377A7" w14:textId="77777777" w:rsidR="00C05B92" w:rsidRPr="00D478CA" w:rsidRDefault="00C05B92" w:rsidP="00B1728A">
            <w:pPr>
              <w:spacing w:after="60"/>
              <w:ind w:right="-285" w:firstLine="708"/>
              <w:rPr>
                <w:rFonts w:ascii="Times New Roman" w:hAnsi="Times New Roman"/>
                <w:color w:val="000000" w:themeColor="text1"/>
                <w:kern w:val="2"/>
                <w:sz w:val="20"/>
                <w:szCs w:val="20"/>
                <w:lang w:val="it-IT" w:eastAsia="ar-SA" w:bidi="hi-IN"/>
              </w:rPr>
            </w:pPr>
            <w:r w:rsidRPr="00D478CA">
              <w:rPr>
                <w:rFonts w:ascii="Times New Roman" w:hAnsi="Times New Roman"/>
                <w:color w:val="000000" w:themeColor="text1"/>
                <w:kern w:val="2"/>
                <w:sz w:val="20"/>
                <w:szCs w:val="20"/>
                <w:lang w:val="it-IT" w:eastAsia="ar-SA" w:bidi="hi-IN"/>
              </w:rPr>
              <w:t>Ubuntu 24.04.x – 6.8.0.x</w:t>
            </w:r>
          </w:p>
          <w:p w14:paraId="7EE533B1"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proofErr w:type="spellStart"/>
            <w:r w:rsidRPr="009335EA">
              <w:rPr>
                <w:rFonts w:ascii="Times New Roman" w:hAnsi="Times New Roman"/>
                <w:color w:val="000000" w:themeColor="text1"/>
                <w:kern w:val="2"/>
                <w:sz w:val="20"/>
                <w:szCs w:val="20"/>
                <w:lang w:val="en-US" w:eastAsia="ar-SA" w:bidi="hi-IN"/>
              </w:rPr>
              <w:t>Oparte</w:t>
            </w:r>
            <w:proofErr w:type="spellEnd"/>
            <w:r w:rsidRPr="009335EA">
              <w:rPr>
                <w:rFonts w:ascii="Times New Roman" w:hAnsi="Times New Roman"/>
                <w:color w:val="000000" w:themeColor="text1"/>
                <w:kern w:val="2"/>
                <w:sz w:val="20"/>
                <w:szCs w:val="20"/>
                <w:lang w:val="en-US" w:eastAsia="ar-SA" w:bidi="hi-IN"/>
              </w:rPr>
              <w:t xml:space="preserve"> o SUSE</w:t>
            </w:r>
          </w:p>
          <w:p w14:paraId="3A976FA6"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SLES 15 SP4 – 5.14.21-x</w:t>
            </w:r>
          </w:p>
          <w:p w14:paraId="5EA2F996"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openSUSE Leap 15.4-15.5 – 5.14.21-x</w:t>
            </w:r>
          </w:p>
          <w:p w14:paraId="1E5F3A77" w14:textId="77777777" w:rsidR="00C05B92" w:rsidRPr="009335EA" w:rsidRDefault="00C05B92" w:rsidP="00B1728A">
            <w:pPr>
              <w:spacing w:after="60"/>
              <w:ind w:right="-285" w:firstLine="708"/>
              <w:rPr>
                <w:rFonts w:ascii="Times New Roman" w:hAnsi="Times New Roman"/>
                <w:color w:val="000000" w:themeColor="text1"/>
                <w:kern w:val="2"/>
                <w:sz w:val="20"/>
                <w:szCs w:val="20"/>
                <w:lang w:eastAsia="ar-SA" w:bidi="hi-IN"/>
              </w:rPr>
            </w:pPr>
            <w:r w:rsidRPr="009335EA">
              <w:rPr>
                <w:rFonts w:ascii="Times New Roman" w:hAnsi="Times New Roman"/>
                <w:color w:val="000000" w:themeColor="text1"/>
                <w:kern w:val="2"/>
                <w:sz w:val="20"/>
                <w:szCs w:val="20"/>
                <w:lang w:eastAsia="ar-SA" w:bidi="hi-IN"/>
              </w:rPr>
              <w:t>Oparte o chmurę</w:t>
            </w:r>
          </w:p>
          <w:p w14:paraId="6AE05998" w14:textId="77777777" w:rsidR="00C05B92" w:rsidRPr="009335EA" w:rsidRDefault="00C05B92" w:rsidP="00B1728A">
            <w:pPr>
              <w:spacing w:after="60"/>
              <w:ind w:right="-285" w:firstLine="708"/>
              <w:rPr>
                <w:rFonts w:ascii="Times New Roman" w:hAnsi="Times New Roman"/>
                <w:color w:val="000000" w:themeColor="text1"/>
                <w:kern w:val="2"/>
                <w:sz w:val="20"/>
                <w:szCs w:val="20"/>
                <w:lang w:eastAsia="ar-SA" w:bidi="hi-IN"/>
              </w:rPr>
            </w:pPr>
            <w:r w:rsidRPr="009335EA">
              <w:rPr>
                <w:rFonts w:ascii="Times New Roman" w:hAnsi="Times New Roman"/>
                <w:color w:val="000000" w:themeColor="text1"/>
                <w:kern w:val="2"/>
                <w:sz w:val="20"/>
                <w:szCs w:val="20"/>
                <w:lang w:eastAsia="ar-SA" w:bidi="hi-IN"/>
              </w:rPr>
              <w:t>Amazon Linux v2 – 5.10</w:t>
            </w:r>
          </w:p>
          <w:p w14:paraId="3BDA15AE" w14:textId="77777777" w:rsidR="00C05B92" w:rsidRPr="009335EA" w:rsidRDefault="00C05B92" w:rsidP="00B1728A">
            <w:pPr>
              <w:spacing w:after="60"/>
              <w:ind w:right="-285" w:firstLine="708"/>
              <w:rPr>
                <w:rFonts w:ascii="Times New Roman" w:hAnsi="Times New Roman"/>
                <w:color w:val="000000" w:themeColor="text1"/>
                <w:kern w:val="2"/>
                <w:sz w:val="20"/>
                <w:szCs w:val="20"/>
                <w:lang w:eastAsia="ar-SA" w:bidi="hi-IN"/>
              </w:rPr>
            </w:pPr>
            <w:r w:rsidRPr="009335EA">
              <w:rPr>
                <w:rFonts w:ascii="Times New Roman" w:hAnsi="Times New Roman"/>
                <w:color w:val="000000" w:themeColor="text1"/>
                <w:kern w:val="2"/>
                <w:sz w:val="20"/>
                <w:szCs w:val="20"/>
                <w:lang w:eastAsia="ar-SA" w:bidi="hi-IN"/>
              </w:rPr>
              <w:t>Amazon Linux 2023 - 6.1</w:t>
            </w:r>
          </w:p>
          <w:p w14:paraId="66E63F61" w14:textId="7D21BFE5" w:rsidR="00C05B92" w:rsidRPr="009335EA" w:rsidRDefault="00C05B92" w:rsidP="00EB673A">
            <w:pPr>
              <w:rPr>
                <w:rFonts w:ascii="Times New Roman" w:hAnsi="Times New Roman"/>
                <w:color w:val="000000" w:themeColor="text1"/>
                <w:kern w:val="2"/>
                <w:sz w:val="20"/>
                <w:szCs w:val="20"/>
                <w:u w:val="single"/>
                <w:lang w:eastAsia="ar-SA" w:bidi="hi-IN"/>
              </w:rPr>
            </w:pPr>
            <w:r w:rsidRPr="009335EA">
              <w:rPr>
                <w:rFonts w:ascii="Times New Roman" w:hAnsi="Times New Roman"/>
                <w:color w:val="000000" w:themeColor="text1"/>
                <w:kern w:val="2"/>
                <w:sz w:val="20"/>
                <w:szCs w:val="20"/>
                <w:lang w:eastAsia="ar-SA" w:bidi="hi-IN"/>
              </w:rPr>
              <w:br w:type="page"/>
            </w:r>
            <w:r w:rsidRPr="009335EA">
              <w:rPr>
                <w:rFonts w:ascii="Times New Roman" w:hAnsi="Times New Roman"/>
                <w:color w:val="000000" w:themeColor="text1"/>
                <w:kern w:val="2"/>
                <w:sz w:val="20"/>
                <w:szCs w:val="20"/>
                <w:u w:val="single"/>
                <w:lang w:eastAsia="ar-SA" w:bidi="hi-IN"/>
              </w:rPr>
              <w:t>Systemy Operacyjne Mac OS X</w:t>
            </w:r>
          </w:p>
          <w:p w14:paraId="51158FDD" w14:textId="77777777" w:rsidR="00C05B92" w:rsidRPr="00D478CA" w:rsidRDefault="00C05B92" w:rsidP="00B1728A">
            <w:pPr>
              <w:spacing w:after="60"/>
              <w:ind w:right="-285" w:firstLine="708"/>
              <w:rPr>
                <w:rFonts w:ascii="Times New Roman" w:hAnsi="Times New Roman"/>
                <w:color w:val="000000" w:themeColor="text1"/>
                <w:kern w:val="2"/>
                <w:sz w:val="20"/>
                <w:szCs w:val="20"/>
                <w:lang w:eastAsia="ar-SA" w:bidi="hi-IN"/>
              </w:rPr>
            </w:pPr>
            <w:proofErr w:type="spellStart"/>
            <w:r w:rsidRPr="00D478CA">
              <w:rPr>
                <w:rFonts w:ascii="Times New Roman" w:hAnsi="Times New Roman"/>
                <w:color w:val="000000" w:themeColor="text1"/>
                <w:kern w:val="2"/>
                <w:sz w:val="20"/>
                <w:szCs w:val="20"/>
                <w:lang w:eastAsia="ar-SA" w:bidi="hi-IN"/>
              </w:rPr>
              <w:t>macOS</w:t>
            </w:r>
            <w:proofErr w:type="spellEnd"/>
            <w:r w:rsidRPr="00D478CA">
              <w:rPr>
                <w:rFonts w:ascii="Times New Roman" w:hAnsi="Times New Roman"/>
                <w:color w:val="000000" w:themeColor="text1"/>
                <w:kern w:val="2"/>
                <w:sz w:val="20"/>
                <w:szCs w:val="20"/>
                <w:lang w:eastAsia="ar-SA" w:bidi="hi-IN"/>
              </w:rPr>
              <w:t xml:space="preserve"> </w:t>
            </w:r>
            <w:proofErr w:type="spellStart"/>
            <w:r w:rsidRPr="00D478CA">
              <w:rPr>
                <w:rFonts w:ascii="Times New Roman" w:hAnsi="Times New Roman"/>
                <w:color w:val="000000" w:themeColor="text1"/>
                <w:kern w:val="2"/>
                <w:sz w:val="20"/>
                <w:szCs w:val="20"/>
                <w:lang w:eastAsia="ar-SA" w:bidi="hi-IN"/>
              </w:rPr>
              <w:t>Tahoe</w:t>
            </w:r>
            <w:proofErr w:type="spellEnd"/>
            <w:r w:rsidRPr="00D478CA">
              <w:rPr>
                <w:rFonts w:ascii="Times New Roman" w:hAnsi="Times New Roman"/>
                <w:color w:val="000000" w:themeColor="text1"/>
                <w:kern w:val="2"/>
                <w:sz w:val="20"/>
                <w:szCs w:val="20"/>
                <w:lang w:eastAsia="ar-SA" w:bidi="hi-IN"/>
              </w:rPr>
              <w:t xml:space="preserve"> (26.x)</w:t>
            </w:r>
          </w:p>
          <w:p w14:paraId="433CE6C7" w14:textId="77777777" w:rsidR="00C05B92" w:rsidRPr="00D478CA" w:rsidRDefault="00C05B92" w:rsidP="00B1728A">
            <w:pPr>
              <w:spacing w:after="60"/>
              <w:ind w:right="-285" w:firstLine="708"/>
              <w:rPr>
                <w:rFonts w:ascii="Times New Roman" w:hAnsi="Times New Roman"/>
                <w:color w:val="000000" w:themeColor="text1"/>
                <w:kern w:val="2"/>
                <w:sz w:val="20"/>
                <w:szCs w:val="20"/>
                <w:lang w:eastAsia="ar-SA" w:bidi="hi-IN"/>
              </w:rPr>
            </w:pPr>
            <w:proofErr w:type="spellStart"/>
            <w:r w:rsidRPr="00D478CA">
              <w:rPr>
                <w:rFonts w:ascii="Times New Roman" w:hAnsi="Times New Roman"/>
                <w:color w:val="000000" w:themeColor="text1"/>
                <w:kern w:val="2"/>
                <w:sz w:val="20"/>
                <w:szCs w:val="20"/>
                <w:lang w:eastAsia="ar-SA" w:bidi="hi-IN"/>
              </w:rPr>
              <w:t>macOS</w:t>
            </w:r>
            <w:proofErr w:type="spellEnd"/>
            <w:r w:rsidRPr="00D478CA">
              <w:rPr>
                <w:rFonts w:ascii="Times New Roman" w:hAnsi="Times New Roman"/>
                <w:color w:val="000000" w:themeColor="text1"/>
                <w:kern w:val="2"/>
                <w:sz w:val="20"/>
                <w:szCs w:val="20"/>
                <w:lang w:eastAsia="ar-SA" w:bidi="hi-IN"/>
              </w:rPr>
              <w:t xml:space="preserve"> </w:t>
            </w:r>
            <w:proofErr w:type="spellStart"/>
            <w:r w:rsidRPr="00D478CA">
              <w:rPr>
                <w:rFonts w:ascii="Times New Roman" w:hAnsi="Times New Roman"/>
                <w:color w:val="000000" w:themeColor="text1"/>
                <w:kern w:val="2"/>
                <w:sz w:val="20"/>
                <w:szCs w:val="20"/>
                <w:lang w:eastAsia="ar-SA" w:bidi="hi-IN"/>
              </w:rPr>
              <w:t>Sequoia</w:t>
            </w:r>
            <w:proofErr w:type="spellEnd"/>
            <w:r w:rsidRPr="00D478CA">
              <w:rPr>
                <w:rFonts w:ascii="Times New Roman" w:hAnsi="Times New Roman"/>
                <w:color w:val="000000" w:themeColor="text1"/>
                <w:kern w:val="2"/>
                <w:sz w:val="20"/>
                <w:szCs w:val="20"/>
                <w:lang w:eastAsia="ar-SA" w:bidi="hi-IN"/>
              </w:rPr>
              <w:t xml:space="preserve"> (15.x)</w:t>
            </w:r>
          </w:p>
          <w:p w14:paraId="126E43CD" w14:textId="77777777" w:rsidR="00C05B92" w:rsidRPr="00D478CA" w:rsidRDefault="00C05B92" w:rsidP="00B1728A">
            <w:pPr>
              <w:spacing w:after="60"/>
              <w:ind w:right="-285" w:firstLine="708"/>
              <w:rPr>
                <w:rFonts w:ascii="Times New Roman" w:hAnsi="Times New Roman"/>
                <w:color w:val="000000" w:themeColor="text1"/>
                <w:kern w:val="2"/>
                <w:sz w:val="20"/>
                <w:szCs w:val="20"/>
                <w:lang w:eastAsia="ar-SA" w:bidi="hi-IN"/>
              </w:rPr>
            </w:pPr>
            <w:proofErr w:type="spellStart"/>
            <w:r w:rsidRPr="00D478CA">
              <w:rPr>
                <w:rFonts w:ascii="Times New Roman" w:hAnsi="Times New Roman"/>
                <w:color w:val="000000" w:themeColor="text1"/>
                <w:kern w:val="2"/>
                <w:sz w:val="20"/>
                <w:szCs w:val="20"/>
                <w:lang w:eastAsia="ar-SA" w:bidi="hi-IN"/>
              </w:rPr>
              <w:t>macOS</w:t>
            </w:r>
            <w:proofErr w:type="spellEnd"/>
            <w:r w:rsidRPr="00D478CA">
              <w:rPr>
                <w:rFonts w:ascii="Times New Roman" w:hAnsi="Times New Roman"/>
                <w:color w:val="000000" w:themeColor="text1"/>
                <w:kern w:val="2"/>
                <w:sz w:val="20"/>
                <w:szCs w:val="20"/>
                <w:lang w:eastAsia="ar-SA" w:bidi="hi-IN"/>
              </w:rPr>
              <w:t xml:space="preserve"> </w:t>
            </w:r>
            <w:proofErr w:type="spellStart"/>
            <w:r w:rsidRPr="00D478CA">
              <w:rPr>
                <w:rFonts w:ascii="Times New Roman" w:hAnsi="Times New Roman"/>
                <w:color w:val="000000" w:themeColor="text1"/>
                <w:kern w:val="2"/>
                <w:sz w:val="20"/>
                <w:szCs w:val="20"/>
                <w:lang w:eastAsia="ar-SA" w:bidi="hi-IN"/>
              </w:rPr>
              <w:t>Sonoma</w:t>
            </w:r>
            <w:proofErr w:type="spellEnd"/>
            <w:r w:rsidRPr="00D478CA">
              <w:rPr>
                <w:rFonts w:ascii="Times New Roman" w:hAnsi="Times New Roman"/>
                <w:color w:val="000000" w:themeColor="text1"/>
                <w:kern w:val="2"/>
                <w:sz w:val="20"/>
                <w:szCs w:val="20"/>
                <w:lang w:eastAsia="ar-SA" w:bidi="hi-IN"/>
              </w:rPr>
              <w:t xml:space="preserve"> (14.x)</w:t>
            </w:r>
          </w:p>
          <w:p w14:paraId="2B2BCB58" w14:textId="77777777" w:rsidR="00C05B92" w:rsidRPr="009335EA" w:rsidRDefault="00C05B92" w:rsidP="00B1728A">
            <w:pPr>
              <w:spacing w:after="60"/>
              <w:ind w:right="-285" w:firstLine="708"/>
              <w:rPr>
                <w:rFonts w:ascii="Times New Roman" w:hAnsi="Times New Roman"/>
                <w:color w:val="000000" w:themeColor="text1"/>
                <w:kern w:val="2"/>
                <w:sz w:val="20"/>
                <w:szCs w:val="20"/>
                <w:lang w:val="en-US" w:eastAsia="ar-SA" w:bidi="hi-IN"/>
              </w:rPr>
            </w:pPr>
            <w:r w:rsidRPr="009335EA">
              <w:rPr>
                <w:rFonts w:ascii="Times New Roman" w:hAnsi="Times New Roman"/>
                <w:color w:val="000000" w:themeColor="text1"/>
                <w:kern w:val="2"/>
                <w:sz w:val="20"/>
                <w:szCs w:val="20"/>
                <w:lang w:val="en-US" w:eastAsia="ar-SA" w:bidi="hi-IN"/>
              </w:rPr>
              <w:t>macOS Ventura (13.x)</w:t>
            </w:r>
          </w:p>
          <w:p w14:paraId="4A24A777" w14:textId="77777777" w:rsidR="00C05B92" w:rsidRPr="009335EA" w:rsidRDefault="00C05B92" w:rsidP="00B1728A">
            <w:pPr>
              <w:spacing w:after="60"/>
              <w:ind w:right="-285" w:firstLine="708"/>
              <w:rPr>
                <w:rFonts w:ascii="Times New Roman" w:eastAsia="Times New Roman" w:hAnsi="Times New Roman"/>
                <w:color w:val="000000" w:themeColor="text1"/>
                <w:kern w:val="2"/>
                <w:sz w:val="20"/>
                <w:szCs w:val="20"/>
                <w:lang w:val="en-US" w:eastAsia="ar-SA" w:bidi="hi-IN"/>
              </w:rPr>
            </w:pPr>
            <w:r w:rsidRPr="009335EA">
              <w:rPr>
                <w:rFonts w:ascii="Times New Roman" w:eastAsia="Times New Roman" w:hAnsi="Times New Roman"/>
                <w:color w:val="000000" w:themeColor="text1"/>
                <w:kern w:val="2"/>
                <w:sz w:val="20"/>
                <w:szCs w:val="20"/>
                <w:lang w:val="en-US" w:eastAsia="ar-SA" w:bidi="hi-IN"/>
              </w:rPr>
              <w:t>macOS Monterey (12.x)</w:t>
            </w:r>
          </w:p>
          <w:p w14:paraId="7B39586B" w14:textId="77777777" w:rsidR="00C05B92" w:rsidRPr="009335EA" w:rsidRDefault="00C05B92" w:rsidP="00B1728A">
            <w:pPr>
              <w:spacing w:after="60"/>
              <w:ind w:right="-285" w:firstLine="708"/>
              <w:rPr>
                <w:rFonts w:ascii="Times New Roman" w:eastAsia="Times New Roman" w:hAnsi="Times New Roman"/>
                <w:color w:val="000000" w:themeColor="text1"/>
                <w:kern w:val="2"/>
                <w:sz w:val="20"/>
                <w:szCs w:val="20"/>
                <w:lang w:val="en-US" w:eastAsia="ar-SA" w:bidi="hi-IN"/>
              </w:rPr>
            </w:pPr>
            <w:r w:rsidRPr="009335EA">
              <w:rPr>
                <w:rFonts w:ascii="Times New Roman" w:eastAsia="Times New Roman" w:hAnsi="Times New Roman"/>
                <w:color w:val="000000" w:themeColor="text1"/>
                <w:kern w:val="2"/>
                <w:sz w:val="20"/>
                <w:szCs w:val="20"/>
                <w:lang w:val="en-US" w:eastAsia="ar-SA" w:bidi="hi-IN"/>
              </w:rPr>
              <w:t>macOS Big Sur (11.x)</w:t>
            </w:r>
          </w:p>
          <w:p w14:paraId="00BC756B" w14:textId="13549E24" w:rsidR="00C05B92" w:rsidRPr="00D478CA" w:rsidRDefault="00C05B92" w:rsidP="00EB673A">
            <w:pPr>
              <w:rPr>
                <w:rFonts w:ascii="Times New Roman" w:eastAsia="Times New Roman" w:hAnsi="Times New Roman"/>
                <w:color w:val="000000" w:themeColor="text1"/>
                <w:sz w:val="20"/>
                <w:szCs w:val="20"/>
                <w:lang w:val="en-US" w:eastAsia="ar-SA" w:bidi="hi-IN"/>
              </w:rPr>
            </w:pPr>
            <w:r w:rsidRPr="009335EA">
              <w:rPr>
                <w:rFonts w:ascii="Times New Roman" w:eastAsia="Times New Roman" w:hAnsi="Times New Roman"/>
                <w:color w:val="000000" w:themeColor="text1"/>
                <w:kern w:val="2"/>
                <w:sz w:val="20"/>
                <w:szCs w:val="20"/>
                <w:lang w:val="en-US" w:eastAsia="ar-SA" w:bidi="hi-IN"/>
              </w:rPr>
              <w:br w:type="page"/>
            </w:r>
            <w:proofErr w:type="spellStart"/>
            <w:r w:rsidRPr="00D478CA">
              <w:rPr>
                <w:rFonts w:ascii="Times New Roman" w:eastAsia="Times New Roman" w:hAnsi="Times New Roman"/>
                <w:color w:val="000000" w:themeColor="text1"/>
                <w:sz w:val="20"/>
                <w:szCs w:val="20"/>
                <w:lang w:val="en-US" w:eastAsia="ar-SA" w:bidi="hi-IN"/>
              </w:rPr>
              <w:t>Obsługiwane</w:t>
            </w:r>
            <w:proofErr w:type="spellEnd"/>
            <w:r w:rsidRPr="00D478CA">
              <w:rPr>
                <w:rFonts w:ascii="Times New Roman" w:eastAsia="Times New Roman" w:hAnsi="Times New Roman"/>
                <w:color w:val="000000" w:themeColor="text1"/>
                <w:sz w:val="20"/>
                <w:szCs w:val="20"/>
                <w:lang w:val="en-US" w:eastAsia="ar-SA" w:bidi="hi-IN"/>
              </w:rPr>
              <w:t xml:space="preserve"> </w:t>
            </w:r>
            <w:proofErr w:type="spellStart"/>
            <w:r w:rsidRPr="00D478CA">
              <w:rPr>
                <w:rFonts w:ascii="Times New Roman" w:eastAsia="Times New Roman" w:hAnsi="Times New Roman"/>
                <w:color w:val="000000" w:themeColor="text1"/>
                <w:sz w:val="20"/>
                <w:szCs w:val="20"/>
                <w:lang w:val="en-US" w:eastAsia="ar-SA" w:bidi="hi-IN"/>
              </w:rPr>
              <w:t>Środowiska</w:t>
            </w:r>
            <w:proofErr w:type="spellEnd"/>
            <w:r w:rsidRPr="00D478CA">
              <w:rPr>
                <w:rFonts w:ascii="Times New Roman" w:eastAsia="Times New Roman" w:hAnsi="Times New Roman"/>
                <w:color w:val="000000" w:themeColor="text1"/>
                <w:sz w:val="20"/>
                <w:szCs w:val="20"/>
                <w:lang w:val="en-US" w:eastAsia="ar-SA" w:bidi="hi-IN"/>
              </w:rPr>
              <w:t xml:space="preserve"> Microsoft Exchange</w:t>
            </w:r>
          </w:p>
          <w:p w14:paraId="36D19347" w14:textId="77777777" w:rsidR="00C05B92" w:rsidRPr="00D478CA" w:rsidRDefault="00C05B92" w:rsidP="00B1728A">
            <w:pPr>
              <w:spacing w:after="60"/>
              <w:ind w:right="-285"/>
              <w:rPr>
                <w:rFonts w:ascii="Times New Roman" w:eastAsia="Times New Roman" w:hAnsi="Times New Roman"/>
                <w:color w:val="000000" w:themeColor="text1"/>
                <w:sz w:val="20"/>
                <w:szCs w:val="20"/>
                <w:lang w:val="en-US" w:eastAsia="ar-SA" w:bidi="hi-IN"/>
              </w:rPr>
            </w:pPr>
            <w:r w:rsidRPr="00D478CA">
              <w:rPr>
                <w:rFonts w:ascii="Times New Roman" w:eastAsia="Times New Roman" w:hAnsi="Times New Roman"/>
                <w:color w:val="000000" w:themeColor="text1"/>
                <w:sz w:val="20"/>
                <w:szCs w:val="20"/>
                <w:lang w:val="en-US" w:eastAsia="ar-SA" w:bidi="hi-IN"/>
              </w:rPr>
              <w:t xml:space="preserve">Security for Exchange </w:t>
            </w:r>
            <w:proofErr w:type="spellStart"/>
            <w:r w:rsidRPr="00D478CA">
              <w:rPr>
                <w:rFonts w:ascii="Times New Roman" w:eastAsia="Times New Roman" w:hAnsi="Times New Roman"/>
                <w:color w:val="000000" w:themeColor="text1"/>
                <w:sz w:val="20"/>
                <w:szCs w:val="20"/>
                <w:lang w:val="en-US" w:eastAsia="ar-SA" w:bidi="hi-IN"/>
              </w:rPr>
              <w:t>wspiera</w:t>
            </w:r>
            <w:proofErr w:type="spellEnd"/>
            <w:r w:rsidRPr="00D478CA">
              <w:rPr>
                <w:rFonts w:ascii="Times New Roman" w:eastAsia="Times New Roman" w:hAnsi="Times New Roman"/>
                <w:color w:val="000000" w:themeColor="text1"/>
                <w:sz w:val="20"/>
                <w:szCs w:val="20"/>
                <w:lang w:val="en-US" w:eastAsia="ar-SA" w:bidi="hi-IN"/>
              </w:rPr>
              <w:t xml:space="preserve"> </w:t>
            </w:r>
            <w:proofErr w:type="spellStart"/>
            <w:r w:rsidRPr="00D478CA">
              <w:rPr>
                <w:rFonts w:ascii="Times New Roman" w:eastAsia="Times New Roman" w:hAnsi="Times New Roman"/>
                <w:color w:val="000000" w:themeColor="text1"/>
                <w:sz w:val="20"/>
                <w:szCs w:val="20"/>
                <w:lang w:val="en-US" w:eastAsia="ar-SA" w:bidi="hi-IN"/>
              </w:rPr>
              <w:t>następujące</w:t>
            </w:r>
            <w:proofErr w:type="spellEnd"/>
            <w:r w:rsidRPr="00D478CA">
              <w:rPr>
                <w:rFonts w:ascii="Times New Roman" w:eastAsia="Times New Roman" w:hAnsi="Times New Roman"/>
                <w:color w:val="000000" w:themeColor="text1"/>
                <w:sz w:val="20"/>
                <w:szCs w:val="20"/>
                <w:lang w:val="en-US" w:eastAsia="ar-SA" w:bidi="hi-IN"/>
              </w:rPr>
              <w:t xml:space="preserve"> </w:t>
            </w:r>
            <w:proofErr w:type="spellStart"/>
            <w:r w:rsidRPr="00D478CA">
              <w:rPr>
                <w:rFonts w:ascii="Times New Roman" w:eastAsia="Times New Roman" w:hAnsi="Times New Roman"/>
                <w:color w:val="000000" w:themeColor="text1"/>
                <w:sz w:val="20"/>
                <w:szCs w:val="20"/>
                <w:lang w:val="en-US" w:eastAsia="ar-SA" w:bidi="hi-IN"/>
              </w:rPr>
              <w:t>wersje</w:t>
            </w:r>
            <w:proofErr w:type="spellEnd"/>
            <w:r w:rsidRPr="00D478CA">
              <w:rPr>
                <w:rFonts w:ascii="Times New Roman" w:eastAsia="Times New Roman" w:hAnsi="Times New Roman"/>
                <w:color w:val="000000" w:themeColor="text1"/>
                <w:sz w:val="20"/>
                <w:szCs w:val="20"/>
                <w:lang w:val="en-US" w:eastAsia="ar-SA" w:bidi="hi-IN"/>
              </w:rPr>
              <w:t xml:space="preserve"> i role Microsoft Exchange:</w:t>
            </w:r>
          </w:p>
          <w:p w14:paraId="210BDB31" w14:textId="77777777" w:rsidR="00C05B92" w:rsidRPr="009335EA" w:rsidRDefault="00C05B92" w:rsidP="00C05B92">
            <w:pPr>
              <w:numPr>
                <w:ilvl w:val="0"/>
                <w:numId w:val="46"/>
              </w:numPr>
              <w:autoSpaceDN/>
              <w:spacing w:after="60"/>
              <w:ind w:right="-285"/>
              <w:rPr>
                <w:rFonts w:ascii="Times New Roman" w:eastAsia="Times New Roman" w:hAnsi="Times New Roman"/>
                <w:color w:val="000000" w:themeColor="text1"/>
                <w:sz w:val="20"/>
                <w:szCs w:val="20"/>
                <w:lang w:val="en-US" w:eastAsia="ar-SA" w:bidi="hi-IN"/>
              </w:rPr>
            </w:pPr>
            <w:r w:rsidRPr="009335EA">
              <w:rPr>
                <w:rFonts w:ascii="Times New Roman" w:eastAsia="Times New Roman" w:hAnsi="Times New Roman"/>
                <w:color w:val="000000" w:themeColor="text1"/>
                <w:sz w:val="20"/>
                <w:szCs w:val="20"/>
                <w:lang w:val="en-US" w:eastAsia="ar-SA" w:bidi="hi-IN"/>
              </w:rPr>
              <w:t xml:space="preserve">Exchange Server 2019 z </w:t>
            </w:r>
            <w:proofErr w:type="spellStart"/>
            <w:r w:rsidRPr="009335EA">
              <w:rPr>
                <w:rFonts w:ascii="Times New Roman" w:eastAsia="Times New Roman" w:hAnsi="Times New Roman"/>
                <w:color w:val="000000" w:themeColor="text1"/>
                <w:sz w:val="20"/>
                <w:szCs w:val="20"/>
                <w:lang w:val="en-US" w:eastAsia="ar-SA" w:bidi="hi-IN"/>
              </w:rPr>
              <w:t>rolą</w:t>
            </w:r>
            <w:proofErr w:type="spellEnd"/>
            <w:r w:rsidRPr="009335EA">
              <w:rPr>
                <w:rFonts w:ascii="Times New Roman" w:eastAsia="Times New Roman" w:hAnsi="Times New Roman"/>
                <w:color w:val="000000" w:themeColor="text1"/>
                <w:sz w:val="20"/>
                <w:szCs w:val="20"/>
                <w:lang w:val="en-US" w:eastAsia="ar-SA" w:bidi="hi-IN"/>
              </w:rPr>
              <w:t xml:space="preserve"> Edge Transport </w:t>
            </w:r>
            <w:proofErr w:type="spellStart"/>
            <w:r w:rsidRPr="009335EA">
              <w:rPr>
                <w:rFonts w:ascii="Times New Roman" w:eastAsia="Times New Roman" w:hAnsi="Times New Roman"/>
                <w:color w:val="000000" w:themeColor="text1"/>
                <w:sz w:val="20"/>
                <w:szCs w:val="20"/>
                <w:lang w:val="en-US" w:eastAsia="ar-SA" w:bidi="hi-IN"/>
              </w:rPr>
              <w:t>lub</w:t>
            </w:r>
            <w:proofErr w:type="spellEnd"/>
            <w:r w:rsidRPr="009335EA">
              <w:rPr>
                <w:rFonts w:ascii="Times New Roman" w:eastAsia="Times New Roman" w:hAnsi="Times New Roman"/>
                <w:color w:val="000000" w:themeColor="text1"/>
                <w:sz w:val="20"/>
                <w:szCs w:val="20"/>
                <w:lang w:val="en-US" w:eastAsia="ar-SA" w:bidi="hi-IN"/>
              </w:rPr>
              <w:t xml:space="preserve"> Mailbox</w:t>
            </w:r>
          </w:p>
          <w:p w14:paraId="5EE4BCD1" w14:textId="77777777" w:rsidR="00C05B92" w:rsidRPr="009335EA" w:rsidRDefault="00C05B92" w:rsidP="00C05B92">
            <w:pPr>
              <w:numPr>
                <w:ilvl w:val="0"/>
                <w:numId w:val="46"/>
              </w:numPr>
              <w:autoSpaceDN/>
              <w:spacing w:after="60"/>
              <w:ind w:right="-285"/>
              <w:rPr>
                <w:rFonts w:ascii="Times New Roman" w:eastAsia="Times New Roman" w:hAnsi="Times New Roman"/>
                <w:color w:val="000000" w:themeColor="text1"/>
                <w:sz w:val="20"/>
                <w:szCs w:val="20"/>
                <w:lang w:val="en-US" w:eastAsia="ar-SA" w:bidi="hi-IN"/>
              </w:rPr>
            </w:pPr>
            <w:r w:rsidRPr="009335EA">
              <w:rPr>
                <w:rFonts w:ascii="Times New Roman" w:eastAsia="Times New Roman" w:hAnsi="Times New Roman"/>
                <w:color w:val="000000" w:themeColor="text1"/>
                <w:sz w:val="20"/>
                <w:szCs w:val="20"/>
                <w:lang w:val="en-US" w:eastAsia="ar-SA" w:bidi="hi-IN"/>
              </w:rPr>
              <w:t xml:space="preserve">Exchange Server 2016 z </w:t>
            </w:r>
            <w:proofErr w:type="spellStart"/>
            <w:r w:rsidRPr="009335EA">
              <w:rPr>
                <w:rFonts w:ascii="Times New Roman" w:eastAsia="Times New Roman" w:hAnsi="Times New Roman"/>
                <w:color w:val="000000" w:themeColor="text1"/>
                <w:sz w:val="20"/>
                <w:szCs w:val="20"/>
                <w:lang w:val="en-US" w:eastAsia="ar-SA" w:bidi="hi-IN"/>
              </w:rPr>
              <w:t>rolą</w:t>
            </w:r>
            <w:proofErr w:type="spellEnd"/>
            <w:r w:rsidRPr="009335EA">
              <w:rPr>
                <w:rFonts w:ascii="Times New Roman" w:eastAsia="Times New Roman" w:hAnsi="Times New Roman"/>
                <w:color w:val="000000" w:themeColor="text1"/>
                <w:sz w:val="20"/>
                <w:szCs w:val="20"/>
                <w:lang w:val="en-US" w:eastAsia="ar-SA" w:bidi="hi-IN"/>
              </w:rPr>
              <w:t xml:space="preserve"> Edge Transport </w:t>
            </w:r>
            <w:proofErr w:type="spellStart"/>
            <w:r w:rsidRPr="009335EA">
              <w:rPr>
                <w:rFonts w:ascii="Times New Roman" w:eastAsia="Times New Roman" w:hAnsi="Times New Roman"/>
                <w:color w:val="000000" w:themeColor="text1"/>
                <w:sz w:val="20"/>
                <w:szCs w:val="20"/>
                <w:lang w:val="en-US" w:eastAsia="ar-SA" w:bidi="hi-IN"/>
              </w:rPr>
              <w:t>lub</w:t>
            </w:r>
            <w:proofErr w:type="spellEnd"/>
            <w:r w:rsidRPr="009335EA">
              <w:rPr>
                <w:rFonts w:ascii="Times New Roman" w:eastAsia="Times New Roman" w:hAnsi="Times New Roman"/>
                <w:color w:val="000000" w:themeColor="text1"/>
                <w:sz w:val="20"/>
                <w:szCs w:val="20"/>
                <w:lang w:val="en-US" w:eastAsia="ar-SA" w:bidi="hi-IN"/>
              </w:rPr>
              <w:t xml:space="preserve"> Mailbox</w:t>
            </w:r>
          </w:p>
          <w:p w14:paraId="082C8BD9" w14:textId="77777777" w:rsidR="00C05B92" w:rsidRPr="009335EA" w:rsidRDefault="00C05B92" w:rsidP="00C05B92">
            <w:pPr>
              <w:numPr>
                <w:ilvl w:val="0"/>
                <w:numId w:val="46"/>
              </w:numPr>
              <w:autoSpaceDN/>
              <w:spacing w:after="60"/>
              <w:ind w:right="-285"/>
              <w:rPr>
                <w:rFonts w:ascii="Times New Roman" w:eastAsia="Times New Roman" w:hAnsi="Times New Roman"/>
                <w:color w:val="000000" w:themeColor="text1"/>
                <w:sz w:val="20"/>
                <w:szCs w:val="20"/>
                <w:lang w:val="en-US" w:eastAsia="ar-SA" w:bidi="hi-IN"/>
              </w:rPr>
            </w:pPr>
            <w:r w:rsidRPr="009335EA">
              <w:rPr>
                <w:rFonts w:ascii="Times New Roman" w:eastAsia="Times New Roman" w:hAnsi="Times New Roman"/>
                <w:color w:val="000000" w:themeColor="text1"/>
                <w:sz w:val="20"/>
                <w:szCs w:val="20"/>
                <w:lang w:val="en-US" w:eastAsia="ar-SA" w:bidi="hi-IN"/>
              </w:rPr>
              <w:t xml:space="preserve">Exchange Server 2013 z </w:t>
            </w:r>
            <w:proofErr w:type="spellStart"/>
            <w:r w:rsidRPr="009335EA">
              <w:rPr>
                <w:rFonts w:ascii="Times New Roman" w:eastAsia="Times New Roman" w:hAnsi="Times New Roman"/>
                <w:color w:val="000000" w:themeColor="text1"/>
                <w:sz w:val="20"/>
                <w:szCs w:val="20"/>
                <w:lang w:val="en-US" w:eastAsia="ar-SA" w:bidi="hi-IN"/>
              </w:rPr>
              <w:t>rolą</w:t>
            </w:r>
            <w:proofErr w:type="spellEnd"/>
            <w:r w:rsidRPr="009335EA">
              <w:rPr>
                <w:rFonts w:ascii="Times New Roman" w:eastAsia="Times New Roman" w:hAnsi="Times New Roman"/>
                <w:color w:val="000000" w:themeColor="text1"/>
                <w:sz w:val="20"/>
                <w:szCs w:val="20"/>
                <w:lang w:val="en-US" w:eastAsia="ar-SA" w:bidi="hi-IN"/>
              </w:rPr>
              <w:t xml:space="preserve"> Edge Transport </w:t>
            </w:r>
            <w:proofErr w:type="spellStart"/>
            <w:r w:rsidRPr="009335EA">
              <w:rPr>
                <w:rFonts w:ascii="Times New Roman" w:eastAsia="Times New Roman" w:hAnsi="Times New Roman"/>
                <w:color w:val="000000" w:themeColor="text1"/>
                <w:sz w:val="20"/>
                <w:szCs w:val="20"/>
                <w:lang w:val="en-US" w:eastAsia="ar-SA" w:bidi="hi-IN"/>
              </w:rPr>
              <w:t>lub</w:t>
            </w:r>
            <w:proofErr w:type="spellEnd"/>
            <w:r w:rsidRPr="009335EA">
              <w:rPr>
                <w:rFonts w:ascii="Times New Roman" w:eastAsia="Times New Roman" w:hAnsi="Times New Roman"/>
                <w:color w:val="000000" w:themeColor="text1"/>
                <w:sz w:val="20"/>
                <w:szCs w:val="20"/>
                <w:lang w:val="en-US" w:eastAsia="ar-SA" w:bidi="hi-IN"/>
              </w:rPr>
              <w:t xml:space="preserve"> Mailbox</w:t>
            </w:r>
          </w:p>
          <w:p w14:paraId="2FFDC938" w14:textId="77777777" w:rsidR="00C05B92" w:rsidRPr="009335EA" w:rsidRDefault="00C05B92" w:rsidP="00C05B92">
            <w:pPr>
              <w:numPr>
                <w:ilvl w:val="0"/>
                <w:numId w:val="46"/>
              </w:numPr>
              <w:autoSpaceDN/>
              <w:spacing w:after="60"/>
              <w:ind w:right="-285"/>
              <w:rPr>
                <w:rFonts w:ascii="Times New Roman" w:eastAsia="Times New Roman" w:hAnsi="Times New Roman"/>
                <w:color w:val="000000" w:themeColor="text1"/>
                <w:sz w:val="20"/>
                <w:szCs w:val="20"/>
                <w:lang w:val="en-US" w:eastAsia="ar-SA" w:bidi="hi-IN"/>
              </w:rPr>
            </w:pPr>
            <w:r w:rsidRPr="009335EA">
              <w:rPr>
                <w:rFonts w:ascii="Times New Roman" w:eastAsia="Times New Roman" w:hAnsi="Times New Roman"/>
                <w:color w:val="000000" w:themeColor="text1"/>
                <w:sz w:val="20"/>
                <w:szCs w:val="20"/>
                <w:lang w:val="en-US" w:eastAsia="ar-SA" w:bidi="hi-IN"/>
              </w:rPr>
              <w:t xml:space="preserve">Exchange Server 2010 z </w:t>
            </w:r>
            <w:proofErr w:type="spellStart"/>
            <w:r w:rsidRPr="009335EA">
              <w:rPr>
                <w:rFonts w:ascii="Times New Roman" w:eastAsia="Times New Roman" w:hAnsi="Times New Roman"/>
                <w:color w:val="000000" w:themeColor="text1"/>
                <w:sz w:val="20"/>
                <w:szCs w:val="20"/>
                <w:lang w:val="en-US" w:eastAsia="ar-SA" w:bidi="hi-IN"/>
              </w:rPr>
              <w:t>rolą</w:t>
            </w:r>
            <w:proofErr w:type="spellEnd"/>
            <w:r w:rsidRPr="009335EA">
              <w:rPr>
                <w:rFonts w:ascii="Times New Roman" w:eastAsia="Times New Roman" w:hAnsi="Times New Roman"/>
                <w:color w:val="000000" w:themeColor="text1"/>
                <w:sz w:val="20"/>
                <w:szCs w:val="20"/>
                <w:lang w:val="en-US" w:eastAsia="ar-SA" w:bidi="hi-IN"/>
              </w:rPr>
              <w:t xml:space="preserve"> Edge Transport, Hub Transport </w:t>
            </w:r>
            <w:proofErr w:type="spellStart"/>
            <w:r w:rsidRPr="009335EA">
              <w:rPr>
                <w:rFonts w:ascii="Times New Roman" w:eastAsia="Times New Roman" w:hAnsi="Times New Roman"/>
                <w:color w:val="000000" w:themeColor="text1"/>
                <w:sz w:val="20"/>
                <w:szCs w:val="20"/>
                <w:lang w:val="en-US" w:eastAsia="ar-SA" w:bidi="hi-IN"/>
              </w:rPr>
              <w:t>lub</w:t>
            </w:r>
            <w:proofErr w:type="spellEnd"/>
            <w:r w:rsidRPr="009335EA">
              <w:rPr>
                <w:rFonts w:ascii="Times New Roman" w:eastAsia="Times New Roman" w:hAnsi="Times New Roman"/>
                <w:color w:val="000000" w:themeColor="text1"/>
                <w:sz w:val="20"/>
                <w:szCs w:val="20"/>
                <w:lang w:val="en-US" w:eastAsia="ar-SA" w:bidi="hi-IN"/>
              </w:rPr>
              <w:t xml:space="preserve"> Mailbox</w:t>
            </w:r>
          </w:p>
          <w:p w14:paraId="170CA8C6" w14:textId="77777777" w:rsidR="00C05B92" w:rsidRPr="009335EA" w:rsidRDefault="00C05B92" w:rsidP="00B1728A">
            <w:pPr>
              <w:spacing w:after="60"/>
              <w:ind w:right="-285"/>
              <w:rPr>
                <w:rFonts w:ascii="Times New Roman" w:eastAsia="Times New Roman" w:hAnsi="Times New Roman"/>
                <w:color w:val="000000" w:themeColor="text1"/>
                <w:sz w:val="20"/>
                <w:szCs w:val="20"/>
                <w:lang w:val="en-US" w:eastAsia="ar-SA" w:bidi="hi-IN"/>
              </w:rPr>
            </w:pPr>
            <w:r w:rsidRPr="009335EA">
              <w:rPr>
                <w:rFonts w:ascii="Times New Roman" w:eastAsia="Times New Roman" w:hAnsi="Times New Roman"/>
                <w:color w:val="000000" w:themeColor="text1"/>
                <w:sz w:val="20"/>
                <w:szCs w:val="20"/>
                <w:lang w:val="en-US" w:eastAsia="ar-SA" w:bidi="hi-IN"/>
              </w:rPr>
              <w:t xml:space="preserve">Security for Exchange jest </w:t>
            </w:r>
            <w:proofErr w:type="spellStart"/>
            <w:r w:rsidRPr="009335EA">
              <w:rPr>
                <w:rFonts w:ascii="Times New Roman" w:eastAsia="Times New Roman" w:hAnsi="Times New Roman"/>
                <w:color w:val="000000" w:themeColor="text1"/>
                <w:sz w:val="20"/>
                <w:szCs w:val="20"/>
                <w:lang w:val="en-US" w:eastAsia="ar-SA" w:bidi="hi-IN"/>
              </w:rPr>
              <w:t>kompatybilny</w:t>
            </w:r>
            <w:proofErr w:type="spellEnd"/>
            <w:r w:rsidRPr="009335EA">
              <w:rPr>
                <w:rFonts w:ascii="Times New Roman" w:eastAsia="Times New Roman" w:hAnsi="Times New Roman"/>
                <w:color w:val="000000" w:themeColor="text1"/>
                <w:sz w:val="20"/>
                <w:szCs w:val="20"/>
                <w:lang w:val="en-US" w:eastAsia="ar-SA" w:bidi="hi-IN"/>
              </w:rPr>
              <w:t xml:space="preserve"> z Microsoft Exchange Database Availability</w:t>
            </w:r>
          </w:p>
          <w:p w14:paraId="5BB3689A" w14:textId="77777777" w:rsidR="00C05B92" w:rsidRPr="009335EA" w:rsidRDefault="00C05B92" w:rsidP="00B1728A">
            <w:pPr>
              <w:spacing w:after="60"/>
              <w:ind w:left="426" w:right="-285"/>
              <w:rPr>
                <w:rFonts w:ascii="Times New Roman" w:eastAsia="Times New Roman" w:hAnsi="Times New Roman"/>
                <w:color w:val="000000" w:themeColor="text1"/>
                <w:sz w:val="20"/>
                <w:szCs w:val="20"/>
                <w:lang w:eastAsia="ar-SA" w:bidi="hi-IN"/>
              </w:rPr>
            </w:pPr>
            <w:proofErr w:type="spellStart"/>
            <w:r w:rsidRPr="009335EA">
              <w:rPr>
                <w:rFonts w:ascii="Times New Roman" w:eastAsia="Times New Roman" w:hAnsi="Times New Roman"/>
                <w:color w:val="000000" w:themeColor="text1"/>
                <w:sz w:val="20"/>
                <w:szCs w:val="20"/>
                <w:lang w:eastAsia="ar-SA" w:bidi="hi-IN"/>
              </w:rPr>
              <w:t>Groups</w:t>
            </w:r>
            <w:proofErr w:type="spellEnd"/>
            <w:r w:rsidRPr="009335EA">
              <w:rPr>
                <w:rFonts w:ascii="Times New Roman" w:eastAsia="Times New Roman" w:hAnsi="Times New Roman"/>
                <w:color w:val="000000" w:themeColor="text1"/>
                <w:sz w:val="20"/>
                <w:szCs w:val="20"/>
                <w:lang w:eastAsia="ar-SA" w:bidi="hi-IN"/>
              </w:rPr>
              <w:t xml:space="preserve"> (DAG).</w:t>
            </w:r>
          </w:p>
          <w:p w14:paraId="5C0723C8" w14:textId="77777777" w:rsidR="00C05B92" w:rsidRPr="009335EA" w:rsidRDefault="00C05B92" w:rsidP="00B1728A">
            <w:pPr>
              <w:spacing w:after="60"/>
              <w:ind w:right="-285"/>
              <w:rPr>
                <w:rFonts w:ascii="Times New Roman" w:eastAsia="Times New Roman" w:hAnsi="Times New Roman"/>
                <w:color w:val="000000" w:themeColor="text1"/>
                <w:sz w:val="20"/>
                <w:szCs w:val="20"/>
                <w:lang w:eastAsia="ar-SA" w:bidi="hi-IN"/>
              </w:rPr>
            </w:pPr>
            <w:r w:rsidRPr="009335EA">
              <w:rPr>
                <w:rFonts w:ascii="Times New Roman" w:eastAsia="Times New Roman" w:hAnsi="Times New Roman"/>
                <w:color w:val="000000" w:themeColor="text1"/>
                <w:sz w:val="20"/>
                <w:szCs w:val="20"/>
                <w:lang w:eastAsia="ar-SA" w:bidi="hi-IN"/>
              </w:rPr>
              <w:t>Ochrona środowisk wirtualnych (SVE)</w:t>
            </w:r>
          </w:p>
          <w:p w14:paraId="77740881" w14:textId="77777777" w:rsidR="00C05B92" w:rsidRPr="009335EA" w:rsidRDefault="00C05B92" w:rsidP="00C05B92">
            <w:pPr>
              <w:numPr>
                <w:ilvl w:val="0"/>
                <w:numId w:val="47"/>
              </w:numPr>
              <w:autoSpaceDN/>
              <w:spacing w:after="60" w:line="360" w:lineRule="auto"/>
              <w:ind w:right="-285"/>
              <w:textAlignment w:val="auto"/>
              <w:rPr>
                <w:rFonts w:ascii="Times New Roman" w:eastAsia="Times New Roman" w:hAnsi="Times New Roman"/>
                <w:color w:val="000000" w:themeColor="text1"/>
                <w:sz w:val="20"/>
                <w:szCs w:val="20"/>
                <w:lang w:eastAsia="ar-SA" w:bidi="hi-IN"/>
              </w:rPr>
            </w:pPr>
            <w:r w:rsidRPr="009335EA">
              <w:rPr>
                <w:rFonts w:ascii="Times New Roman" w:eastAsia="Times New Roman" w:hAnsi="Times New Roman"/>
                <w:color w:val="000000" w:themeColor="text1"/>
                <w:sz w:val="20"/>
                <w:szCs w:val="20"/>
                <w:lang w:eastAsia="ar-SA" w:bidi="hi-IN"/>
              </w:rPr>
              <w:t>Możliwość zastosowania zewnętrznego silnika skanującego w postaci maszyny wirtualnej.</w:t>
            </w:r>
          </w:p>
          <w:p w14:paraId="39773ECA" w14:textId="77777777" w:rsidR="00C05B92" w:rsidRPr="009335EA" w:rsidRDefault="00C05B92" w:rsidP="00C05B92">
            <w:pPr>
              <w:numPr>
                <w:ilvl w:val="0"/>
                <w:numId w:val="47"/>
              </w:numPr>
              <w:autoSpaceDN/>
              <w:spacing w:after="60" w:line="360" w:lineRule="auto"/>
              <w:ind w:right="-285"/>
              <w:textAlignment w:val="auto"/>
              <w:rPr>
                <w:rFonts w:ascii="Times New Roman" w:eastAsia="Times New Roman" w:hAnsi="Times New Roman"/>
                <w:color w:val="000000" w:themeColor="text1"/>
                <w:sz w:val="20"/>
                <w:szCs w:val="20"/>
                <w:lang w:eastAsia="ar-SA" w:bidi="hi-IN"/>
              </w:rPr>
            </w:pPr>
            <w:r w:rsidRPr="009335EA">
              <w:rPr>
                <w:rFonts w:ascii="Times New Roman" w:eastAsia="Times New Roman" w:hAnsi="Times New Roman"/>
                <w:color w:val="000000" w:themeColor="text1"/>
                <w:sz w:val="20"/>
                <w:szCs w:val="20"/>
                <w:lang w:eastAsia="ar-SA" w:bidi="hi-IN"/>
              </w:rPr>
              <w:t>Maszyna wirtualna pełniąca rolę silnika skanującego może być pobrana w formacie:</w:t>
            </w:r>
          </w:p>
          <w:p w14:paraId="2EB0A406" w14:textId="77777777" w:rsidR="00C05B92" w:rsidRPr="009335EA" w:rsidRDefault="00C05B92" w:rsidP="00C05B92">
            <w:pPr>
              <w:numPr>
                <w:ilvl w:val="0"/>
                <w:numId w:val="48"/>
              </w:numPr>
              <w:autoSpaceDN/>
              <w:spacing w:after="60" w:line="360" w:lineRule="auto"/>
              <w:ind w:right="-285"/>
              <w:textAlignment w:val="auto"/>
              <w:rPr>
                <w:rFonts w:ascii="Times New Roman" w:eastAsia="Times New Roman" w:hAnsi="Times New Roman"/>
                <w:color w:val="000000" w:themeColor="text1"/>
                <w:sz w:val="20"/>
                <w:szCs w:val="20"/>
                <w:lang w:eastAsia="ar-SA" w:bidi="hi-IN"/>
              </w:rPr>
            </w:pPr>
            <w:r w:rsidRPr="009335EA">
              <w:rPr>
                <w:rFonts w:ascii="Times New Roman" w:eastAsia="Times New Roman" w:hAnsi="Times New Roman"/>
                <w:color w:val="000000" w:themeColor="text1"/>
                <w:sz w:val="20"/>
                <w:szCs w:val="20"/>
                <w:lang w:eastAsia="ar-SA" w:bidi="hi-IN"/>
              </w:rPr>
              <w:t>OVA</w:t>
            </w:r>
          </w:p>
          <w:p w14:paraId="49914F73" w14:textId="77777777" w:rsidR="00C05B92" w:rsidRPr="009335EA" w:rsidRDefault="00C05B92" w:rsidP="00C05B92">
            <w:pPr>
              <w:numPr>
                <w:ilvl w:val="0"/>
                <w:numId w:val="48"/>
              </w:numPr>
              <w:autoSpaceDN/>
              <w:spacing w:after="60" w:line="360" w:lineRule="auto"/>
              <w:ind w:right="-285"/>
              <w:textAlignment w:val="auto"/>
              <w:rPr>
                <w:rFonts w:ascii="Times New Roman" w:eastAsia="Times New Roman" w:hAnsi="Times New Roman"/>
                <w:color w:val="000000" w:themeColor="text1"/>
                <w:sz w:val="20"/>
                <w:szCs w:val="20"/>
                <w:lang w:eastAsia="ar-SA" w:bidi="hi-IN"/>
              </w:rPr>
            </w:pPr>
            <w:r w:rsidRPr="009335EA">
              <w:rPr>
                <w:rFonts w:ascii="Times New Roman" w:eastAsia="Times New Roman" w:hAnsi="Times New Roman"/>
                <w:color w:val="000000" w:themeColor="text1"/>
                <w:sz w:val="20"/>
                <w:szCs w:val="20"/>
                <w:lang w:eastAsia="ar-SA" w:bidi="hi-IN"/>
              </w:rPr>
              <w:t>XVA</w:t>
            </w:r>
          </w:p>
          <w:p w14:paraId="66A1BD60" w14:textId="77777777" w:rsidR="00C05B92" w:rsidRPr="009335EA" w:rsidRDefault="00C05B92" w:rsidP="00C05B92">
            <w:pPr>
              <w:numPr>
                <w:ilvl w:val="0"/>
                <w:numId w:val="48"/>
              </w:numPr>
              <w:autoSpaceDN/>
              <w:spacing w:after="60" w:line="360" w:lineRule="auto"/>
              <w:ind w:right="-285"/>
              <w:textAlignment w:val="auto"/>
              <w:rPr>
                <w:rFonts w:ascii="Times New Roman" w:eastAsia="Times New Roman" w:hAnsi="Times New Roman"/>
                <w:color w:val="000000" w:themeColor="text1"/>
                <w:sz w:val="20"/>
                <w:szCs w:val="20"/>
                <w:lang w:eastAsia="ar-SA" w:bidi="hi-IN"/>
              </w:rPr>
            </w:pPr>
            <w:r w:rsidRPr="009335EA">
              <w:rPr>
                <w:rFonts w:ascii="Times New Roman" w:eastAsia="Times New Roman" w:hAnsi="Times New Roman"/>
                <w:color w:val="000000" w:themeColor="text1"/>
                <w:sz w:val="20"/>
                <w:szCs w:val="20"/>
                <w:lang w:eastAsia="ar-SA" w:bidi="hi-IN"/>
              </w:rPr>
              <w:t>VHD</w:t>
            </w:r>
          </w:p>
          <w:p w14:paraId="65EAFA78" w14:textId="77777777" w:rsidR="00C05B92" w:rsidRPr="009335EA" w:rsidRDefault="00C05B92" w:rsidP="00C05B92">
            <w:pPr>
              <w:numPr>
                <w:ilvl w:val="0"/>
                <w:numId w:val="48"/>
              </w:numPr>
              <w:autoSpaceDN/>
              <w:spacing w:after="60" w:line="360" w:lineRule="auto"/>
              <w:ind w:right="-285"/>
              <w:textAlignment w:val="auto"/>
              <w:rPr>
                <w:rFonts w:ascii="Times New Roman" w:eastAsia="Times New Roman" w:hAnsi="Times New Roman"/>
                <w:color w:val="000000" w:themeColor="text1"/>
                <w:sz w:val="20"/>
                <w:szCs w:val="20"/>
                <w:lang w:eastAsia="ar-SA" w:bidi="hi-IN"/>
              </w:rPr>
            </w:pPr>
            <w:r w:rsidRPr="009335EA">
              <w:rPr>
                <w:rFonts w:ascii="Times New Roman" w:eastAsia="Times New Roman" w:hAnsi="Times New Roman"/>
                <w:color w:val="000000" w:themeColor="text1"/>
                <w:sz w:val="20"/>
                <w:szCs w:val="20"/>
                <w:lang w:eastAsia="ar-SA" w:bidi="hi-IN"/>
              </w:rPr>
              <w:t>VHDX</w:t>
            </w:r>
          </w:p>
          <w:p w14:paraId="0297AB55" w14:textId="77777777" w:rsidR="00C05B92" w:rsidRPr="009335EA" w:rsidRDefault="00C05B92" w:rsidP="00C05B92">
            <w:pPr>
              <w:numPr>
                <w:ilvl w:val="0"/>
                <w:numId w:val="48"/>
              </w:numPr>
              <w:autoSpaceDN/>
              <w:spacing w:after="60" w:line="360" w:lineRule="auto"/>
              <w:ind w:right="-285"/>
              <w:textAlignment w:val="auto"/>
              <w:rPr>
                <w:rFonts w:ascii="Times New Roman" w:eastAsia="Times New Roman" w:hAnsi="Times New Roman"/>
                <w:color w:val="000000" w:themeColor="text1"/>
                <w:sz w:val="20"/>
                <w:szCs w:val="20"/>
                <w:lang w:eastAsia="ar-SA" w:bidi="hi-IN"/>
              </w:rPr>
            </w:pPr>
            <w:r w:rsidRPr="009335EA">
              <w:rPr>
                <w:rFonts w:ascii="Times New Roman" w:eastAsia="Times New Roman" w:hAnsi="Times New Roman"/>
                <w:color w:val="000000" w:themeColor="text1"/>
                <w:sz w:val="20"/>
                <w:szCs w:val="20"/>
                <w:lang w:eastAsia="ar-SA" w:bidi="hi-IN"/>
              </w:rPr>
              <w:t>VMDK</w:t>
            </w:r>
          </w:p>
          <w:p w14:paraId="0F949846" w14:textId="77777777" w:rsidR="00C05B92" w:rsidRPr="009335EA" w:rsidRDefault="00C05B92" w:rsidP="00B1728A">
            <w:pPr>
              <w:spacing w:after="60" w:line="360" w:lineRule="auto"/>
              <w:ind w:left="426" w:right="-285"/>
              <w:rPr>
                <w:rFonts w:ascii="Times New Roman" w:eastAsia="Times New Roman" w:hAnsi="Times New Roman"/>
                <w:color w:val="000000" w:themeColor="text1"/>
                <w:sz w:val="20"/>
                <w:szCs w:val="20"/>
                <w:lang w:eastAsia="ar-SA" w:bidi="hi-IN"/>
              </w:rPr>
            </w:pPr>
            <w:r w:rsidRPr="009335EA">
              <w:rPr>
                <w:rFonts w:ascii="Times New Roman" w:eastAsia="Times New Roman" w:hAnsi="Times New Roman"/>
                <w:color w:val="000000" w:themeColor="text1"/>
                <w:sz w:val="20"/>
                <w:szCs w:val="20"/>
                <w:lang w:eastAsia="ar-SA" w:bidi="hi-IN"/>
              </w:rPr>
              <w:lastRenderedPageBreak/>
              <w:t>Środowiska wspierane:</w:t>
            </w:r>
          </w:p>
          <w:p w14:paraId="52A27858" w14:textId="77777777" w:rsidR="00C05B92" w:rsidRPr="009335EA" w:rsidRDefault="00C05B92" w:rsidP="00C05B92">
            <w:pPr>
              <w:numPr>
                <w:ilvl w:val="0"/>
                <w:numId w:val="52"/>
              </w:numPr>
              <w:autoSpaceDN/>
              <w:spacing w:after="60" w:line="360" w:lineRule="auto"/>
              <w:ind w:right="-285"/>
              <w:textAlignment w:val="auto"/>
              <w:rPr>
                <w:rFonts w:ascii="Times New Roman" w:eastAsia="Times New Roman" w:hAnsi="Times New Roman"/>
                <w:color w:val="000000" w:themeColor="text1"/>
                <w:sz w:val="20"/>
                <w:szCs w:val="20"/>
                <w:lang w:val="en-US" w:eastAsia="ar-SA" w:bidi="hi-IN"/>
              </w:rPr>
            </w:pPr>
            <w:r w:rsidRPr="009335EA">
              <w:rPr>
                <w:rFonts w:ascii="Times New Roman" w:eastAsia="Times New Roman" w:hAnsi="Times New Roman"/>
                <w:color w:val="000000" w:themeColor="text1"/>
                <w:sz w:val="20"/>
                <w:szCs w:val="20"/>
                <w:lang w:val="en-US" w:eastAsia="ar-SA" w:bidi="hi-IN"/>
              </w:rPr>
              <w:t>VMware vSphere and vCenter Server:</w:t>
            </w:r>
          </w:p>
          <w:p w14:paraId="3DEF9A51" w14:textId="77777777" w:rsidR="00C05B92" w:rsidRPr="009335EA" w:rsidRDefault="00C05B92" w:rsidP="00C05B92">
            <w:pPr>
              <w:numPr>
                <w:ilvl w:val="0"/>
                <w:numId w:val="53"/>
              </w:numPr>
              <w:autoSpaceDN/>
              <w:spacing w:after="60" w:line="360" w:lineRule="auto"/>
              <w:ind w:right="-285"/>
              <w:textAlignment w:val="auto"/>
              <w:rPr>
                <w:rFonts w:ascii="Times New Roman" w:eastAsia="Times New Roman" w:hAnsi="Times New Roman"/>
                <w:color w:val="000000" w:themeColor="text1"/>
                <w:sz w:val="20"/>
                <w:szCs w:val="20"/>
                <w:lang w:eastAsia="ar-SA" w:bidi="hi-IN"/>
              </w:rPr>
            </w:pPr>
            <w:r w:rsidRPr="009335EA">
              <w:rPr>
                <w:rFonts w:ascii="Times New Roman" w:eastAsia="Times New Roman" w:hAnsi="Times New Roman"/>
                <w:color w:val="000000" w:themeColor="text1"/>
                <w:sz w:val="20"/>
                <w:szCs w:val="20"/>
                <w:lang w:eastAsia="ar-SA" w:bidi="hi-IN"/>
              </w:rPr>
              <w:t>version 6.5</w:t>
            </w:r>
          </w:p>
          <w:p w14:paraId="2BFFE0CE" w14:textId="77777777" w:rsidR="00C05B92" w:rsidRPr="009335EA" w:rsidRDefault="00C05B92" w:rsidP="00C05B92">
            <w:pPr>
              <w:numPr>
                <w:ilvl w:val="0"/>
                <w:numId w:val="53"/>
              </w:numPr>
              <w:autoSpaceDN/>
              <w:spacing w:after="60" w:line="360" w:lineRule="auto"/>
              <w:ind w:right="-285"/>
              <w:textAlignment w:val="auto"/>
              <w:rPr>
                <w:rFonts w:ascii="Times New Roman" w:eastAsia="Times New Roman" w:hAnsi="Times New Roman"/>
                <w:color w:val="000000" w:themeColor="text1"/>
                <w:sz w:val="20"/>
                <w:szCs w:val="20"/>
                <w:lang w:val="en-US" w:eastAsia="ar-SA" w:bidi="hi-IN"/>
              </w:rPr>
            </w:pPr>
            <w:r w:rsidRPr="009335EA">
              <w:rPr>
                <w:rFonts w:ascii="Times New Roman" w:eastAsia="Times New Roman" w:hAnsi="Times New Roman"/>
                <w:color w:val="000000" w:themeColor="text1"/>
                <w:sz w:val="20"/>
                <w:szCs w:val="20"/>
                <w:lang w:val="en-US" w:eastAsia="ar-SA" w:bidi="hi-IN"/>
              </w:rPr>
              <w:t>version 6.7, including update 1, update 2a and update 3</w:t>
            </w:r>
          </w:p>
          <w:p w14:paraId="12600E57" w14:textId="77777777" w:rsidR="00C05B92" w:rsidRPr="009335EA" w:rsidRDefault="00C05B92" w:rsidP="00C05B92">
            <w:pPr>
              <w:numPr>
                <w:ilvl w:val="0"/>
                <w:numId w:val="53"/>
              </w:numPr>
              <w:autoSpaceDN/>
              <w:spacing w:after="60" w:line="360" w:lineRule="auto"/>
              <w:ind w:right="-285"/>
              <w:textAlignment w:val="auto"/>
              <w:rPr>
                <w:rFonts w:ascii="Times New Roman" w:eastAsia="Times New Roman" w:hAnsi="Times New Roman"/>
                <w:color w:val="000000" w:themeColor="text1"/>
                <w:sz w:val="20"/>
                <w:szCs w:val="20"/>
                <w:lang w:val="en-US" w:eastAsia="ar-SA" w:bidi="hi-IN"/>
              </w:rPr>
            </w:pPr>
            <w:r w:rsidRPr="009335EA">
              <w:rPr>
                <w:rFonts w:ascii="Times New Roman" w:eastAsia="Times New Roman" w:hAnsi="Times New Roman"/>
                <w:color w:val="000000" w:themeColor="text1"/>
                <w:sz w:val="20"/>
                <w:szCs w:val="20"/>
                <w:lang w:val="en-US" w:eastAsia="ar-SA" w:bidi="hi-IN"/>
              </w:rPr>
              <w:t>version 7.0, including update 1, update 2, update 2b, update 2c and update 2d</w:t>
            </w:r>
          </w:p>
          <w:p w14:paraId="0A12C85F" w14:textId="77777777" w:rsidR="00C05B92" w:rsidRPr="009335EA" w:rsidRDefault="00C05B92" w:rsidP="00C05B92">
            <w:pPr>
              <w:numPr>
                <w:ilvl w:val="0"/>
                <w:numId w:val="53"/>
              </w:numPr>
              <w:autoSpaceDN/>
              <w:spacing w:after="60" w:line="360" w:lineRule="auto"/>
              <w:ind w:right="-285"/>
              <w:textAlignment w:val="auto"/>
              <w:rPr>
                <w:rFonts w:ascii="Times New Roman" w:eastAsia="Times New Roman" w:hAnsi="Times New Roman"/>
                <w:color w:val="000000" w:themeColor="text1"/>
                <w:sz w:val="20"/>
                <w:szCs w:val="20"/>
                <w:lang w:eastAsia="ar-SA" w:bidi="hi-IN"/>
              </w:rPr>
            </w:pPr>
            <w:r w:rsidRPr="009335EA">
              <w:rPr>
                <w:rFonts w:ascii="Times New Roman" w:eastAsia="Times New Roman" w:hAnsi="Times New Roman"/>
                <w:color w:val="000000" w:themeColor="text1"/>
                <w:sz w:val="20"/>
                <w:szCs w:val="20"/>
                <w:lang w:eastAsia="ar-SA" w:bidi="hi-IN"/>
              </w:rPr>
              <w:t xml:space="preserve">version 8.0, </w:t>
            </w:r>
            <w:proofErr w:type="spellStart"/>
            <w:r w:rsidRPr="009335EA">
              <w:rPr>
                <w:rFonts w:ascii="Times New Roman" w:eastAsia="Times New Roman" w:hAnsi="Times New Roman"/>
                <w:color w:val="000000" w:themeColor="text1"/>
                <w:sz w:val="20"/>
                <w:szCs w:val="20"/>
                <w:lang w:eastAsia="ar-SA" w:bidi="hi-IN"/>
              </w:rPr>
              <w:t>including</w:t>
            </w:r>
            <w:proofErr w:type="spellEnd"/>
            <w:r w:rsidRPr="009335EA">
              <w:rPr>
                <w:rFonts w:ascii="Times New Roman" w:eastAsia="Times New Roman" w:hAnsi="Times New Roman"/>
                <w:color w:val="000000" w:themeColor="text1"/>
                <w:sz w:val="20"/>
                <w:szCs w:val="20"/>
                <w:lang w:eastAsia="ar-SA" w:bidi="hi-IN"/>
              </w:rPr>
              <w:t xml:space="preserve"> update 1, update 2</w:t>
            </w:r>
          </w:p>
          <w:p w14:paraId="0D9D90CC" w14:textId="77777777" w:rsidR="00C05B92" w:rsidRPr="009335EA" w:rsidRDefault="00C05B92" w:rsidP="00C05B92">
            <w:pPr>
              <w:numPr>
                <w:ilvl w:val="0"/>
                <w:numId w:val="51"/>
              </w:numPr>
              <w:autoSpaceDN/>
              <w:spacing w:after="60" w:line="360" w:lineRule="auto"/>
              <w:ind w:right="-285"/>
              <w:textAlignment w:val="auto"/>
              <w:rPr>
                <w:rFonts w:ascii="Times New Roman" w:eastAsia="Times New Roman" w:hAnsi="Times New Roman"/>
                <w:color w:val="000000" w:themeColor="text1"/>
                <w:sz w:val="20"/>
                <w:szCs w:val="20"/>
                <w:lang w:val="en-US" w:eastAsia="ar-SA" w:bidi="hi-IN"/>
              </w:rPr>
            </w:pPr>
            <w:r w:rsidRPr="009335EA">
              <w:rPr>
                <w:rFonts w:ascii="Times New Roman" w:eastAsia="Times New Roman" w:hAnsi="Times New Roman"/>
                <w:color w:val="000000" w:themeColor="text1"/>
                <w:sz w:val="20"/>
                <w:szCs w:val="20"/>
                <w:lang w:val="en-US" w:eastAsia="ar-SA" w:bidi="hi-IN"/>
              </w:rPr>
              <w:t xml:space="preserve">VMware </w:t>
            </w:r>
            <w:proofErr w:type="spellStart"/>
            <w:r w:rsidRPr="009335EA">
              <w:rPr>
                <w:rFonts w:ascii="Times New Roman" w:eastAsia="Times New Roman" w:hAnsi="Times New Roman"/>
                <w:color w:val="000000" w:themeColor="text1"/>
                <w:sz w:val="20"/>
                <w:szCs w:val="20"/>
                <w:lang w:val="en-US" w:eastAsia="ar-SA" w:bidi="hi-IN"/>
              </w:rPr>
              <w:t>ESXi</w:t>
            </w:r>
            <w:proofErr w:type="spellEnd"/>
            <w:r w:rsidRPr="009335EA">
              <w:rPr>
                <w:rFonts w:ascii="Times New Roman" w:eastAsia="Times New Roman" w:hAnsi="Times New Roman"/>
                <w:color w:val="000000" w:themeColor="text1"/>
                <w:sz w:val="20"/>
                <w:szCs w:val="20"/>
                <w:lang w:val="en-US" w:eastAsia="ar-SA" w:bidi="hi-IN"/>
              </w:rPr>
              <w:t xml:space="preserve"> 8.0, including update 1, update 2</w:t>
            </w:r>
          </w:p>
          <w:p w14:paraId="70C8A2FF" w14:textId="77777777" w:rsidR="00C05B92" w:rsidRPr="009335EA" w:rsidRDefault="00C05B92" w:rsidP="00C05B92">
            <w:pPr>
              <w:numPr>
                <w:ilvl w:val="0"/>
                <w:numId w:val="51"/>
              </w:numPr>
              <w:autoSpaceDN/>
              <w:spacing w:after="60" w:line="360" w:lineRule="auto"/>
              <w:ind w:right="-285"/>
              <w:textAlignment w:val="auto"/>
              <w:rPr>
                <w:rFonts w:ascii="Times New Roman" w:eastAsia="Times New Roman" w:hAnsi="Times New Roman"/>
                <w:color w:val="000000" w:themeColor="text1"/>
                <w:sz w:val="20"/>
                <w:szCs w:val="20"/>
                <w:lang w:eastAsia="ar-SA" w:bidi="hi-IN"/>
              </w:rPr>
            </w:pPr>
            <w:proofErr w:type="spellStart"/>
            <w:r w:rsidRPr="009335EA">
              <w:rPr>
                <w:rFonts w:ascii="Times New Roman" w:eastAsia="Times New Roman" w:hAnsi="Times New Roman"/>
                <w:color w:val="000000" w:themeColor="text1"/>
                <w:sz w:val="20"/>
                <w:szCs w:val="20"/>
                <w:lang w:eastAsia="ar-SA" w:bidi="hi-IN"/>
              </w:rPr>
              <w:t>VMware</w:t>
            </w:r>
            <w:proofErr w:type="spellEnd"/>
            <w:r w:rsidRPr="009335EA">
              <w:rPr>
                <w:rFonts w:ascii="Times New Roman" w:eastAsia="Times New Roman" w:hAnsi="Times New Roman"/>
                <w:color w:val="000000" w:themeColor="text1"/>
                <w:sz w:val="20"/>
                <w:szCs w:val="20"/>
                <w:lang w:eastAsia="ar-SA" w:bidi="hi-IN"/>
              </w:rPr>
              <w:t xml:space="preserve"> Horizon/</w:t>
            </w:r>
            <w:proofErr w:type="spellStart"/>
            <w:r w:rsidRPr="009335EA">
              <w:rPr>
                <w:rFonts w:ascii="Times New Roman" w:eastAsia="Times New Roman" w:hAnsi="Times New Roman"/>
                <w:color w:val="000000" w:themeColor="text1"/>
                <w:sz w:val="20"/>
                <w:szCs w:val="20"/>
                <w:lang w:eastAsia="ar-SA" w:bidi="hi-IN"/>
              </w:rPr>
              <w:t>View</w:t>
            </w:r>
            <w:proofErr w:type="spellEnd"/>
            <w:r w:rsidRPr="009335EA">
              <w:rPr>
                <w:rFonts w:ascii="Times New Roman" w:eastAsia="Times New Roman" w:hAnsi="Times New Roman"/>
                <w:color w:val="000000" w:themeColor="text1"/>
                <w:sz w:val="20"/>
                <w:szCs w:val="20"/>
                <w:lang w:eastAsia="ar-SA" w:bidi="hi-IN"/>
              </w:rPr>
              <w:t xml:space="preserve"> 7.8, 7.7, 7.6, 7.5, 7.1, 6.x, 5.x</w:t>
            </w:r>
          </w:p>
          <w:p w14:paraId="5C21F603" w14:textId="77777777" w:rsidR="00C05B92" w:rsidRPr="009335EA" w:rsidRDefault="00C05B92" w:rsidP="00C05B92">
            <w:pPr>
              <w:numPr>
                <w:ilvl w:val="0"/>
                <w:numId w:val="51"/>
              </w:numPr>
              <w:autoSpaceDN/>
              <w:spacing w:after="60" w:line="360" w:lineRule="auto"/>
              <w:ind w:right="-285"/>
              <w:textAlignment w:val="auto"/>
              <w:rPr>
                <w:rFonts w:ascii="Times New Roman" w:eastAsia="Times New Roman" w:hAnsi="Times New Roman"/>
                <w:color w:val="000000" w:themeColor="text1"/>
                <w:sz w:val="20"/>
                <w:szCs w:val="20"/>
                <w:lang w:val="en-US" w:eastAsia="ar-SA" w:bidi="hi-IN"/>
              </w:rPr>
            </w:pPr>
            <w:r w:rsidRPr="009335EA">
              <w:rPr>
                <w:rFonts w:ascii="Times New Roman" w:eastAsia="Times New Roman" w:hAnsi="Times New Roman"/>
                <w:color w:val="000000" w:themeColor="text1"/>
                <w:sz w:val="20"/>
                <w:szCs w:val="20"/>
                <w:lang w:val="en-US" w:eastAsia="ar-SA" w:bidi="hi-IN"/>
              </w:rPr>
              <w:t>VMware Workstation 11.x, 10.x, 9.x, 8.0.6</w:t>
            </w:r>
          </w:p>
          <w:p w14:paraId="1DE7C827" w14:textId="77777777" w:rsidR="00C05B92" w:rsidRPr="009335EA" w:rsidRDefault="00C05B92" w:rsidP="00C05B92">
            <w:pPr>
              <w:numPr>
                <w:ilvl w:val="0"/>
                <w:numId w:val="51"/>
              </w:numPr>
              <w:autoSpaceDN/>
              <w:spacing w:after="60" w:line="360" w:lineRule="auto"/>
              <w:ind w:right="-285"/>
              <w:textAlignment w:val="auto"/>
              <w:rPr>
                <w:rFonts w:ascii="Times New Roman" w:eastAsia="Times New Roman" w:hAnsi="Times New Roman"/>
                <w:color w:val="000000" w:themeColor="text1"/>
                <w:sz w:val="20"/>
                <w:szCs w:val="20"/>
                <w:lang w:eastAsia="ar-SA" w:bidi="hi-IN"/>
              </w:rPr>
            </w:pPr>
            <w:proofErr w:type="spellStart"/>
            <w:r w:rsidRPr="009335EA">
              <w:rPr>
                <w:rFonts w:ascii="Times New Roman" w:eastAsia="Times New Roman" w:hAnsi="Times New Roman"/>
                <w:color w:val="000000" w:themeColor="text1"/>
                <w:sz w:val="20"/>
                <w:szCs w:val="20"/>
                <w:lang w:eastAsia="ar-SA" w:bidi="hi-IN"/>
              </w:rPr>
              <w:t>VMware</w:t>
            </w:r>
            <w:proofErr w:type="spellEnd"/>
            <w:r w:rsidRPr="009335EA">
              <w:rPr>
                <w:rFonts w:ascii="Times New Roman" w:eastAsia="Times New Roman" w:hAnsi="Times New Roman"/>
                <w:color w:val="000000" w:themeColor="text1"/>
                <w:sz w:val="20"/>
                <w:szCs w:val="20"/>
                <w:lang w:eastAsia="ar-SA" w:bidi="hi-IN"/>
              </w:rPr>
              <w:t xml:space="preserve"> Player 7.x, 6.x, 5.x</w:t>
            </w:r>
          </w:p>
          <w:p w14:paraId="5FF64BB2" w14:textId="77777777" w:rsidR="00C05B92" w:rsidRPr="009335EA" w:rsidRDefault="00C05B92" w:rsidP="00C05B92">
            <w:pPr>
              <w:numPr>
                <w:ilvl w:val="0"/>
                <w:numId w:val="50"/>
              </w:numPr>
              <w:autoSpaceDN/>
              <w:spacing w:after="60" w:line="360" w:lineRule="auto"/>
              <w:ind w:right="-285"/>
              <w:textAlignment w:val="auto"/>
              <w:rPr>
                <w:rFonts w:ascii="Times New Roman" w:eastAsia="Times New Roman" w:hAnsi="Times New Roman"/>
                <w:color w:val="000000" w:themeColor="text1"/>
                <w:sz w:val="20"/>
                <w:szCs w:val="20"/>
                <w:lang w:eastAsia="ar-SA" w:bidi="hi-IN"/>
              </w:rPr>
            </w:pPr>
            <w:proofErr w:type="spellStart"/>
            <w:r w:rsidRPr="009335EA">
              <w:rPr>
                <w:rFonts w:ascii="Times New Roman" w:eastAsia="Times New Roman" w:hAnsi="Times New Roman"/>
                <w:color w:val="000000" w:themeColor="text1"/>
                <w:sz w:val="20"/>
                <w:szCs w:val="20"/>
                <w:lang w:eastAsia="ar-SA" w:bidi="hi-IN"/>
              </w:rPr>
              <w:t>Citrix</w:t>
            </w:r>
            <w:proofErr w:type="spellEnd"/>
            <w:r w:rsidRPr="009335EA">
              <w:rPr>
                <w:rFonts w:ascii="Times New Roman" w:eastAsia="Times New Roman" w:hAnsi="Times New Roman"/>
                <w:color w:val="000000" w:themeColor="text1"/>
                <w:sz w:val="20"/>
                <w:szCs w:val="20"/>
                <w:lang w:eastAsia="ar-SA" w:bidi="hi-IN"/>
              </w:rPr>
              <w:t xml:space="preserve"> </w:t>
            </w:r>
            <w:proofErr w:type="spellStart"/>
            <w:r w:rsidRPr="009335EA">
              <w:rPr>
                <w:rFonts w:ascii="Times New Roman" w:eastAsia="Times New Roman" w:hAnsi="Times New Roman"/>
                <w:color w:val="000000" w:themeColor="text1"/>
                <w:sz w:val="20"/>
                <w:szCs w:val="20"/>
                <w:lang w:eastAsia="ar-SA" w:bidi="hi-IN"/>
              </w:rPr>
              <w:t>Xen</w:t>
            </w:r>
            <w:proofErr w:type="spellEnd"/>
            <w:r w:rsidRPr="009335EA">
              <w:rPr>
                <w:rFonts w:ascii="Times New Roman" w:eastAsia="Times New Roman" w:hAnsi="Times New Roman"/>
                <w:color w:val="000000" w:themeColor="text1"/>
                <w:sz w:val="20"/>
                <w:szCs w:val="20"/>
                <w:lang w:eastAsia="ar-SA" w:bidi="hi-IN"/>
              </w:rPr>
              <w:t xml:space="preserve"> </w:t>
            </w:r>
            <w:proofErr w:type="spellStart"/>
            <w:r w:rsidRPr="009335EA">
              <w:rPr>
                <w:rFonts w:ascii="Times New Roman" w:eastAsia="Times New Roman" w:hAnsi="Times New Roman"/>
                <w:color w:val="000000" w:themeColor="text1"/>
                <w:sz w:val="20"/>
                <w:szCs w:val="20"/>
                <w:lang w:eastAsia="ar-SA" w:bidi="hi-IN"/>
              </w:rPr>
              <w:t>Hypervisor</w:t>
            </w:r>
            <w:proofErr w:type="spellEnd"/>
            <w:r w:rsidRPr="009335EA">
              <w:rPr>
                <w:rFonts w:ascii="Times New Roman" w:eastAsia="Times New Roman" w:hAnsi="Times New Roman"/>
                <w:color w:val="000000" w:themeColor="text1"/>
                <w:sz w:val="20"/>
                <w:szCs w:val="20"/>
                <w:lang w:eastAsia="ar-SA" w:bidi="hi-IN"/>
              </w:rPr>
              <w:t>: 8.4.</w:t>
            </w:r>
          </w:p>
          <w:p w14:paraId="06C2C91A" w14:textId="77777777" w:rsidR="00C05B92" w:rsidRPr="009335EA" w:rsidRDefault="00C05B92" w:rsidP="00C05B92">
            <w:pPr>
              <w:numPr>
                <w:ilvl w:val="0"/>
                <w:numId w:val="50"/>
              </w:numPr>
              <w:autoSpaceDN/>
              <w:spacing w:after="60" w:line="360" w:lineRule="auto"/>
              <w:ind w:right="-285"/>
              <w:textAlignment w:val="auto"/>
              <w:rPr>
                <w:rFonts w:ascii="Times New Roman" w:eastAsia="Times New Roman" w:hAnsi="Times New Roman"/>
                <w:color w:val="000000" w:themeColor="text1"/>
                <w:sz w:val="20"/>
                <w:szCs w:val="20"/>
                <w:lang w:val="en-US" w:eastAsia="ar-SA" w:bidi="hi-IN"/>
              </w:rPr>
            </w:pPr>
            <w:r w:rsidRPr="009335EA">
              <w:rPr>
                <w:rFonts w:ascii="Times New Roman" w:eastAsia="Times New Roman" w:hAnsi="Times New Roman"/>
                <w:color w:val="000000" w:themeColor="text1"/>
                <w:sz w:val="20"/>
                <w:szCs w:val="20"/>
                <w:lang w:val="en-US" w:eastAsia="ar-SA" w:bidi="hi-IN"/>
              </w:rPr>
              <w:t>Citrix Xen Hypervisor: 7.1 (with the XS71ECU2060 hotfix), 8.2.</w:t>
            </w:r>
          </w:p>
          <w:p w14:paraId="79A9B153" w14:textId="77777777" w:rsidR="00C05B92" w:rsidRPr="009335EA" w:rsidRDefault="00C05B92" w:rsidP="00C05B92">
            <w:pPr>
              <w:numPr>
                <w:ilvl w:val="0"/>
                <w:numId w:val="49"/>
              </w:numPr>
              <w:autoSpaceDN/>
              <w:spacing w:after="60" w:line="360" w:lineRule="auto"/>
              <w:ind w:right="-285"/>
              <w:textAlignment w:val="auto"/>
              <w:rPr>
                <w:rFonts w:ascii="Times New Roman" w:eastAsia="Times New Roman" w:hAnsi="Times New Roman"/>
                <w:color w:val="000000" w:themeColor="text1"/>
                <w:sz w:val="20"/>
                <w:szCs w:val="20"/>
                <w:lang w:val="en-US" w:eastAsia="ar-SA" w:bidi="hi-IN"/>
              </w:rPr>
            </w:pPr>
            <w:r w:rsidRPr="009335EA">
              <w:rPr>
                <w:rFonts w:ascii="Times New Roman" w:eastAsia="Times New Roman" w:hAnsi="Times New Roman"/>
                <w:color w:val="000000" w:themeColor="text1"/>
                <w:sz w:val="20"/>
                <w:szCs w:val="20"/>
                <w:lang w:val="en-US" w:eastAsia="ar-SA" w:bidi="hi-IN"/>
              </w:rPr>
              <w:t>Citrix Virtual Apps and Desktops 7 1808, 7 1811, 7 1903, 7 1906</w:t>
            </w:r>
          </w:p>
          <w:p w14:paraId="7E04B6E8" w14:textId="77777777" w:rsidR="00C05B92" w:rsidRPr="009335EA" w:rsidRDefault="00C05B92" w:rsidP="00C05B92">
            <w:pPr>
              <w:numPr>
                <w:ilvl w:val="0"/>
                <w:numId w:val="49"/>
              </w:numPr>
              <w:autoSpaceDN/>
              <w:spacing w:after="60" w:line="360" w:lineRule="auto"/>
              <w:ind w:right="-285"/>
              <w:textAlignment w:val="auto"/>
              <w:rPr>
                <w:rFonts w:ascii="Times New Roman" w:eastAsia="Times New Roman" w:hAnsi="Times New Roman"/>
                <w:color w:val="000000" w:themeColor="text1"/>
                <w:sz w:val="20"/>
                <w:szCs w:val="20"/>
                <w:lang w:val="en-US" w:eastAsia="ar-SA" w:bidi="hi-IN"/>
              </w:rPr>
            </w:pPr>
            <w:r w:rsidRPr="009335EA">
              <w:rPr>
                <w:rFonts w:ascii="Times New Roman" w:eastAsia="Times New Roman" w:hAnsi="Times New Roman"/>
                <w:color w:val="000000" w:themeColor="text1"/>
                <w:sz w:val="20"/>
                <w:szCs w:val="20"/>
                <w:lang w:val="en-US" w:eastAsia="ar-SA" w:bidi="hi-IN"/>
              </w:rPr>
              <w:t xml:space="preserve">Citrix XenApp and </w:t>
            </w:r>
            <w:proofErr w:type="spellStart"/>
            <w:r w:rsidRPr="009335EA">
              <w:rPr>
                <w:rFonts w:ascii="Times New Roman" w:eastAsia="Times New Roman" w:hAnsi="Times New Roman"/>
                <w:color w:val="000000" w:themeColor="text1"/>
                <w:sz w:val="20"/>
                <w:szCs w:val="20"/>
                <w:lang w:val="en-US" w:eastAsia="ar-SA" w:bidi="hi-IN"/>
              </w:rPr>
              <w:t>XenDesktop</w:t>
            </w:r>
            <w:proofErr w:type="spellEnd"/>
            <w:r w:rsidRPr="009335EA">
              <w:rPr>
                <w:rFonts w:ascii="Times New Roman" w:eastAsia="Times New Roman" w:hAnsi="Times New Roman"/>
                <w:color w:val="000000" w:themeColor="text1"/>
                <w:sz w:val="20"/>
                <w:szCs w:val="20"/>
                <w:lang w:val="en-US" w:eastAsia="ar-SA" w:bidi="hi-IN"/>
              </w:rPr>
              <w:t xml:space="preserve"> 7.18, 7.17, 7.16, 7.15 LTSR, 7.6 LTSR</w:t>
            </w:r>
          </w:p>
          <w:p w14:paraId="15E9E8EE" w14:textId="77777777" w:rsidR="00C05B92" w:rsidRPr="00D478CA" w:rsidRDefault="00C05B92" w:rsidP="00C05B92">
            <w:pPr>
              <w:numPr>
                <w:ilvl w:val="0"/>
                <w:numId w:val="49"/>
              </w:numPr>
              <w:autoSpaceDN/>
              <w:spacing w:after="60" w:line="360" w:lineRule="auto"/>
              <w:ind w:right="-285"/>
              <w:textAlignment w:val="auto"/>
              <w:rPr>
                <w:rFonts w:ascii="Times New Roman" w:eastAsia="Times New Roman" w:hAnsi="Times New Roman"/>
                <w:color w:val="000000" w:themeColor="text1"/>
                <w:sz w:val="20"/>
                <w:szCs w:val="20"/>
                <w:lang w:val="it-IT" w:eastAsia="ar-SA" w:bidi="hi-IN"/>
              </w:rPr>
            </w:pPr>
            <w:r w:rsidRPr="00D478CA">
              <w:rPr>
                <w:rFonts w:ascii="Times New Roman" w:eastAsia="Times New Roman" w:hAnsi="Times New Roman"/>
                <w:color w:val="000000" w:themeColor="text1"/>
                <w:sz w:val="20"/>
                <w:szCs w:val="20"/>
                <w:lang w:val="it-IT" w:eastAsia="ar-SA" w:bidi="hi-IN"/>
              </w:rPr>
              <w:t>Citrix VDI-in-a-Box 5.x</w:t>
            </w:r>
          </w:p>
          <w:p w14:paraId="4999B5AC" w14:textId="77777777" w:rsidR="00C05B92" w:rsidRPr="009335EA" w:rsidRDefault="00C05B92" w:rsidP="00C05B92">
            <w:pPr>
              <w:numPr>
                <w:ilvl w:val="0"/>
                <w:numId w:val="49"/>
              </w:numPr>
              <w:autoSpaceDN/>
              <w:spacing w:after="60" w:line="360" w:lineRule="auto"/>
              <w:ind w:right="-285"/>
              <w:textAlignment w:val="auto"/>
              <w:rPr>
                <w:rFonts w:ascii="Times New Roman" w:eastAsia="Times New Roman" w:hAnsi="Times New Roman"/>
                <w:color w:val="000000" w:themeColor="text1"/>
                <w:sz w:val="20"/>
                <w:szCs w:val="20"/>
                <w:lang w:val="en-US" w:eastAsia="ar-SA" w:bidi="hi-IN"/>
              </w:rPr>
            </w:pPr>
            <w:r w:rsidRPr="009335EA">
              <w:rPr>
                <w:rFonts w:ascii="Times New Roman" w:eastAsia="Times New Roman" w:hAnsi="Times New Roman"/>
                <w:color w:val="000000" w:themeColor="text1"/>
                <w:sz w:val="20"/>
                <w:szCs w:val="20"/>
                <w:lang w:val="en-US" w:eastAsia="ar-SA" w:bidi="hi-IN"/>
              </w:rPr>
              <w:t>Microsoft Hyper-V Server 2008 R2, 2012, 2012 R2, 2016, 2019 or Windows Server 2008 R2, 2012, 2012 R2, 2016, 2019 (including Hyper-V Hypervisor), 2022, 2025</w:t>
            </w:r>
          </w:p>
          <w:p w14:paraId="28DB5EB4" w14:textId="77777777" w:rsidR="00C05B92" w:rsidRPr="009335EA" w:rsidRDefault="00C05B92" w:rsidP="00C05B92">
            <w:pPr>
              <w:numPr>
                <w:ilvl w:val="0"/>
                <w:numId w:val="49"/>
              </w:numPr>
              <w:autoSpaceDN/>
              <w:spacing w:after="60" w:line="360" w:lineRule="auto"/>
              <w:ind w:right="-285"/>
              <w:textAlignment w:val="auto"/>
              <w:rPr>
                <w:rFonts w:ascii="Times New Roman" w:eastAsia="Times New Roman" w:hAnsi="Times New Roman"/>
                <w:color w:val="000000" w:themeColor="text1"/>
                <w:sz w:val="20"/>
                <w:szCs w:val="20"/>
                <w:lang w:eastAsia="ar-SA" w:bidi="hi-IN"/>
              </w:rPr>
            </w:pPr>
            <w:proofErr w:type="spellStart"/>
            <w:r w:rsidRPr="009335EA">
              <w:rPr>
                <w:rFonts w:ascii="Times New Roman" w:eastAsia="Times New Roman" w:hAnsi="Times New Roman"/>
                <w:color w:val="000000" w:themeColor="text1"/>
                <w:sz w:val="20"/>
                <w:szCs w:val="20"/>
                <w:lang w:eastAsia="ar-SA" w:bidi="hi-IN"/>
              </w:rPr>
              <w:t>Proxmox</w:t>
            </w:r>
            <w:proofErr w:type="spellEnd"/>
            <w:r w:rsidRPr="009335EA">
              <w:rPr>
                <w:rFonts w:ascii="Times New Roman" w:eastAsia="Times New Roman" w:hAnsi="Times New Roman"/>
                <w:color w:val="000000" w:themeColor="text1"/>
                <w:sz w:val="20"/>
                <w:szCs w:val="20"/>
                <w:lang w:eastAsia="ar-SA" w:bidi="hi-IN"/>
              </w:rPr>
              <w:t xml:space="preserve"> Virtual Environment 8.4, 9.0</w:t>
            </w:r>
          </w:p>
          <w:p w14:paraId="02CCE35B" w14:textId="77777777" w:rsidR="00C05B92" w:rsidRPr="009335EA" w:rsidRDefault="00C05B92" w:rsidP="00C05B92">
            <w:pPr>
              <w:numPr>
                <w:ilvl w:val="0"/>
                <w:numId w:val="49"/>
              </w:numPr>
              <w:autoSpaceDN/>
              <w:spacing w:after="60" w:line="360" w:lineRule="auto"/>
              <w:ind w:right="-285"/>
              <w:textAlignment w:val="auto"/>
              <w:rPr>
                <w:rFonts w:ascii="Times New Roman" w:eastAsia="Times New Roman" w:hAnsi="Times New Roman"/>
                <w:color w:val="000000" w:themeColor="text1"/>
                <w:sz w:val="20"/>
                <w:szCs w:val="20"/>
                <w:lang w:val="en-US" w:eastAsia="ar-SA" w:bidi="hi-IN"/>
              </w:rPr>
            </w:pPr>
            <w:r w:rsidRPr="009335EA">
              <w:rPr>
                <w:rFonts w:ascii="Times New Roman" w:eastAsia="Times New Roman" w:hAnsi="Times New Roman"/>
                <w:color w:val="000000" w:themeColor="text1"/>
                <w:sz w:val="20"/>
                <w:szCs w:val="20"/>
                <w:lang w:val="en-US" w:eastAsia="ar-SA" w:bidi="hi-IN"/>
              </w:rPr>
              <w:t>Red Hat Enterprise Virtualization 3.0 (including KVM Hypervisor)</w:t>
            </w:r>
          </w:p>
          <w:p w14:paraId="093AC3DF" w14:textId="77777777" w:rsidR="00C05B92" w:rsidRPr="009335EA" w:rsidRDefault="00C05B92" w:rsidP="00C05B92">
            <w:pPr>
              <w:numPr>
                <w:ilvl w:val="0"/>
                <w:numId w:val="49"/>
              </w:numPr>
              <w:autoSpaceDN/>
              <w:spacing w:after="60" w:line="360" w:lineRule="auto"/>
              <w:ind w:right="-285"/>
              <w:textAlignment w:val="auto"/>
              <w:rPr>
                <w:rFonts w:ascii="Times New Roman" w:eastAsia="Times New Roman" w:hAnsi="Times New Roman"/>
                <w:color w:val="000000" w:themeColor="text1"/>
                <w:sz w:val="20"/>
                <w:szCs w:val="20"/>
                <w:lang w:eastAsia="ar-SA" w:bidi="hi-IN"/>
              </w:rPr>
            </w:pPr>
            <w:r w:rsidRPr="009335EA">
              <w:rPr>
                <w:rFonts w:ascii="Times New Roman" w:eastAsia="Times New Roman" w:hAnsi="Times New Roman"/>
                <w:color w:val="000000" w:themeColor="text1"/>
                <w:sz w:val="20"/>
                <w:szCs w:val="20"/>
                <w:lang w:eastAsia="ar-SA" w:bidi="hi-IN"/>
              </w:rPr>
              <w:t>Oracle VM 3.0</w:t>
            </w:r>
          </w:p>
          <w:p w14:paraId="7379CD89" w14:textId="10533BEC" w:rsidR="00C05B92" w:rsidRPr="00744486" w:rsidRDefault="00C05B92" w:rsidP="00B1728A">
            <w:pPr>
              <w:numPr>
                <w:ilvl w:val="0"/>
                <w:numId w:val="49"/>
              </w:numPr>
              <w:autoSpaceDN/>
              <w:spacing w:after="60" w:line="360" w:lineRule="auto"/>
              <w:ind w:right="-285"/>
              <w:textAlignment w:val="auto"/>
              <w:rPr>
                <w:rFonts w:ascii="Times New Roman" w:eastAsia="Times New Roman" w:hAnsi="Times New Roman"/>
                <w:color w:val="000000" w:themeColor="text1"/>
                <w:sz w:val="20"/>
                <w:szCs w:val="20"/>
                <w:lang w:eastAsia="ar-SA" w:bidi="hi-IN"/>
              </w:rPr>
            </w:pPr>
            <w:r w:rsidRPr="009335EA">
              <w:rPr>
                <w:rFonts w:ascii="Times New Roman" w:eastAsia="Times New Roman" w:hAnsi="Times New Roman"/>
                <w:color w:val="000000" w:themeColor="text1"/>
                <w:sz w:val="20"/>
                <w:szCs w:val="20"/>
                <w:lang w:eastAsia="ar-SA" w:bidi="hi-IN"/>
              </w:rPr>
              <w:lastRenderedPageBreak/>
              <w:t xml:space="preserve">Oracle VM </w:t>
            </w:r>
            <w:proofErr w:type="spellStart"/>
            <w:r w:rsidRPr="009335EA">
              <w:rPr>
                <w:rFonts w:ascii="Times New Roman" w:eastAsia="Times New Roman" w:hAnsi="Times New Roman"/>
                <w:color w:val="000000" w:themeColor="text1"/>
                <w:sz w:val="20"/>
                <w:szCs w:val="20"/>
                <w:lang w:eastAsia="ar-SA" w:bidi="hi-IN"/>
              </w:rPr>
              <w:t>VirtualBox</w:t>
            </w:r>
            <w:proofErr w:type="spellEnd"/>
            <w:r w:rsidRPr="009335EA">
              <w:rPr>
                <w:rFonts w:ascii="Times New Roman" w:eastAsia="Times New Roman" w:hAnsi="Times New Roman"/>
                <w:color w:val="000000" w:themeColor="text1"/>
                <w:sz w:val="20"/>
                <w:szCs w:val="20"/>
                <w:lang w:eastAsia="ar-SA" w:bidi="hi-IN"/>
              </w:rPr>
              <w:t xml:space="preserve"> 5.2, 5.1</w:t>
            </w:r>
          </w:p>
        </w:tc>
        <w:tc>
          <w:tcPr>
            <w:tcW w:w="1134" w:type="dxa"/>
          </w:tcPr>
          <w:p w14:paraId="22CEF972" w14:textId="77777777" w:rsidR="00C05B92" w:rsidRPr="009335EA" w:rsidRDefault="00C05B92" w:rsidP="00B1728A">
            <w:pPr>
              <w:spacing w:before="60" w:after="60"/>
              <w:jc w:val="center"/>
              <w:rPr>
                <w:rFonts w:ascii="Times New Roman" w:hAnsi="Times New Roman"/>
                <w:color w:val="000000" w:themeColor="text1"/>
                <w:sz w:val="20"/>
                <w:szCs w:val="20"/>
              </w:rPr>
            </w:pPr>
          </w:p>
        </w:tc>
        <w:tc>
          <w:tcPr>
            <w:tcW w:w="4320" w:type="dxa"/>
          </w:tcPr>
          <w:p w14:paraId="79443F3C" w14:textId="77777777" w:rsidR="00C05B92" w:rsidRPr="009335EA" w:rsidRDefault="00C05B92" w:rsidP="00B1728A">
            <w:pPr>
              <w:suppressAutoHyphens w:val="0"/>
              <w:spacing w:after="0"/>
              <w:jc w:val="center"/>
              <w:textAlignment w:val="auto"/>
              <w:rPr>
                <w:rFonts w:ascii="Times New Roman" w:eastAsia="Arial Narrow" w:hAnsi="Times New Roman"/>
                <w:color w:val="000000" w:themeColor="text1"/>
                <w:sz w:val="20"/>
                <w:szCs w:val="20"/>
              </w:rPr>
            </w:pPr>
          </w:p>
        </w:tc>
      </w:tr>
    </w:tbl>
    <w:p w14:paraId="3F51E826" w14:textId="77777777" w:rsidR="00C05B92" w:rsidRDefault="00C05B92" w:rsidP="00A8392C">
      <w:pPr>
        <w:spacing w:after="0" w:line="276" w:lineRule="auto"/>
        <w:jc w:val="center"/>
        <w:rPr>
          <w:rFonts w:ascii="Times New Roman" w:hAnsi="Times New Roman"/>
          <w:bCs/>
          <w:color w:val="000000" w:themeColor="text1"/>
        </w:rPr>
      </w:pPr>
    </w:p>
    <w:p w14:paraId="4B1CD24F" w14:textId="77777777" w:rsidR="00C05B92" w:rsidRDefault="00C05B92" w:rsidP="00A8392C">
      <w:pPr>
        <w:spacing w:after="0" w:line="276" w:lineRule="auto"/>
        <w:jc w:val="center"/>
        <w:rPr>
          <w:rFonts w:ascii="Times New Roman" w:hAnsi="Times New Roman"/>
          <w:bCs/>
          <w:color w:val="000000" w:themeColor="text1"/>
        </w:rPr>
      </w:pPr>
    </w:p>
    <w:p w14:paraId="09AB2B6A" w14:textId="77777777" w:rsidR="00C05B92" w:rsidRPr="00173258" w:rsidRDefault="00C05B92" w:rsidP="00A8392C">
      <w:pPr>
        <w:spacing w:after="0" w:line="276" w:lineRule="auto"/>
        <w:jc w:val="center"/>
        <w:rPr>
          <w:rFonts w:ascii="Times New Roman" w:hAnsi="Times New Roman"/>
          <w:bCs/>
          <w:color w:val="000000" w:themeColor="text1"/>
        </w:rPr>
      </w:pPr>
    </w:p>
    <w:p w14:paraId="0AD8F4E3" w14:textId="77777777" w:rsidR="008A665D" w:rsidRDefault="008A665D" w:rsidP="008A665D">
      <w:pPr>
        <w:suppressAutoHyphens w:val="0"/>
        <w:autoSpaceDN/>
        <w:spacing w:after="0"/>
        <w:textAlignment w:val="auto"/>
        <w:rPr>
          <w:rFonts w:ascii="Times New Roman" w:hAnsi="Times New Roman"/>
        </w:rPr>
      </w:pPr>
      <w:r>
        <w:rPr>
          <w:rFonts w:ascii="Times New Roman" w:hAnsi="Times New Roman"/>
        </w:rPr>
        <w:br w:type="page"/>
      </w:r>
    </w:p>
    <w:p w14:paraId="45D53769" w14:textId="77777777" w:rsidR="002B0269" w:rsidRDefault="002B0269" w:rsidP="0042746E">
      <w:pPr>
        <w:spacing w:after="0"/>
        <w:ind w:left="1134"/>
        <w:jc w:val="both"/>
        <w:rPr>
          <w:rFonts w:ascii="Times New Roman" w:hAnsi="Times New Roman"/>
          <w:b/>
          <w:bCs/>
          <w:color w:val="000000" w:themeColor="text1"/>
        </w:rPr>
      </w:pPr>
      <w:r w:rsidRPr="00667BB8">
        <w:rPr>
          <w:rFonts w:ascii="Times New Roman" w:hAnsi="Times New Roman"/>
          <w:b/>
          <w:bCs/>
          <w:color w:val="000000" w:themeColor="text1"/>
        </w:rPr>
        <w:lastRenderedPageBreak/>
        <w:t>Zadanie nr 1</w:t>
      </w:r>
      <w:r>
        <w:rPr>
          <w:rFonts w:ascii="Times New Roman" w:hAnsi="Times New Roman"/>
          <w:b/>
          <w:bCs/>
          <w:color w:val="000000" w:themeColor="text1"/>
        </w:rPr>
        <w:t xml:space="preserve"> - I</w:t>
      </w:r>
      <w:r w:rsidRPr="00203036">
        <w:rPr>
          <w:rFonts w:ascii="Times New Roman" w:hAnsi="Times New Roman"/>
          <w:b/>
          <w:bCs/>
          <w:color w:val="000000" w:themeColor="text1"/>
        </w:rPr>
        <w:t>ntegracja i rozbudowa systemów informatycznych szpitala</w:t>
      </w:r>
    </w:p>
    <w:p w14:paraId="59A0B0F5" w14:textId="77777777" w:rsidR="002B0269" w:rsidRPr="002B0269" w:rsidRDefault="002B0269" w:rsidP="0042746E">
      <w:pPr>
        <w:spacing w:after="0"/>
        <w:ind w:left="1134"/>
        <w:jc w:val="both"/>
        <w:rPr>
          <w:rFonts w:ascii="Times New Roman" w:hAnsi="Times New Roman"/>
          <w:b/>
          <w:color w:val="000000" w:themeColor="text1"/>
        </w:rPr>
      </w:pPr>
    </w:p>
    <w:p w14:paraId="40376741" w14:textId="2E2F6C03" w:rsidR="008A665D" w:rsidRDefault="008A665D" w:rsidP="0042746E">
      <w:pPr>
        <w:pStyle w:val="Akapitzlist"/>
        <w:spacing w:after="0"/>
        <w:ind w:left="1134" w:firstLine="207"/>
        <w:jc w:val="both"/>
        <w:rPr>
          <w:rFonts w:ascii="Times New Roman" w:hAnsi="Times New Roman"/>
          <w:b/>
          <w:color w:val="000000" w:themeColor="text1"/>
        </w:rPr>
      </w:pPr>
      <w:r>
        <w:rPr>
          <w:rFonts w:ascii="Times New Roman" w:hAnsi="Times New Roman"/>
          <w:b/>
          <w:color w:val="000000" w:themeColor="text1"/>
        </w:rPr>
        <w:t>1</w:t>
      </w:r>
      <w:r w:rsidR="004B5536">
        <w:rPr>
          <w:rFonts w:ascii="Times New Roman" w:hAnsi="Times New Roman"/>
          <w:b/>
          <w:color w:val="000000" w:themeColor="text1"/>
        </w:rPr>
        <w:t>e</w:t>
      </w:r>
      <w:r w:rsidRPr="0005708A">
        <w:rPr>
          <w:rFonts w:ascii="Times New Roman" w:hAnsi="Times New Roman"/>
          <w:b/>
          <w:color w:val="000000" w:themeColor="text1"/>
        </w:rPr>
        <w:t>)</w:t>
      </w:r>
      <w:r w:rsidRPr="0005708A">
        <w:rPr>
          <w:rFonts w:ascii="Times New Roman" w:hAnsi="Times New Roman"/>
          <w:b/>
          <w:color w:val="000000" w:themeColor="text1"/>
        </w:rPr>
        <w:tab/>
      </w:r>
      <w:r>
        <w:rPr>
          <w:rFonts w:ascii="Times New Roman" w:hAnsi="Times New Roman"/>
          <w:b/>
          <w:color w:val="000000" w:themeColor="text1"/>
        </w:rPr>
        <w:t>Dostawa z</w:t>
      </w:r>
      <w:r w:rsidRPr="00AA32A9">
        <w:rPr>
          <w:rFonts w:ascii="Times New Roman" w:hAnsi="Times New Roman"/>
          <w:b/>
          <w:color w:val="000000" w:themeColor="text1"/>
        </w:rPr>
        <w:t>estaw</w:t>
      </w:r>
      <w:r>
        <w:rPr>
          <w:rFonts w:ascii="Times New Roman" w:hAnsi="Times New Roman"/>
          <w:b/>
          <w:color w:val="000000" w:themeColor="text1"/>
        </w:rPr>
        <w:t>ów</w:t>
      </w:r>
      <w:r w:rsidRPr="00AA32A9">
        <w:rPr>
          <w:rFonts w:ascii="Times New Roman" w:hAnsi="Times New Roman"/>
          <w:b/>
          <w:color w:val="000000" w:themeColor="text1"/>
        </w:rPr>
        <w:t xml:space="preserve"> komputerow</w:t>
      </w:r>
      <w:r>
        <w:rPr>
          <w:rFonts w:ascii="Times New Roman" w:hAnsi="Times New Roman"/>
          <w:b/>
          <w:color w:val="000000" w:themeColor="text1"/>
        </w:rPr>
        <w:t>ych</w:t>
      </w:r>
      <w:r w:rsidRPr="00AA32A9">
        <w:rPr>
          <w:rFonts w:ascii="Times New Roman" w:hAnsi="Times New Roman"/>
          <w:b/>
          <w:color w:val="000000" w:themeColor="text1"/>
        </w:rPr>
        <w:t xml:space="preserve"> (sprzęt komputerowy z urządzeniami peryferyjnymi - monitor, klawiatura, myszka)</w:t>
      </w:r>
      <w:r w:rsidR="0042746E">
        <w:rPr>
          <w:rFonts w:ascii="Times New Roman" w:hAnsi="Times New Roman"/>
          <w:b/>
          <w:color w:val="000000" w:themeColor="text1"/>
        </w:rPr>
        <w:t xml:space="preserve"> – 30 sztuk</w:t>
      </w:r>
    </w:p>
    <w:p w14:paraId="3A0299A6" w14:textId="3C5BAB27" w:rsidR="001F15A6" w:rsidRDefault="001F15A6" w:rsidP="0042746E">
      <w:pPr>
        <w:pStyle w:val="Akapitzlist"/>
        <w:spacing w:after="0"/>
        <w:ind w:left="1134" w:firstLine="207"/>
        <w:jc w:val="both"/>
        <w:rPr>
          <w:rFonts w:ascii="Times New Roman" w:hAnsi="Times New Roman"/>
          <w:b/>
          <w:color w:val="000000" w:themeColor="text1"/>
        </w:rPr>
      </w:pPr>
    </w:p>
    <w:p w14:paraId="519EC79A" w14:textId="62BDBAD3" w:rsidR="00A05029" w:rsidRDefault="00A05029" w:rsidP="0042746E">
      <w:pPr>
        <w:pStyle w:val="Akapitzlist"/>
        <w:spacing w:after="0"/>
        <w:ind w:left="1134" w:firstLine="207"/>
        <w:jc w:val="both"/>
        <w:rPr>
          <w:rFonts w:ascii="Times New Roman" w:hAnsi="Times New Roman"/>
          <w:b/>
          <w:color w:val="000000" w:themeColor="text1"/>
        </w:rPr>
      </w:pPr>
      <w:r w:rsidRPr="00A05029">
        <w:rPr>
          <w:rFonts w:ascii="Times New Roman" w:hAnsi="Times New Roman"/>
          <w:b/>
          <w:color w:val="000000" w:themeColor="text1"/>
        </w:rPr>
        <w:t>Zestaw komputerowy składający się z biznesowego komputera, monitora, myszkę klawiaturę wraz z konfiguracją migracją danych wdrożeniem i gwarancją</w:t>
      </w:r>
    </w:p>
    <w:p w14:paraId="33E7AAB5" w14:textId="77777777" w:rsidR="00146CBD" w:rsidRDefault="00146CBD" w:rsidP="0042746E">
      <w:pPr>
        <w:pStyle w:val="Akapitzlist"/>
        <w:spacing w:after="0"/>
        <w:ind w:left="360" w:firstLine="207"/>
        <w:jc w:val="both"/>
        <w:rPr>
          <w:rFonts w:ascii="Times New Roman" w:hAnsi="Times New Roman"/>
          <w:b/>
          <w:color w:val="000000" w:themeColor="text1"/>
        </w:rPr>
      </w:pPr>
    </w:p>
    <w:p w14:paraId="2BB0DC9D" w14:textId="4BD9CC44" w:rsidR="0042746E" w:rsidRDefault="0042746E" w:rsidP="0042746E">
      <w:pPr>
        <w:pStyle w:val="Akapitzlist"/>
        <w:spacing w:after="0"/>
        <w:ind w:left="360" w:firstLine="207"/>
        <w:jc w:val="center"/>
        <w:rPr>
          <w:rFonts w:ascii="Times New Roman" w:hAnsi="Times New Roman"/>
          <w:b/>
          <w:color w:val="000000" w:themeColor="text1"/>
        </w:rPr>
      </w:pPr>
      <w:r>
        <w:rPr>
          <w:rFonts w:ascii="Times New Roman" w:hAnsi="Times New Roman"/>
          <w:b/>
          <w:color w:val="000000" w:themeColor="text1"/>
        </w:rPr>
        <w:t>Komputer, klawiatura i mysz</w:t>
      </w:r>
    </w:p>
    <w:p w14:paraId="2DA83649" w14:textId="77777777" w:rsidR="00A743B8" w:rsidRPr="009A3679" w:rsidRDefault="00A743B8" w:rsidP="009A3679">
      <w:pPr>
        <w:spacing w:after="0"/>
        <w:rPr>
          <w:rFonts w:ascii="Times New Roman" w:hAnsi="Times New Roman"/>
          <w:b/>
        </w:rPr>
      </w:pPr>
    </w:p>
    <w:p w14:paraId="79841F95" w14:textId="77777777" w:rsidR="008A665D" w:rsidRPr="00986546" w:rsidRDefault="008A665D" w:rsidP="008A665D">
      <w:pPr>
        <w:pStyle w:val="Akapitzlist"/>
        <w:spacing w:after="0"/>
        <w:ind w:left="360" w:firstLine="207"/>
        <w:jc w:val="center"/>
        <w:rPr>
          <w:rFonts w:ascii="Times New Roman" w:hAnsi="Times New Roman"/>
          <w:bCs/>
          <w:color w:val="000000" w:themeColor="text1"/>
        </w:rPr>
      </w:pPr>
      <w:r w:rsidRPr="00986546">
        <w:rPr>
          <w:rFonts w:ascii="Times New Roman" w:hAnsi="Times New Roman"/>
          <w:bCs/>
          <w:color w:val="000000" w:themeColor="text1"/>
        </w:rPr>
        <w:t>Producent (marka) …………………………………..…………………..……(Należy podać)</w:t>
      </w:r>
    </w:p>
    <w:p w14:paraId="5CBC9DEC" w14:textId="77777777" w:rsidR="008A665D" w:rsidRPr="00986546" w:rsidRDefault="008A665D" w:rsidP="008A665D">
      <w:pPr>
        <w:pStyle w:val="Akapitzlist"/>
        <w:spacing w:after="0"/>
        <w:ind w:left="360" w:firstLine="207"/>
        <w:jc w:val="center"/>
        <w:rPr>
          <w:rFonts w:ascii="Times New Roman" w:hAnsi="Times New Roman"/>
          <w:bCs/>
          <w:color w:val="000000" w:themeColor="text1"/>
        </w:rPr>
      </w:pPr>
      <w:r w:rsidRPr="00986546">
        <w:rPr>
          <w:rFonts w:ascii="Times New Roman" w:hAnsi="Times New Roman"/>
          <w:bCs/>
          <w:color w:val="000000" w:themeColor="text1"/>
        </w:rPr>
        <w:t>Model ……………………………………………………..………………… (Należy podać)</w:t>
      </w:r>
    </w:p>
    <w:p w14:paraId="5B4365DC" w14:textId="77777777" w:rsidR="008A665D" w:rsidRDefault="008A665D" w:rsidP="008A665D">
      <w:pPr>
        <w:spacing w:after="0" w:line="276" w:lineRule="auto"/>
        <w:jc w:val="center"/>
        <w:rPr>
          <w:rFonts w:ascii="Times New Roman" w:hAnsi="Times New Roman"/>
        </w:rPr>
      </w:pPr>
    </w:p>
    <w:tbl>
      <w:tblPr>
        <w:tblW w:w="9922"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276"/>
        <w:gridCol w:w="2126"/>
        <w:gridCol w:w="3544"/>
        <w:gridCol w:w="2976"/>
      </w:tblGrid>
      <w:tr w:rsidR="008A665D" w:rsidRPr="000D2DE1" w14:paraId="381403C4" w14:textId="77777777" w:rsidTr="003732E6">
        <w:trPr>
          <w:trHeight w:val="567"/>
        </w:trPr>
        <w:tc>
          <w:tcPr>
            <w:tcW w:w="1276" w:type="dxa"/>
            <w:tcMar>
              <w:top w:w="0" w:type="dxa"/>
              <w:left w:w="108" w:type="dxa"/>
              <w:bottom w:w="0" w:type="dxa"/>
              <w:right w:w="108" w:type="dxa"/>
            </w:tcMar>
            <w:vAlign w:val="center"/>
          </w:tcPr>
          <w:p w14:paraId="43A793FF" w14:textId="77777777" w:rsidR="008A665D" w:rsidRPr="000D2DE1" w:rsidRDefault="008A665D">
            <w:pPr>
              <w:spacing w:after="0"/>
              <w:jc w:val="center"/>
              <w:rPr>
                <w:rFonts w:ascii="Times New Roman" w:hAnsi="Times New Roman"/>
                <w:b/>
                <w:bCs/>
                <w:color w:val="000000" w:themeColor="text1"/>
                <w:sz w:val="20"/>
                <w:szCs w:val="20"/>
              </w:rPr>
            </w:pPr>
            <w:r w:rsidRPr="000D2DE1">
              <w:rPr>
                <w:rFonts w:ascii="Times New Roman" w:hAnsi="Times New Roman"/>
                <w:b/>
                <w:bCs/>
                <w:color w:val="000000" w:themeColor="text1"/>
                <w:sz w:val="20"/>
                <w:szCs w:val="20"/>
              </w:rPr>
              <w:t>Lp.</w:t>
            </w:r>
          </w:p>
        </w:tc>
        <w:tc>
          <w:tcPr>
            <w:tcW w:w="2126" w:type="dxa"/>
            <w:tcMar>
              <w:top w:w="0" w:type="dxa"/>
              <w:left w:w="108" w:type="dxa"/>
              <w:bottom w:w="0" w:type="dxa"/>
              <w:right w:w="108" w:type="dxa"/>
            </w:tcMar>
            <w:vAlign w:val="center"/>
          </w:tcPr>
          <w:p w14:paraId="0EE566C5" w14:textId="77777777" w:rsidR="008A665D" w:rsidRPr="000D2DE1" w:rsidRDefault="008A665D">
            <w:pPr>
              <w:spacing w:after="0"/>
              <w:jc w:val="center"/>
              <w:rPr>
                <w:rFonts w:ascii="Times New Roman" w:hAnsi="Times New Roman"/>
                <w:b/>
                <w:bCs/>
                <w:color w:val="000000" w:themeColor="text1"/>
                <w:sz w:val="20"/>
                <w:szCs w:val="20"/>
              </w:rPr>
            </w:pPr>
            <w:r w:rsidRPr="000D2DE1">
              <w:rPr>
                <w:rFonts w:ascii="Times New Roman" w:hAnsi="Times New Roman"/>
                <w:b/>
                <w:bCs/>
                <w:color w:val="000000" w:themeColor="text1"/>
                <w:sz w:val="20"/>
                <w:szCs w:val="20"/>
              </w:rPr>
              <w:t>Opis parametru</w:t>
            </w:r>
          </w:p>
        </w:tc>
        <w:tc>
          <w:tcPr>
            <w:tcW w:w="3544" w:type="dxa"/>
            <w:vAlign w:val="center"/>
          </w:tcPr>
          <w:p w14:paraId="11A451D6" w14:textId="77777777" w:rsidR="008A665D" w:rsidRPr="000D2DE1" w:rsidRDefault="008A665D">
            <w:pPr>
              <w:spacing w:after="0"/>
              <w:jc w:val="center"/>
              <w:rPr>
                <w:rFonts w:ascii="Times New Roman" w:hAnsi="Times New Roman"/>
                <w:b/>
                <w:bCs/>
                <w:color w:val="000000" w:themeColor="text1"/>
                <w:sz w:val="20"/>
                <w:szCs w:val="20"/>
              </w:rPr>
            </w:pPr>
            <w:r w:rsidRPr="000D2DE1">
              <w:rPr>
                <w:rFonts w:ascii="Times New Roman" w:hAnsi="Times New Roman"/>
                <w:b/>
                <w:bCs/>
                <w:color w:val="000000" w:themeColor="text1"/>
                <w:sz w:val="20"/>
                <w:szCs w:val="20"/>
              </w:rPr>
              <w:t>Parametr wymagany</w:t>
            </w:r>
          </w:p>
        </w:tc>
        <w:tc>
          <w:tcPr>
            <w:tcW w:w="2976" w:type="dxa"/>
          </w:tcPr>
          <w:p w14:paraId="67E4300B" w14:textId="77777777" w:rsidR="008A665D" w:rsidRPr="000D2DE1" w:rsidRDefault="008A665D">
            <w:pPr>
              <w:spacing w:after="0"/>
              <w:jc w:val="center"/>
              <w:rPr>
                <w:rFonts w:ascii="Times New Roman" w:hAnsi="Times New Roman"/>
                <w:b/>
                <w:bCs/>
                <w:color w:val="000000" w:themeColor="text1"/>
                <w:sz w:val="20"/>
                <w:szCs w:val="20"/>
              </w:rPr>
            </w:pPr>
            <w:r w:rsidRPr="000D2DE1">
              <w:rPr>
                <w:rFonts w:ascii="Times New Roman" w:hAnsi="Times New Roman"/>
                <w:b/>
                <w:bCs/>
                <w:color w:val="000000" w:themeColor="text1"/>
                <w:sz w:val="20"/>
                <w:szCs w:val="20"/>
              </w:rPr>
              <w:t>Parametr oferowany</w:t>
            </w:r>
          </w:p>
        </w:tc>
      </w:tr>
      <w:tr w:rsidR="007C57BD" w:rsidRPr="000D2DE1" w14:paraId="6DEE1520" w14:textId="77777777" w:rsidTr="003732E6">
        <w:trPr>
          <w:trHeight w:val="567"/>
        </w:trPr>
        <w:tc>
          <w:tcPr>
            <w:tcW w:w="1276" w:type="dxa"/>
            <w:tcMar>
              <w:top w:w="0" w:type="dxa"/>
              <w:left w:w="108" w:type="dxa"/>
              <w:bottom w:w="0" w:type="dxa"/>
              <w:right w:w="108" w:type="dxa"/>
            </w:tcMar>
            <w:vAlign w:val="center"/>
          </w:tcPr>
          <w:p w14:paraId="72E15403" w14:textId="77777777" w:rsidR="007C57BD" w:rsidRPr="000D2DE1" w:rsidRDefault="007C57BD" w:rsidP="007C5CBE">
            <w:pPr>
              <w:pStyle w:val="Akapitzlist"/>
              <w:numPr>
                <w:ilvl w:val="0"/>
                <w:numId w:val="40"/>
              </w:numPr>
              <w:spacing w:after="0"/>
              <w:jc w:val="center"/>
              <w:rPr>
                <w:rFonts w:ascii="Times New Roman" w:hAnsi="Times New Roman"/>
                <w:color w:val="000000" w:themeColor="text1"/>
                <w:sz w:val="20"/>
                <w:szCs w:val="20"/>
              </w:rPr>
            </w:pPr>
          </w:p>
        </w:tc>
        <w:tc>
          <w:tcPr>
            <w:tcW w:w="2126" w:type="dxa"/>
            <w:tcMar>
              <w:top w:w="0" w:type="dxa"/>
              <w:left w:w="108" w:type="dxa"/>
              <w:bottom w:w="0" w:type="dxa"/>
              <w:right w:w="108" w:type="dxa"/>
            </w:tcMar>
          </w:tcPr>
          <w:p w14:paraId="4960E0D0" w14:textId="500F26F6" w:rsidR="007C57BD" w:rsidRPr="000D2DE1" w:rsidRDefault="007C57BD" w:rsidP="007C57BD">
            <w:pPr>
              <w:spacing w:after="0"/>
              <w:jc w:val="center"/>
              <w:rPr>
                <w:rFonts w:ascii="Times New Roman" w:hAnsi="Times New Roman"/>
                <w:color w:val="000000" w:themeColor="text1"/>
                <w:sz w:val="20"/>
                <w:szCs w:val="20"/>
              </w:rPr>
            </w:pPr>
            <w:proofErr w:type="spellStart"/>
            <w:r w:rsidRPr="000D2DE1">
              <w:rPr>
                <w:rFonts w:ascii="Times New Roman" w:hAnsi="Times New Roman"/>
                <w:sz w:val="20"/>
                <w:szCs w:val="20"/>
                <w:lang w:val="en-US"/>
              </w:rPr>
              <w:t>Typ</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obudowy</w:t>
            </w:r>
            <w:proofErr w:type="spellEnd"/>
          </w:p>
        </w:tc>
        <w:tc>
          <w:tcPr>
            <w:tcW w:w="3544" w:type="dxa"/>
          </w:tcPr>
          <w:p w14:paraId="249D70CB" w14:textId="4297500C" w:rsidR="007C57BD" w:rsidRPr="000D2DE1" w:rsidRDefault="007C57BD" w:rsidP="007C57BD">
            <w:pPr>
              <w:spacing w:after="0"/>
              <w:jc w:val="center"/>
              <w:rPr>
                <w:rFonts w:ascii="Times New Roman" w:hAnsi="Times New Roman"/>
                <w:color w:val="000000" w:themeColor="text1"/>
                <w:sz w:val="20"/>
                <w:szCs w:val="20"/>
              </w:rPr>
            </w:pPr>
            <w:r w:rsidRPr="000D2DE1">
              <w:rPr>
                <w:rFonts w:ascii="Times New Roman" w:hAnsi="Times New Roman"/>
                <w:sz w:val="20"/>
                <w:szCs w:val="20"/>
                <w:lang w:val="en-US"/>
              </w:rPr>
              <w:t>Small Form Factor (SFF)</w:t>
            </w:r>
          </w:p>
        </w:tc>
        <w:tc>
          <w:tcPr>
            <w:tcW w:w="2976" w:type="dxa"/>
          </w:tcPr>
          <w:p w14:paraId="46FCDE6F" w14:textId="77777777" w:rsidR="007C57BD" w:rsidRPr="000D2DE1" w:rsidRDefault="007C57BD" w:rsidP="007C57BD">
            <w:pPr>
              <w:spacing w:after="0"/>
              <w:jc w:val="center"/>
              <w:rPr>
                <w:rFonts w:ascii="Times New Roman" w:hAnsi="Times New Roman"/>
                <w:color w:val="000000" w:themeColor="text1"/>
                <w:sz w:val="20"/>
                <w:szCs w:val="20"/>
              </w:rPr>
            </w:pPr>
          </w:p>
        </w:tc>
      </w:tr>
      <w:tr w:rsidR="007C57BD" w:rsidRPr="000D2DE1" w14:paraId="30F2F42B" w14:textId="77777777" w:rsidTr="003732E6">
        <w:trPr>
          <w:trHeight w:val="567"/>
        </w:trPr>
        <w:tc>
          <w:tcPr>
            <w:tcW w:w="1276" w:type="dxa"/>
            <w:tcMar>
              <w:top w:w="0" w:type="dxa"/>
              <w:left w:w="108" w:type="dxa"/>
              <w:bottom w:w="0" w:type="dxa"/>
              <w:right w:w="108" w:type="dxa"/>
            </w:tcMar>
            <w:vAlign w:val="center"/>
          </w:tcPr>
          <w:p w14:paraId="61AD4D6E" w14:textId="77777777" w:rsidR="007C57BD" w:rsidRPr="000D2DE1" w:rsidRDefault="007C57BD" w:rsidP="007C5CBE">
            <w:pPr>
              <w:pStyle w:val="Akapitzlist"/>
              <w:numPr>
                <w:ilvl w:val="0"/>
                <w:numId w:val="40"/>
              </w:numPr>
              <w:spacing w:after="0"/>
              <w:jc w:val="center"/>
              <w:rPr>
                <w:rFonts w:ascii="Times New Roman" w:hAnsi="Times New Roman"/>
                <w:color w:val="000000" w:themeColor="text1"/>
                <w:sz w:val="20"/>
                <w:szCs w:val="20"/>
              </w:rPr>
            </w:pPr>
          </w:p>
        </w:tc>
        <w:tc>
          <w:tcPr>
            <w:tcW w:w="2126" w:type="dxa"/>
            <w:tcMar>
              <w:top w:w="0" w:type="dxa"/>
              <w:left w:w="108" w:type="dxa"/>
              <w:bottom w:w="0" w:type="dxa"/>
              <w:right w:w="108" w:type="dxa"/>
            </w:tcMar>
          </w:tcPr>
          <w:p w14:paraId="508068E0" w14:textId="41E6AD35" w:rsidR="007C57BD" w:rsidRPr="000D2DE1" w:rsidRDefault="007C57BD" w:rsidP="007C57BD">
            <w:pPr>
              <w:spacing w:after="0"/>
              <w:jc w:val="center"/>
              <w:rPr>
                <w:rFonts w:ascii="Times New Roman" w:hAnsi="Times New Roman"/>
                <w:color w:val="000000" w:themeColor="text1"/>
                <w:sz w:val="20"/>
                <w:szCs w:val="20"/>
              </w:rPr>
            </w:pPr>
            <w:proofErr w:type="spellStart"/>
            <w:r w:rsidRPr="000D2DE1">
              <w:rPr>
                <w:rFonts w:ascii="Times New Roman" w:hAnsi="Times New Roman"/>
                <w:sz w:val="20"/>
                <w:szCs w:val="20"/>
                <w:lang w:val="en-US"/>
              </w:rPr>
              <w:t>Procesor</w:t>
            </w:r>
            <w:proofErr w:type="spellEnd"/>
          </w:p>
        </w:tc>
        <w:tc>
          <w:tcPr>
            <w:tcW w:w="3544" w:type="dxa"/>
          </w:tcPr>
          <w:p w14:paraId="3D8340B0" w14:textId="6C4F6F60" w:rsidR="007C57BD" w:rsidRDefault="004D4992" w:rsidP="007C57BD">
            <w:pPr>
              <w:spacing w:after="0"/>
              <w:jc w:val="center"/>
              <w:rPr>
                <w:rFonts w:ascii="Times New Roman" w:hAnsi="Times New Roman"/>
                <w:sz w:val="20"/>
                <w:szCs w:val="20"/>
              </w:rPr>
            </w:pPr>
            <w:r w:rsidRPr="004D4992">
              <w:rPr>
                <w:rFonts w:ascii="Times New Roman" w:hAnsi="Times New Roman"/>
                <w:sz w:val="20"/>
                <w:szCs w:val="20"/>
              </w:rPr>
              <w:t xml:space="preserve">Procesor klasy x86 o wydajności nie niższej niż </w:t>
            </w:r>
            <w:r w:rsidR="007C57BD" w:rsidRPr="000D2DE1">
              <w:rPr>
                <w:rFonts w:ascii="Times New Roman" w:hAnsi="Times New Roman"/>
                <w:sz w:val="20"/>
                <w:szCs w:val="20"/>
              </w:rPr>
              <w:t xml:space="preserve">Intel </w:t>
            </w:r>
            <w:proofErr w:type="spellStart"/>
            <w:r w:rsidR="007C57BD" w:rsidRPr="000D2DE1">
              <w:rPr>
                <w:rFonts w:ascii="Times New Roman" w:hAnsi="Times New Roman"/>
                <w:sz w:val="20"/>
                <w:szCs w:val="20"/>
              </w:rPr>
              <w:t>Core</w:t>
            </w:r>
            <w:proofErr w:type="spellEnd"/>
            <w:r w:rsidR="007C57BD" w:rsidRPr="000D2DE1">
              <w:rPr>
                <w:rFonts w:ascii="Times New Roman" w:hAnsi="Times New Roman"/>
                <w:sz w:val="20"/>
                <w:szCs w:val="20"/>
              </w:rPr>
              <w:t xml:space="preserve"> i5-14500, </w:t>
            </w:r>
            <w:r w:rsidRPr="004D4992">
              <w:rPr>
                <w:rFonts w:ascii="Times New Roman" w:hAnsi="Times New Roman"/>
                <w:sz w:val="20"/>
                <w:szCs w:val="20"/>
              </w:rPr>
              <w:t>na podstawie testu CPU Mark według wyników opublikowanych na stronie www.cpubenchmark.net, aktualnym na dzień publikacji ogłoszenia o zamówieniu.</w:t>
            </w:r>
          </w:p>
          <w:p w14:paraId="69443323" w14:textId="0FDE0044" w:rsidR="004D4992" w:rsidRPr="000D2DE1" w:rsidRDefault="004D4992" w:rsidP="007C57BD">
            <w:pPr>
              <w:spacing w:after="0"/>
              <w:jc w:val="center"/>
              <w:rPr>
                <w:rFonts w:ascii="Times New Roman" w:hAnsi="Times New Roman"/>
                <w:color w:val="000000" w:themeColor="text1"/>
                <w:sz w:val="20"/>
                <w:szCs w:val="20"/>
              </w:rPr>
            </w:pPr>
            <w:r w:rsidRPr="004D4992">
              <w:rPr>
                <w:rFonts w:ascii="Times New Roman" w:hAnsi="Times New Roman"/>
                <w:color w:val="000000" w:themeColor="text1"/>
                <w:sz w:val="20"/>
                <w:szCs w:val="20"/>
              </w:rPr>
              <w:t>Wykonawca zobowiązany jest wskazać dokładny model oferowanego procesora.</w:t>
            </w:r>
          </w:p>
        </w:tc>
        <w:tc>
          <w:tcPr>
            <w:tcW w:w="2976" w:type="dxa"/>
          </w:tcPr>
          <w:p w14:paraId="786AB6C7" w14:textId="77777777" w:rsidR="007C57BD" w:rsidRPr="000D2DE1" w:rsidRDefault="007C57BD" w:rsidP="007C57BD">
            <w:pPr>
              <w:spacing w:after="0"/>
              <w:jc w:val="center"/>
              <w:rPr>
                <w:rFonts w:ascii="Times New Roman" w:hAnsi="Times New Roman"/>
                <w:color w:val="000000" w:themeColor="text1"/>
                <w:sz w:val="20"/>
                <w:szCs w:val="20"/>
              </w:rPr>
            </w:pPr>
          </w:p>
        </w:tc>
      </w:tr>
      <w:tr w:rsidR="007C57BD" w:rsidRPr="000D2DE1" w14:paraId="35EBDF13" w14:textId="77777777" w:rsidTr="003732E6">
        <w:trPr>
          <w:trHeight w:val="567"/>
        </w:trPr>
        <w:tc>
          <w:tcPr>
            <w:tcW w:w="1276" w:type="dxa"/>
            <w:tcMar>
              <w:top w:w="0" w:type="dxa"/>
              <w:left w:w="108" w:type="dxa"/>
              <w:bottom w:w="0" w:type="dxa"/>
              <w:right w:w="108" w:type="dxa"/>
            </w:tcMar>
            <w:vAlign w:val="center"/>
          </w:tcPr>
          <w:p w14:paraId="12801CA0" w14:textId="77777777" w:rsidR="007C57BD" w:rsidRPr="000D2DE1" w:rsidRDefault="007C57BD" w:rsidP="007C5CBE">
            <w:pPr>
              <w:pStyle w:val="Akapitzlist"/>
              <w:numPr>
                <w:ilvl w:val="0"/>
                <w:numId w:val="40"/>
              </w:numPr>
              <w:spacing w:after="0"/>
              <w:jc w:val="center"/>
              <w:rPr>
                <w:rFonts w:ascii="Times New Roman" w:hAnsi="Times New Roman"/>
                <w:color w:val="000000" w:themeColor="text1"/>
                <w:sz w:val="20"/>
                <w:szCs w:val="20"/>
              </w:rPr>
            </w:pPr>
          </w:p>
        </w:tc>
        <w:tc>
          <w:tcPr>
            <w:tcW w:w="2126" w:type="dxa"/>
            <w:tcMar>
              <w:top w:w="0" w:type="dxa"/>
              <w:left w:w="108" w:type="dxa"/>
              <w:bottom w:w="0" w:type="dxa"/>
              <w:right w:w="108" w:type="dxa"/>
            </w:tcMar>
          </w:tcPr>
          <w:p w14:paraId="57D6E0CB" w14:textId="277AB973" w:rsidR="007C57BD" w:rsidRPr="000D2DE1" w:rsidRDefault="007C57BD" w:rsidP="007C57BD">
            <w:pPr>
              <w:spacing w:after="0"/>
              <w:ind w:right="-192"/>
              <w:jc w:val="center"/>
              <w:rPr>
                <w:rFonts w:ascii="Times New Roman" w:hAnsi="Times New Roman"/>
                <w:color w:val="000000" w:themeColor="text1"/>
                <w:sz w:val="20"/>
                <w:szCs w:val="20"/>
              </w:rPr>
            </w:pPr>
            <w:proofErr w:type="spellStart"/>
            <w:r w:rsidRPr="000D2DE1">
              <w:rPr>
                <w:rFonts w:ascii="Times New Roman" w:hAnsi="Times New Roman"/>
                <w:sz w:val="20"/>
                <w:szCs w:val="20"/>
                <w:lang w:val="en-US"/>
              </w:rPr>
              <w:t>Pamięć</w:t>
            </w:r>
            <w:proofErr w:type="spellEnd"/>
            <w:r w:rsidRPr="000D2DE1">
              <w:rPr>
                <w:rFonts w:ascii="Times New Roman" w:hAnsi="Times New Roman"/>
                <w:sz w:val="20"/>
                <w:szCs w:val="20"/>
                <w:lang w:val="en-US"/>
              </w:rPr>
              <w:t xml:space="preserve"> RAM</w:t>
            </w:r>
          </w:p>
        </w:tc>
        <w:tc>
          <w:tcPr>
            <w:tcW w:w="3544" w:type="dxa"/>
          </w:tcPr>
          <w:p w14:paraId="697AAE33" w14:textId="3E70B03C" w:rsidR="007C57BD" w:rsidRPr="0042746E" w:rsidRDefault="004D4992" w:rsidP="007C57BD">
            <w:pPr>
              <w:suppressAutoHyphens w:val="0"/>
              <w:spacing w:after="0"/>
              <w:jc w:val="center"/>
              <w:textAlignment w:val="auto"/>
              <w:rPr>
                <w:rFonts w:ascii="Times New Roman" w:eastAsia="Arial Narrow" w:hAnsi="Times New Roman"/>
                <w:color w:val="000000" w:themeColor="text1"/>
                <w:sz w:val="20"/>
                <w:szCs w:val="20"/>
              </w:rPr>
            </w:pPr>
            <w:r w:rsidRPr="00D478CA">
              <w:rPr>
                <w:rFonts w:ascii="Times New Roman" w:hAnsi="Times New Roman"/>
                <w:sz w:val="20"/>
                <w:szCs w:val="20"/>
              </w:rPr>
              <w:t xml:space="preserve">Minimum </w:t>
            </w:r>
            <w:r w:rsidR="007C57BD" w:rsidRPr="00D478CA">
              <w:rPr>
                <w:rFonts w:ascii="Times New Roman" w:hAnsi="Times New Roman"/>
                <w:sz w:val="20"/>
                <w:szCs w:val="20"/>
              </w:rPr>
              <w:t xml:space="preserve">16 GB DDR5 (1x16 GB), 4800 MT/s, 2 </w:t>
            </w:r>
            <w:proofErr w:type="spellStart"/>
            <w:r w:rsidR="007C57BD" w:rsidRPr="00D478CA">
              <w:rPr>
                <w:rFonts w:ascii="Times New Roman" w:hAnsi="Times New Roman"/>
                <w:sz w:val="20"/>
                <w:szCs w:val="20"/>
              </w:rPr>
              <w:t>sloty</w:t>
            </w:r>
            <w:proofErr w:type="spellEnd"/>
            <w:r w:rsidR="007C57BD" w:rsidRPr="00D478CA">
              <w:rPr>
                <w:rFonts w:ascii="Times New Roman" w:hAnsi="Times New Roman"/>
                <w:sz w:val="20"/>
                <w:szCs w:val="20"/>
              </w:rPr>
              <w:t xml:space="preserve"> </w:t>
            </w:r>
            <w:r w:rsidR="00D94D8A" w:rsidRPr="00D478CA">
              <w:rPr>
                <w:rFonts w:ascii="Times New Roman" w:hAnsi="Times New Roman"/>
                <w:sz w:val="20"/>
                <w:szCs w:val="20"/>
              </w:rPr>
              <w:t>U</w:t>
            </w:r>
            <w:r w:rsidR="007C57BD" w:rsidRPr="00D478CA">
              <w:rPr>
                <w:rFonts w:ascii="Times New Roman" w:hAnsi="Times New Roman"/>
                <w:sz w:val="20"/>
                <w:szCs w:val="20"/>
              </w:rPr>
              <w:t xml:space="preserve">DIMM, </w:t>
            </w:r>
            <w:r w:rsidRPr="00D478CA">
              <w:rPr>
                <w:rFonts w:ascii="Times New Roman" w:hAnsi="Times New Roman"/>
                <w:sz w:val="20"/>
                <w:szCs w:val="20"/>
              </w:rPr>
              <w:t>możliwość rozbudowy do min.</w:t>
            </w:r>
            <w:r w:rsidR="007C57BD" w:rsidRPr="00D478CA">
              <w:rPr>
                <w:rFonts w:ascii="Times New Roman" w:hAnsi="Times New Roman"/>
                <w:sz w:val="20"/>
                <w:szCs w:val="20"/>
              </w:rPr>
              <w:t xml:space="preserve"> </w:t>
            </w:r>
            <w:r w:rsidR="007C57BD" w:rsidRPr="0042746E">
              <w:rPr>
                <w:rFonts w:ascii="Times New Roman" w:hAnsi="Times New Roman"/>
                <w:sz w:val="20"/>
                <w:szCs w:val="20"/>
              </w:rPr>
              <w:t>64 GB</w:t>
            </w:r>
          </w:p>
        </w:tc>
        <w:tc>
          <w:tcPr>
            <w:tcW w:w="2976" w:type="dxa"/>
          </w:tcPr>
          <w:p w14:paraId="2279CE4B" w14:textId="77777777" w:rsidR="007C57BD" w:rsidRPr="0042746E" w:rsidRDefault="007C57BD" w:rsidP="007C57BD">
            <w:pPr>
              <w:spacing w:after="0"/>
              <w:jc w:val="center"/>
              <w:rPr>
                <w:rFonts w:ascii="Times New Roman" w:hAnsi="Times New Roman"/>
                <w:color w:val="000000" w:themeColor="text1"/>
                <w:sz w:val="20"/>
                <w:szCs w:val="20"/>
              </w:rPr>
            </w:pPr>
          </w:p>
        </w:tc>
      </w:tr>
      <w:tr w:rsidR="007C57BD" w:rsidRPr="000D2DE1" w14:paraId="5D41309C" w14:textId="77777777" w:rsidTr="003732E6">
        <w:trPr>
          <w:trHeight w:val="567"/>
        </w:trPr>
        <w:tc>
          <w:tcPr>
            <w:tcW w:w="1276" w:type="dxa"/>
            <w:tcMar>
              <w:top w:w="0" w:type="dxa"/>
              <w:left w:w="108" w:type="dxa"/>
              <w:bottom w:w="0" w:type="dxa"/>
              <w:right w:w="108" w:type="dxa"/>
            </w:tcMar>
            <w:vAlign w:val="center"/>
          </w:tcPr>
          <w:p w14:paraId="24CD1684" w14:textId="77777777" w:rsidR="007C57BD" w:rsidRPr="0042746E" w:rsidRDefault="007C57BD" w:rsidP="007C5CBE">
            <w:pPr>
              <w:pStyle w:val="Akapitzlist"/>
              <w:numPr>
                <w:ilvl w:val="0"/>
                <w:numId w:val="40"/>
              </w:numPr>
              <w:spacing w:after="0"/>
              <w:jc w:val="center"/>
              <w:rPr>
                <w:rFonts w:ascii="Times New Roman" w:hAnsi="Times New Roman"/>
                <w:color w:val="000000" w:themeColor="text1"/>
                <w:sz w:val="20"/>
                <w:szCs w:val="20"/>
              </w:rPr>
            </w:pPr>
          </w:p>
        </w:tc>
        <w:tc>
          <w:tcPr>
            <w:tcW w:w="2126" w:type="dxa"/>
            <w:tcMar>
              <w:top w:w="0" w:type="dxa"/>
              <w:left w:w="108" w:type="dxa"/>
              <w:bottom w:w="0" w:type="dxa"/>
              <w:right w:w="108" w:type="dxa"/>
            </w:tcMar>
          </w:tcPr>
          <w:p w14:paraId="6AE58783" w14:textId="093DCDD2" w:rsidR="007C57BD" w:rsidRPr="000D2DE1" w:rsidRDefault="007C57BD" w:rsidP="007C57BD">
            <w:pPr>
              <w:spacing w:before="60" w:after="60"/>
              <w:jc w:val="center"/>
              <w:rPr>
                <w:rFonts w:ascii="Times New Roman" w:hAnsi="Times New Roman"/>
                <w:b/>
                <w:color w:val="000000"/>
                <w:sz w:val="20"/>
                <w:szCs w:val="20"/>
              </w:rPr>
            </w:pPr>
            <w:proofErr w:type="spellStart"/>
            <w:r w:rsidRPr="000D2DE1">
              <w:rPr>
                <w:rFonts w:ascii="Times New Roman" w:hAnsi="Times New Roman"/>
                <w:sz w:val="20"/>
                <w:szCs w:val="20"/>
                <w:lang w:val="en-US"/>
              </w:rPr>
              <w:t>Dysk</w:t>
            </w:r>
            <w:proofErr w:type="spellEnd"/>
          </w:p>
        </w:tc>
        <w:tc>
          <w:tcPr>
            <w:tcW w:w="3544" w:type="dxa"/>
          </w:tcPr>
          <w:p w14:paraId="028CAA53" w14:textId="647F8EAB" w:rsidR="007C57BD" w:rsidRPr="000D2DE1" w:rsidRDefault="004D4992" w:rsidP="007C57BD">
            <w:pPr>
              <w:jc w:val="center"/>
              <w:rPr>
                <w:rFonts w:ascii="Times New Roman" w:hAnsi="Times New Roman"/>
                <w:sz w:val="20"/>
                <w:szCs w:val="20"/>
              </w:rPr>
            </w:pPr>
            <w:r>
              <w:rPr>
                <w:rFonts w:ascii="Times New Roman" w:hAnsi="Times New Roman"/>
                <w:sz w:val="20"/>
                <w:szCs w:val="20"/>
              </w:rPr>
              <w:t xml:space="preserve">Minimum </w:t>
            </w:r>
            <w:r w:rsidR="007C57BD" w:rsidRPr="000D2DE1">
              <w:rPr>
                <w:rFonts w:ascii="Times New Roman" w:hAnsi="Times New Roman"/>
                <w:sz w:val="20"/>
                <w:szCs w:val="20"/>
              </w:rPr>
              <w:t xml:space="preserve">512 GB SSD </w:t>
            </w:r>
            <w:proofErr w:type="spellStart"/>
            <w:r w:rsidR="00D94D8A" w:rsidRPr="000D2DE1">
              <w:rPr>
                <w:rFonts w:ascii="Times New Roman" w:hAnsi="Times New Roman"/>
                <w:sz w:val="20"/>
                <w:szCs w:val="20"/>
              </w:rPr>
              <w:t>PCIe</w:t>
            </w:r>
            <w:proofErr w:type="spellEnd"/>
            <w:r w:rsidR="00D94D8A" w:rsidRPr="000D2DE1">
              <w:rPr>
                <w:rFonts w:ascii="Times New Roman" w:hAnsi="Times New Roman"/>
                <w:sz w:val="20"/>
                <w:szCs w:val="20"/>
              </w:rPr>
              <w:t xml:space="preserve"> </w:t>
            </w:r>
            <w:proofErr w:type="spellStart"/>
            <w:r w:rsidR="00D94D8A" w:rsidRPr="000D2DE1">
              <w:rPr>
                <w:rFonts w:ascii="Times New Roman" w:hAnsi="Times New Roman"/>
                <w:sz w:val="20"/>
                <w:szCs w:val="20"/>
              </w:rPr>
              <w:t>NVMe</w:t>
            </w:r>
            <w:proofErr w:type="spellEnd"/>
            <w:r w:rsidR="00D94D8A" w:rsidRPr="000D2DE1">
              <w:rPr>
                <w:rFonts w:ascii="Times New Roman" w:hAnsi="Times New Roman"/>
                <w:sz w:val="20"/>
                <w:szCs w:val="20"/>
              </w:rPr>
              <w:t xml:space="preserve"> 2280 TLC 4X4 SSD</w:t>
            </w:r>
          </w:p>
        </w:tc>
        <w:tc>
          <w:tcPr>
            <w:tcW w:w="2976" w:type="dxa"/>
          </w:tcPr>
          <w:p w14:paraId="696EDDD5" w14:textId="77777777" w:rsidR="007C57BD" w:rsidRPr="000D2DE1" w:rsidRDefault="007C57BD" w:rsidP="007C57BD">
            <w:pPr>
              <w:suppressAutoHyphens w:val="0"/>
              <w:spacing w:after="0"/>
              <w:jc w:val="center"/>
              <w:textAlignment w:val="auto"/>
              <w:rPr>
                <w:rFonts w:ascii="Times New Roman" w:eastAsia="Arial Narrow" w:hAnsi="Times New Roman"/>
                <w:color w:val="000000" w:themeColor="text1"/>
                <w:sz w:val="20"/>
                <w:szCs w:val="20"/>
              </w:rPr>
            </w:pPr>
          </w:p>
        </w:tc>
      </w:tr>
      <w:tr w:rsidR="007C57BD" w:rsidRPr="000D2DE1" w14:paraId="1D537B44" w14:textId="77777777" w:rsidTr="003732E6">
        <w:trPr>
          <w:trHeight w:val="567"/>
        </w:trPr>
        <w:tc>
          <w:tcPr>
            <w:tcW w:w="1276" w:type="dxa"/>
            <w:tcMar>
              <w:top w:w="0" w:type="dxa"/>
              <w:left w:w="108" w:type="dxa"/>
              <w:bottom w:w="0" w:type="dxa"/>
              <w:right w:w="108" w:type="dxa"/>
            </w:tcMar>
            <w:vAlign w:val="center"/>
          </w:tcPr>
          <w:p w14:paraId="28F2C7A9" w14:textId="77777777" w:rsidR="007C57BD" w:rsidRPr="000D2DE1" w:rsidRDefault="007C57BD" w:rsidP="007C5CBE">
            <w:pPr>
              <w:pStyle w:val="Akapitzlist"/>
              <w:numPr>
                <w:ilvl w:val="0"/>
                <w:numId w:val="40"/>
              </w:numPr>
              <w:spacing w:after="0"/>
              <w:jc w:val="center"/>
              <w:rPr>
                <w:rFonts w:ascii="Times New Roman" w:hAnsi="Times New Roman"/>
                <w:color w:val="000000" w:themeColor="text1"/>
                <w:sz w:val="20"/>
                <w:szCs w:val="20"/>
              </w:rPr>
            </w:pPr>
          </w:p>
        </w:tc>
        <w:tc>
          <w:tcPr>
            <w:tcW w:w="2126" w:type="dxa"/>
            <w:tcMar>
              <w:top w:w="0" w:type="dxa"/>
              <w:left w:w="108" w:type="dxa"/>
              <w:bottom w:w="0" w:type="dxa"/>
              <w:right w:w="108" w:type="dxa"/>
            </w:tcMar>
          </w:tcPr>
          <w:p w14:paraId="04E262F5" w14:textId="5E5CBA87" w:rsidR="007C57BD" w:rsidRPr="000D2DE1" w:rsidRDefault="007C57BD" w:rsidP="007C57BD">
            <w:pPr>
              <w:spacing w:before="60" w:after="60"/>
              <w:jc w:val="center"/>
              <w:rPr>
                <w:rFonts w:ascii="Times New Roman" w:hAnsi="Times New Roman"/>
                <w:b/>
                <w:color w:val="000000"/>
                <w:sz w:val="20"/>
                <w:szCs w:val="20"/>
              </w:rPr>
            </w:pPr>
            <w:proofErr w:type="spellStart"/>
            <w:r w:rsidRPr="000D2DE1">
              <w:rPr>
                <w:rFonts w:ascii="Times New Roman" w:hAnsi="Times New Roman"/>
                <w:sz w:val="20"/>
                <w:szCs w:val="20"/>
                <w:lang w:val="en-US"/>
              </w:rPr>
              <w:t>Napęd</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optyczny</w:t>
            </w:r>
            <w:proofErr w:type="spellEnd"/>
          </w:p>
        </w:tc>
        <w:tc>
          <w:tcPr>
            <w:tcW w:w="3544" w:type="dxa"/>
          </w:tcPr>
          <w:p w14:paraId="7BFB0C32" w14:textId="266CB605" w:rsidR="007C57BD" w:rsidRPr="000D2DE1" w:rsidRDefault="007C57BD" w:rsidP="007C57BD">
            <w:pPr>
              <w:jc w:val="center"/>
              <w:rPr>
                <w:rFonts w:ascii="Times New Roman" w:hAnsi="Times New Roman"/>
                <w:sz w:val="20"/>
                <w:szCs w:val="20"/>
              </w:rPr>
            </w:pPr>
            <w:r w:rsidRPr="000D2DE1">
              <w:rPr>
                <w:rFonts w:ascii="Times New Roman" w:hAnsi="Times New Roman"/>
                <w:sz w:val="20"/>
                <w:szCs w:val="20"/>
              </w:rPr>
              <w:t xml:space="preserve">Nagrywarka DVD typu </w:t>
            </w:r>
            <w:proofErr w:type="spellStart"/>
            <w:r w:rsidRPr="000D2DE1">
              <w:rPr>
                <w:rFonts w:ascii="Times New Roman" w:hAnsi="Times New Roman"/>
                <w:sz w:val="20"/>
                <w:szCs w:val="20"/>
              </w:rPr>
              <w:t>SuperMulti</w:t>
            </w:r>
            <w:proofErr w:type="spellEnd"/>
            <w:r w:rsidRPr="000D2DE1">
              <w:rPr>
                <w:rFonts w:ascii="Times New Roman" w:hAnsi="Times New Roman"/>
                <w:sz w:val="20"/>
                <w:szCs w:val="20"/>
              </w:rPr>
              <w:t xml:space="preserve"> </w:t>
            </w:r>
            <w:proofErr w:type="spellStart"/>
            <w:r w:rsidRPr="000D2DE1">
              <w:rPr>
                <w:rFonts w:ascii="Times New Roman" w:hAnsi="Times New Roman"/>
                <w:sz w:val="20"/>
                <w:szCs w:val="20"/>
              </w:rPr>
              <w:t>Slim</w:t>
            </w:r>
            <w:proofErr w:type="spellEnd"/>
          </w:p>
        </w:tc>
        <w:tc>
          <w:tcPr>
            <w:tcW w:w="2976" w:type="dxa"/>
          </w:tcPr>
          <w:p w14:paraId="690FC708" w14:textId="77777777" w:rsidR="007C57BD" w:rsidRPr="000D2DE1" w:rsidRDefault="007C57BD" w:rsidP="007C57BD">
            <w:pPr>
              <w:suppressAutoHyphens w:val="0"/>
              <w:spacing w:after="0"/>
              <w:jc w:val="center"/>
              <w:textAlignment w:val="auto"/>
              <w:rPr>
                <w:rFonts w:ascii="Times New Roman" w:eastAsia="Arial Narrow" w:hAnsi="Times New Roman"/>
                <w:color w:val="000000" w:themeColor="text1"/>
                <w:sz w:val="20"/>
                <w:szCs w:val="20"/>
              </w:rPr>
            </w:pPr>
          </w:p>
        </w:tc>
      </w:tr>
      <w:tr w:rsidR="007C57BD" w:rsidRPr="000D2DE1" w14:paraId="681E567B" w14:textId="77777777" w:rsidTr="003732E6">
        <w:trPr>
          <w:trHeight w:val="567"/>
        </w:trPr>
        <w:tc>
          <w:tcPr>
            <w:tcW w:w="1276" w:type="dxa"/>
            <w:tcMar>
              <w:top w:w="0" w:type="dxa"/>
              <w:left w:w="108" w:type="dxa"/>
              <w:bottom w:w="0" w:type="dxa"/>
              <w:right w:w="108" w:type="dxa"/>
            </w:tcMar>
            <w:vAlign w:val="center"/>
          </w:tcPr>
          <w:p w14:paraId="26AC8EC3" w14:textId="77777777" w:rsidR="007C57BD" w:rsidRPr="000D2DE1" w:rsidRDefault="007C57BD" w:rsidP="007C5CBE">
            <w:pPr>
              <w:pStyle w:val="Akapitzlist"/>
              <w:numPr>
                <w:ilvl w:val="0"/>
                <w:numId w:val="40"/>
              </w:numPr>
              <w:spacing w:after="0"/>
              <w:jc w:val="center"/>
              <w:rPr>
                <w:rFonts w:ascii="Times New Roman" w:hAnsi="Times New Roman"/>
                <w:color w:val="000000" w:themeColor="text1"/>
                <w:sz w:val="20"/>
                <w:szCs w:val="20"/>
              </w:rPr>
            </w:pPr>
          </w:p>
        </w:tc>
        <w:tc>
          <w:tcPr>
            <w:tcW w:w="2126" w:type="dxa"/>
            <w:tcMar>
              <w:top w:w="0" w:type="dxa"/>
              <w:left w:w="108" w:type="dxa"/>
              <w:bottom w:w="0" w:type="dxa"/>
              <w:right w:w="108" w:type="dxa"/>
            </w:tcMar>
          </w:tcPr>
          <w:p w14:paraId="44ED8503" w14:textId="338FA3A7" w:rsidR="007C57BD" w:rsidRPr="000D2DE1" w:rsidRDefault="007C57BD" w:rsidP="007C57BD">
            <w:pPr>
              <w:spacing w:before="60" w:after="60"/>
              <w:jc w:val="center"/>
              <w:rPr>
                <w:rFonts w:ascii="Times New Roman" w:hAnsi="Times New Roman"/>
                <w:bCs/>
                <w:color w:val="000000"/>
                <w:sz w:val="20"/>
                <w:szCs w:val="20"/>
              </w:rPr>
            </w:pPr>
            <w:proofErr w:type="spellStart"/>
            <w:r w:rsidRPr="000D2DE1">
              <w:rPr>
                <w:rFonts w:ascii="Times New Roman" w:hAnsi="Times New Roman"/>
                <w:sz w:val="20"/>
                <w:szCs w:val="20"/>
                <w:lang w:val="en-US"/>
              </w:rPr>
              <w:t>Grafika</w:t>
            </w:r>
            <w:proofErr w:type="spellEnd"/>
          </w:p>
        </w:tc>
        <w:tc>
          <w:tcPr>
            <w:tcW w:w="3544" w:type="dxa"/>
          </w:tcPr>
          <w:p w14:paraId="6714AA71" w14:textId="363AE2FA" w:rsidR="007C57BD" w:rsidRPr="000D2DE1" w:rsidRDefault="007C57BD" w:rsidP="007C57BD">
            <w:pPr>
              <w:jc w:val="center"/>
              <w:rPr>
                <w:rFonts w:ascii="Times New Roman" w:hAnsi="Times New Roman"/>
                <w:sz w:val="20"/>
                <w:szCs w:val="20"/>
              </w:rPr>
            </w:pPr>
            <w:r w:rsidRPr="00D478CA">
              <w:rPr>
                <w:rFonts w:ascii="Times New Roman" w:hAnsi="Times New Roman"/>
                <w:sz w:val="20"/>
                <w:szCs w:val="20"/>
              </w:rPr>
              <w:t xml:space="preserve">Zintegrowana </w:t>
            </w:r>
            <w:r w:rsidR="004D4992" w:rsidRPr="00D478CA">
              <w:rPr>
                <w:rFonts w:ascii="Times New Roman" w:hAnsi="Times New Roman"/>
                <w:sz w:val="20"/>
                <w:szCs w:val="20"/>
              </w:rPr>
              <w:t>z procesorem, obsługująca rozdzielczość</w:t>
            </w:r>
            <w:r w:rsidRPr="00D478CA">
              <w:rPr>
                <w:rFonts w:ascii="Times New Roman" w:hAnsi="Times New Roman"/>
                <w:sz w:val="20"/>
                <w:szCs w:val="20"/>
              </w:rPr>
              <w:t xml:space="preserve"> UHD</w:t>
            </w:r>
          </w:p>
        </w:tc>
        <w:tc>
          <w:tcPr>
            <w:tcW w:w="2976" w:type="dxa"/>
          </w:tcPr>
          <w:p w14:paraId="1EDB8F8A" w14:textId="77777777" w:rsidR="007C57BD" w:rsidRPr="000D2DE1" w:rsidRDefault="007C57BD" w:rsidP="007C57BD">
            <w:pPr>
              <w:suppressAutoHyphens w:val="0"/>
              <w:spacing w:after="0"/>
              <w:jc w:val="center"/>
              <w:textAlignment w:val="auto"/>
              <w:rPr>
                <w:rFonts w:ascii="Times New Roman" w:eastAsia="Arial Narrow" w:hAnsi="Times New Roman"/>
                <w:color w:val="000000" w:themeColor="text1"/>
                <w:sz w:val="20"/>
                <w:szCs w:val="20"/>
              </w:rPr>
            </w:pPr>
          </w:p>
        </w:tc>
      </w:tr>
      <w:tr w:rsidR="007C57BD" w:rsidRPr="000D2DE1" w14:paraId="142715D1" w14:textId="77777777" w:rsidTr="003732E6">
        <w:trPr>
          <w:trHeight w:val="567"/>
        </w:trPr>
        <w:tc>
          <w:tcPr>
            <w:tcW w:w="1276" w:type="dxa"/>
            <w:tcMar>
              <w:top w:w="0" w:type="dxa"/>
              <w:left w:w="108" w:type="dxa"/>
              <w:bottom w:w="0" w:type="dxa"/>
              <w:right w:w="108" w:type="dxa"/>
            </w:tcMar>
            <w:vAlign w:val="center"/>
          </w:tcPr>
          <w:p w14:paraId="6EE8931C" w14:textId="77777777" w:rsidR="007C57BD" w:rsidRPr="000D2DE1" w:rsidRDefault="007C57BD" w:rsidP="007C5CBE">
            <w:pPr>
              <w:pStyle w:val="Akapitzlist"/>
              <w:numPr>
                <w:ilvl w:val="0"/>
                <w:numId w:val="40"/>
              </w:numPr>
              <w:spacing w:after="0"/>
              <w:jc w:val="center"/>
              <w:rPr>
                <w:rFonts w:ascii="Times New Roman" w:hAnsi="Times New Roman"/>
                <w:color w:val="000000" w:themeColor="text1"/>
                <w:sz w:val="20"/>
                <w:szCs w:val="20"/>
              </w:rPr>
            </w:pPr>
          </w:p>
        </w:tc>
        <w:tc>
          <w:tcPr>
            <w:tcW w:w="2126" w:type="dxa"/>
            <w:tcMar>
              <w:top w:w="0" w:type="dxa"/>
              <w:left w:w="108" w:type="dxa"/>
              <w:bottom w:w="0" w:type="dxa"/>
              <w:right w:w="108" w:type="dxa"/>
            </w:tcMar>
          </w:tcPr>
          <w:p w14:paraId="6B607E9F" w14:textId="372A56F9" w:rsidR="007C57BD" w:rsidRPr="000D2DE1" w:rsidRDefault="007C57BD" w:rsidP="007C57BD">
            <w:pPr>
              <w:spacing w:before="60" w:after="60"/>
              <w:jc w:val="center"/>
              <w:rPr>
                <w:rFonts w:ascii="Times New Roman" w:hAnsi="Times New Roman"/>
                <w:b/>
                <w:color w:val="000000"/>
                <w:sz w:val="20"/>
                <w:szCs w:val="20"/>
              </w:rPr>
            </w:pPr>
            <w:r w:rsidRPr="000D2DE1">
              <w:rPr>
                <w:rFonts w:ascii="Times New Roman" w:hAnsi="Times New Roman"/>
                <w:sz w:val="20"/>
                <w:szCs w:val="20"/>
                <w:lang w:val="en-US"/>
              </w:rPr>
              <w:t xml:space="preserve">System </w:t>
            </w:r>
            <w:proofErr w:type="spellStart"/>
            <w:r w:rsidRPr="000D2DE1">
              <w:rPr>
                <w:rFonts w:ascii="Times New Roman" w:hAnsi="Times New Roman"/>
                <w:sz w:val="20"/>
                <w:szCs w:val="20"/>
                <w:lang w:val="en-US"/>
              </w:rPr>
              <w:t>operacyjny</w:t>
            </w:r>
            <w:proofErr w:type="spellEnd"/>
          </w:p>
        </w:tc>
        <w:tc>
          <w:tcPr>
            <w:tcW w:w="3544" w:type="dxa"/>
          </w:tcPr>
          <w:p w14:paraId="64603201" w14:textId="0C226412" w:rsidR="004D4992" w:rsidRPr="00D478CA" w:rsidRDefault="004D4992" w:rsidP="004D4992">
            <w:pPr>
              <w:jc w:val="center"/>
              <w:rPr>
                <w:rFonts w:ascii="Times New Roman" w:hAnsi="Times New Roman"/>
                <w:sz w:val="20"/>
                <w:szCs w:val="20"/>
              </w:rPr>
            </w:pPr>
            <w:r w:rsidRPr="00D478CA">
              <w:rPr>
                <w:rFonts w:ascii="Times New Roman" w:hAnsi="Times New Roman"/>
                <w:sz w:val="20"/>
                <w:szCs w:val="20"/>
              </w:rPr>
              <w:t xml:space="preserve">Wymagania ogólne: </w:t>
            </w:r>
            <w:r w:rsidRPr="00D478CA">
              <w:rPr>
                <w:rFonts w:ascii="Times New Roman" w:hAnsi="Times New Roman"/>
                <w:sz w:val="20"/>
                <w:szCs w:val="20"/>
              </w:rPr>
              <w:br/>
              <w:t xml:space="preserve">1. Licencja na Microsoft Windows 11 Professional PL (klucz licencyjny zapisany przez producenta komputera w </w:t>
            </w:r>
            <w:proofErr w:type="spellStart"/>
            <w:r w:rsidRPr="00D478CA">
              <w:rPr>
                <w:rFonts w:ascii="Times New Roman" w:hAnsi="Times New Roman"/>
                <w:sz w:val="20"/>
                <w:szCs w:val="20"/>
              </w:rPr>
              <w:t>BIOSie</w:t>
            </w:r>
            <w:proofErr w:type="spellEnd"/>
            <w:r w:rsidRPr="00D478CA">
              <w:rPr>
                <w:rFonts w:ascii="Times New Roman" w:hAnsi="Times New Roman"/>
                <w:sz w:val="20"/>
                <w:szCs w:val="20"/>
              </w:rPr>
              <w:t>/UEFI, umożliwiający automatyczną aktywację systemu) – zainstalowany (preinstalowany przez producenta komputera) Microsoft Windows 11 Professional PL 64 bit lub równoważny.</w:t>
            </w:r>
          </w:p>
          <w:p w14:paraId="596B446D" w14:textId="77777777" w:rsidR="004D4992" w:rsidRPr="00D478CA" w:rsidRDefault="004D4992" w:rsidP="004D4992">
            <w:pPr>
              <w:jc w:val="center"/>
              <w:rPr>
                <w:rFonts w:ascii="Times New Roman" w:hAnsi="Times New Roman"/>
                <w:sz w:val="20"/>
                <w:szCs w:val="20"/>
              </w:rPr>
            </w:pPr>
            <w:r w:rsidRPr="00D478CA">
              <w:rPr>
                <w:rFonts w:ascii="Times New Roman" w:hAnsi="Times New Roman"/>
                <w:sz w:val="20"/>
                <w:szCs w:val="20"/>
              </w:rPr>
              <w:t>2. Licencja musi być przeznaczona na rynek Polski, posiadać wszystkie atrybuty legalności przewidziane przez producenta dla danego typu i wersji licencji oraz maksymalną ilość dostępnych aktywacji przewidzianą przez producenta.</w:t>
            </w:r>
          </w:p>
          <w:p w14:paraId="12D385A6" w14:textId="77777777" w:rsidR="007C57BD" w:rsidRPr="00D478CA" w:rsidRDefault="004D4992" w:rsidP="004D4992">
            <w:pPr>
              <w:jc w:val="center"/>
              <w:rPr>
                <w:rFonts w:ascii="Times New Roman" w:hAnsi="Times New Roman"/>
                <w:sz w:val="20"/>
                <w:szCs w:val="20"/>
              </w:rPr>
            </w:pPr>
            <w:r w:rsidRPr="00D478CA">
              <w:rPr>
                <w:rFonts w:ascii="Times New Roman" w:hAnsi="Times New Roman"/>
                <w:sz w:val="20"/>
                <w:szCs w:val="20"/>
              </w:rPr>
              <w:t>3. Wykonawca dostarcza licencję wraz z oryginalnymi atrybutami legalności.</w:t>
            </w:r>
          </w:p>
          <w:p w14:paraId="192231F2" w14:textId="77777777" w:rsidR="003423F8" w:rsidRPr="003423F8" w:rsidRDefault="003423F8" w:rsidP="003423F8">
            <w:pPr>
              <w:jc w:val="center"/>
              <w:rPr>
                <w:rFonts w:ascii="Times New Roman" w:hAnsi="Times New Roman"/>
                <w:sz w:val="20"/>
                <w:szCs w:val="20"/>
              </w:rPr>
            </w:pPr>
            <w:r w:rsidRPr="003423F8">
              <w:rPr>
                <w:rFonts w:ascii="Times New Roman" w:hAnsi="Times New Roman"/>
                <w:sz w:val="20"/>
                <w:szCs w:val="20"/>
              </w:rPr>
              <w:t xml:space="preserve">Równoważność – Microsoft </w:t>
            </w:r>
          </w:p>
          <w:p w14:paraId="4FE2CA3C" w14:textId="77777777" w:rsidR="003423F8" w:rsidRPr="003423F8" w:rsidRDefault="003423F8" w:rsidP="003423F8">
            <w:pPr>
              <w:jc w:val="center"/>
              <w:rPr>
                <w:rFonts w:ascii="Times New Roman" w:hAnsi="Times New Roman"/>
                <w:sz w:val="20"/>
                <w:szCs w:val="20"/>
              </w:rPr>
            </w:pPr>
            <w:r w:rsidRPr="003423F8">
              <w:rPr>
                <w:rFonts w:ascii="Times New Roman" w:hAnsi="Times New Roman"/>
                <w:sz w:val="20"/>
                <w:szCs w:val="20"/>
              </w:rPr>
              <w:lastRenderedPageBreak/>
              <w:t>1. Zamawiający w oparciu o art. 99 ust. 5 ustawy Prawo zamówień publicznych wskazał znak towarowy firmy Microsoft jako wzorzec funkcjonalno-jakościowy przedmiotu zamówienia.</w:t>
            </w:r>
          </w:p>
          <w:p w14:paraId="4A7537EA" w14:textId="77777777" w:rsidR="003423F8" w:rsidRPr="003423F8" w:rsidRDefault="003423F8" w:rsidP="003423F8">
            <w:pPr>
              <w:jc w:val="center"/>
              <w:rPr>
                <w:rFonts w:ascii="Times New Roman" w:hAnsi="Times New Roman"/>
                <w:sz w:val="20"/>
                <w:szCs w:val="20"/>
              </w:rPr>
            </w:pPr>
            <w:r w:rsidRPr="003423F8">
              <w:rPr>
                <w:rFonts w:ascii="Times New Roman" w:hAnsi="Times New Roman"/>
                <w:sz w:val="20"/>
                <w:szCs w:val="20"/>
              </w:rPr>
              <w:t>2. Oznacza to, że Zamawiający dopuszcza złożenie oferty zawierającej sprzęt z systemem operacyjnym o parametrach funkcjonalnych i wydajnościowych nie gorszych od parametrów wzorca, pod warunkiem, że zaoferowany system:</w:t>
            </w:r>
          </w:p>
          <w:p w14:paraId="0DEED6DD" w14:textId="77777777" w:rsidR="003423F8" w:rsidRPr="003423F8" w:rsidRDefault="003423F8" w:rsidP="003423F8">
            <w:pPr>
              <w:jc w:val="center"/>
              <w:rPr>
                <w:rFonts w:ascii="Times New Roman" w:hAnsi="Times New Roman"/>
                <w:sz w:val="20"/>
                <w:szCs w:val="20"/>
              </w:rPr>
            </w:pPr>
            <w:r w:rsidRPr="003423F8">
              <w:rPr>
                <w:rFonts w:ascii="Times New Roman" w:hAnsi="Times New Roman"/>
                <w:sz w:val="20"/>
                <w:szCs w:val="20"/>
              </w:rPr>
              <w:t>1) Będzie w pełni i poprawnie funkcjonował z posiadaną infrastrukturą informatyczną Zamawiającego (sprzęt i oprogramowanie), w szczególności z:</w:t>
            </w:r>
          </w:p>
          <w:p w14:paraId="1EB5A15F" w14:textId="77777777" w:rsidR="003423F8" w:rsidRPr="003423F8" w:rsidRDefault="003423F8" w:rsidP="003423F8">
            <w:pPr>
              <w:jc w:val="center"/>
              <w:rPr>
                <w:rFonts w:ascii="Times New Roman" w:hAnsi="Times New Roman"/>
                <w:sz w:val="20"/>
                <w:szCs w:val="20"/>
              </w:rPr>
            </w:pPr>
            <w:r w:rsidRPr="003423F8">
              <w:rPr>
                <w:rFonts w:ascii="Times New Roman" w:hAnsi="Times New Roman"/>
                <w:sz w:val="20"/>
                <w:szCs w:val="20"/>
              </w:rPr>
              <w:t>a) sieciowymi systemami operacyjnymi MS Windows Server;</w:t>
            </w:r>
          </w:p>
          <w:p w14:paraId="38FC7F1F" w14:textId="77777777" w:rsidR="003423F8" w:rsidRPr="003423F8" w:rsidRDefault="003423F8" w:rsidP="003423F8">
            <w:pPr>
              <w:jc w:val="center"/>
              <w:rPr>
                <w:rFonts w:ascii="Times New Roman" w:hAnsi="Times New Roman"/>
                <w:sz w:val="20"/>
                <w:szCs w:val="20"/>
              </w:rPr>
            </w:pPr>
            <w:r w:rsidRPr="003423F8">
              <w:rPr>
                <w:rFonts w:ascii="Times New Roman" w:hAnsi="Times New Roman"/>
                <w:sz w:val="20"/>
                <w:szCs w:val="20"/>
              </w:rPr>
              <w:t xml:space="preserve">b) oprogramowaniem aplikacyjnym: MS Office, ESET Antywirus, Adobe Reader, Szafir, </w:t>
            </w:r>
            <w:proofErr w:type="spellStart"/>
            <w:r w:rsidRPr="003423F8">
              <w:rPr>
                <w:rFonts w:ascii="Times New Roman" w:hAnsi="Times New Roman"/>
                <w:sz w:val="20"/>
                <w:szCs w:val="20"/>
              </w:rPr>
              <w:t>Certum</w:t>
            </w:r>
            <w:proofErr w:type="spellEnd"/>
            <w:r w:rsidRPr="003423F8">
              <w:rPr>
                <w:rFonts w:ascii="Times New Roman" w:hAnsi="Times New Roman"/>
                <w:sz w:val="20"/>
                <w:szCs w:val="20"/>
              </w:rPr>
              <w:t xml:space="preserve">, </w:t>
            </w:r>
            <w:proofErr w:type="spellStart"/>
            <w:r w:rsidRPr="003423F8">
              <w:rPr>
                <w:rFonts w:ascii="Times New Roman" w:hAnsi="Times New Roman"/>
                <w:sz w:val="20"/>
                <w:szCs w:val="20"/>
              </w:rPr>
              <w:t>Kamsoft</w:t>
            </w:r>
            <w:proofErr w:type="spellEnd"/>
            <w:r w:rsidRPr="003423F8">
              <w:rPr>
                <w:rFonts w:ascii="Times New Roman" w:hAnsi="Times New Roman"/>
                <w:sz w:val="20"/>
                <w:szCs w:val="20"/>
              </w:rPr>
              <w:t xml:space="preserve"> );</w:t>
            </w:r>
          </w:p>
          <w:p w14:paraId="49A59849" w14:textId="77777777" w:rsidR="003423F8" w:rsidRPr="003423F8" w:rsidRDefault="003423F8" w:rsidP="003423F8">
            <w:pPr>
              <w:jc w:val="center"/>
              <w:rPr>
                <w:rFonts w:ascii="Times New Roman" w:hAnsi="Times New Roman"/>
                <w:sz w:val="20"/>
                <w:szCs w:val="20"/>
              </w:rPr>
            </w:pPr>
            <w:r w:rsidRPr="003423F8">
              <w:rPr>
                <w:rFonts w:ascii="Times New Roman" w:hAnsi="Times New Roman"/>
                <w:sz w:val="20"/>
                <w:szCs w:val="20"/>
              </w:rPr>
              <w:t xml:space="preserve">c) urządzeniami drukującymi, kopiującymi i skanującymi firm HP, OKI, </w:t>
            </w:r>
            <w:proofErr w:type="spellStart"/>
            <w:r w:rsidRPr="003423F8">
              <w:rPr>
                <w:rFonts w:ascii="Times New Roman" w:hAnsi="Times New Roman"/>
                <w:sz w:val="20"/>
                <w:szCs w:val="20"/>
              </w:rPr>
              <w:t>Brother</w:t>
            </w:r>
            <w:proofErr w:type="spellEnd"/>
            <w:r w:rsidRPr="003423F8">
              <w:rPr>
                <w:rFonts w:ascii="Times New Roman" w:hAnsi="Times New Roman"/>
                <w:sz w:val="20"/>
                <w:szCs w:val="20"/>
              </w:rPr>
              <w:t xml:space="preserve"> (oficjalnie dostępne sterowniki producentów dla oferowanego systemu).</w:t>
            </w:r>
          </w:p>
          <w:p w14:paraId="70D0020E" w14:textId="77777777" w:rsidR="003423F8" w:rsidRPr="003423F8" w:rsidRDefault="003423F8" w:rsidP="003423F8">
            <w:pPr>
              <w:jc w:val="center"/>
              <w:rPr>
                <w:rFonts w:ascii="Times New Roman" w:hAnsi="Times New Roman"/>
                <w:sz w:val="20"/>
                <w:szCs w:val="20"/>
              </w:rPr>
            </w:pPr>
            <w:r w:rsidRPr="003423F8">
              <w:rPr>
                <w:rFonts w:ascii="Times New Roman" w:hAnsi="Times New Roman"/>
                <w:sz w:val="20"/>
                <w:szCs w:val="20"/>
              </w:rPr>
              <w:t>2) Zachowa pełną funkcjonalność wymaganą przez Zamawiającego dla pracy w środowisku biurowym i medycznym.</w:t>
            </w:r>
          </w:p>
          <w:p w14:paraId="76EBD59C" w14:textId="77777777" w:rsidR="003423F8" w:rsidRPr="003423F8" w:rsidRDefault="003423F8" w:rsidP="003423F8">
            <w:pPr>
              <w:jc w:val="center"/>
              <w:rPr>
                <w:rFonts w:ascii="Times New Roman" w:hAnsi="Times New Roman"/>
                <w:sz w:val="20"/>
                <w:szCs w:val="20"/>
              </w:rPr>
            </w:pPr>
            <w:r w:rsidRPr="003423F8">
              <w:rPr>
                <w:rFonts w:ascii="Times New Roman" w:hAnsi="Times New Roman"/>
                <w:sz w:val="20"/>
                <w:szCs w:val="20"/>
              </w:rPr>
              <w:t>3. Wykazanie równoważności leży po stronie Wykonawcy i powinno zostać udokumentowane i złożone wraz z ofertą.</w:t>
            </w:r>
          </w:p>
          <w:p w14:paraId="6FE697DD" w14:textId="506EABB2" w:rsidR="004D4992" w:rsidRPr="000D2DE1" w:rsidRDefault="003423F8" w:rsidP="003423F8">
            <w:pPr>
              <w:jc w:val="center"/>
              <w:rPr>
                <w:rFonts w:ascii="Times New Roman" w:hAnsi="Times New Roman"/>
                <w:sz w:val="20"/>
                <w:szCs w:val="20"/>
              </w:rPr>
            </w:pPr>
            <w:r w:rsidRPr="003423F8">
              <w:rPr>
                <w:rFonts w:ascii="Times New Roman" w:hAnsi="Times New Roman"/>
                <w:sz w:val="20"/>
                <w:szCs w:val="20"/>
              </w:rPr>
              <w:t>4. W przypadku zaoferowania przez Wykonawcę innego systemu operacyjnego niż MS Windows, Zamawiający zastrzega prawo do przesłania dokumentów poświadczających równoważność do producenta danego systemu/oprogramowania celem ich weryfikacji.</w:t>
            </w:r>
          </w:p>
        </w:tc>
        <w:tc>
          <w:tcPr>
            <w:tcW w:w="2976" w:type="dxa"/>
          </w:tcPr>
          <w:p w14:paraId="7C5CEE18" w14:textId="77777777" w:rsidR="007C57BD" w:rsidRPr="000D2DE1" w:rsidRDefault="007C57BD" w:rsidP="007C57BD">
            <w:pPr>
              <w:suppressAutoHyphens w:val="0"/>
              <w:spacing w:after="0"/>
              <w:jc w:val="center"/>
              <w:textAlignment w:val="auto"/>
              <w:rPr>
                <w:rFonts w:ascii="Times New Roman" w:eastAsia="Arial Narrow" w:hAnsi="Times New Roman"/>
                <w:color w:val="000000" w:themeColor="text1"/>
                <w:sz w:val="20"/>
                <w:szCs w:val="20"/>
              </w:rPr>
            </w:pPr>
          </w:p>
        </w:tc>
      </w:tr>
      <w:tr w:rsidR="007C57BD" w:rsidRPr="000D2DE1" w14:paraId="5042F840" w14:textId="77777777" w:rsidTr="003732E6">
        <w:trPr>
          <w:trHeight w:val="567"/>
        </w:trPr>
        <w:tc>
          <w:tcPr>
            <w:tcW w:w="1276" w:type="dxa"/>
            <w:tcMar>
              <w:top w:w="0" w:type="dxa"/>
              <w:left w:w="108" w:type="dxa"/>
              <w:bottom w:w="0" w:type="dxa"/>
              <w:right w:w="108" w:type="dxa"/>
            </w:tcMar>
            <w:vAlign w:val="center"/>
          </w:tcPr>
          <w:p w14:paraId="3A7CB995" w14:textId="77777777" w:rsidR="007C57BD" w:rsidRPr="000D2DE1" w:rsidRDefault="007C57BD" w:rsidP="007C5CBE">
            <w:pPr>
              <w:pStyle w:val="Akapitzlist"/>
              <w:numPr>
                <w:ilvl w:val="0"/>
                <w:numId w:val="40"/>
              </w:numPr>
              <w:spacing w:after="0"/>
              <w:jc w:val="center"/>
              <w:rPr>
                <w:rFonts w:ascii="Times New Roman" w:hAnsi="Times New Roman"/>
                <w:color w:val="000000" w:themeColor="text1"/>
                <w:sz w:val="20"/>
                <w:szCs w:val="20"/>
              </w:rPr>
            </w:pPr>
          </w:p>
        </w:tc>
        <w:tc>
          <w:tcPr>
            <w:tcW w:w="2126" w:type="dxa"/>
            <w:tcMar>
              <w:top w:w="0" w:type="dxa"/>
              <w:left w:w="108" w:type="dxa"/>
              <w:bottom w:w="0" w:type="dxa"/>
              <w:right w:w="108" w:type="dxa"/>
            </w:tcMar>
          </w:tcPr>
          <w:p w14:paraId="5DE86DFB" w14:textId="2ACD3755" w:rsidR="007C57BD" w:rsidRPr="000D2DE1" w:rsidRDefault="007C57BD" w:rsidP="007C57BD">
            <w:pPr>
              <w:spacing w:before="60" w:after="60"/>
              <w:jc w:val="center"/>
              <w:rPr>
                <w:rFonts w:ascii="Times New Roman" w:hAnsi="Times New Roman"/>
                <w:b/>
                <w:color w:val="000000"/>
                <w:sz w:val="20"/>
                <w:szCs w:val="20"/>
              </w:rPr>
            </w:pPr>
            <w:proofErr w:type="spellStart"/>
            <w:r w:rsidRPr="000D2DE1">
              <w:rPr>
                <w:rFonts w:ascii="Times New Roman" w:hAnsi="Times New Roman"/>
                <w:sz w:val="20"/>
                <w:szCs w:val="20"/>
                <w:lang w:val="en-US"/>
              </w:rPr>
              <w:t>Zabezpieczenia</w:t>
            </w:r>
            <w:proofErr w:type="spellEnd"/>
          </w:p>
        </w:tc>
        <w:tc>
          <w:tcPr>
            <w:tcW w:w="3544" w:type="dxa"/>
          </w:tcPr>
          <w:p w14:paraId="38D022C1" w14:textId="172524B1" w:rsidR="007C57BD" w:rsidRPr="000D2DE1" w:rsidRDefault="003423F8" w:rsidP="007C57BD">
            <w:pPr>
              <w:jc w:val="center"/>
              <w:rPr>
                <w:rFonts w:ascii="Times New Roman" w:hAnsi="Times New Roman"/>
                <w:sz w:val="20"/>
                <w:szCs w:val="20"/>
              </w:rPr>
            </w:pPr>
            <w:r>
              <w:rPr>
                <w:rFonts w:ascii="Times New Roman" w:hAnsi="Times New Roman"/>
                <w:sz w:val="20"/>
                <w:szCs w:val="20"/>
                <w:lang w:val="en-US"/>
              </w:rPr>
              <w:t xml:space="preserve">Minimum </w:t>
            </w:r>
            <w:r w:rsidR="007C57BD" w:rsidRPr="000D2DE1">
              <w:rPr>
                <w:rFonts w:ascii="Times New Roman" w:hAnsi="Times New Roman"/>
                <w:sz w:val="20"/>
                <w:szCs w:val="20"/>
                <w:lang w:val="en-US"/>
              </w:rPr>
              <w:t>TPM 2.0, BIOS protection</w:t>
            </w:r>
          </w:p>
        </w:tc>
        <w:tc>
          <w:tcPr>
            <w:tcW w:w="2976" w:type="dxa"/>
          </w:tcPr>
          <w:p w14:paraId="23D22786" w14:textId="77777777" w:rsidR="007C57BD" w:rsidRPr="000D2DE1" w:rsidRDefault="007C57BD" w:rsidP="007C57BD">
            <w:pPr>
              <w:suppressAutoHyphens w:val="0"/>
              <w:spacing w:after="0"/>
              <w:jc w:val="center"/>
              <w:textAlignment w:val="auto"/>
              <w:rPr>
                <w:rFonts w:ascii="Times New Roman" w:eastAsia="Arial Narrow" w:hAnsi="Times New Roman"/>
                <w:color w:val="000000" w:themeColor="text1"/>
                <w:sz w:val="20"/>
                <w:szCs w:val="20"/>
              </w:rPr>
            </w:pPr>
          </w:p>
        </w:tc>
      </w:tr>
      <w:tr w:rsidR="007C57BD" w:rsidRPr="00D478CA" w14:paraId="7E4236AC" w14:textId="77777777" w:rsidTr="003732E6">
        <w:trPr>
          <w:trHeight w:val="567"/>
        </w:trPr>
        <w:tc>
          <w:tcPr>
            <w:tcW w:w="1276" w:type="dxa"/>
            <w:tcMar>
              <w:top w:w="0" w:type="dxa"/>
              <w:left w:w="108" w:type="dxa"/>
              <w:bottom w:w="0" w:type="dxa"/>
              <w:right w:w="108" w:type="dxa"/>
            </w:tcMar>
            <w:vAlign w:val="center"/>
          </w:tcPr>
          <w:p w14:paraId="343A8E69" w14:textId="77777777" w:rsidR="007C57BD" w:rsidRPr="000D2DE1" w:rsidRDefault="007C57BD" w:rsidP="007C5CBE">
            <w:pPr>
              <w:pStyle w:val="Akapitzlist"/>
              <w:numPr>
                <w:ilvl w:val="0"/>
                <w:numId w:val="40"/>
              </w:numPr>
              <w:spacing w:after="0"/>
              <w:jc w:val="center"/>
              <w:rPr>
                <w:rFonts w:ascii="Times New Roman" w:hAnsi="Times New Roman"/>
                <w:color w:val="000000" w:themeColor="text1"/>
                <w:sz w:val="20"/>
                <w:szCs w:val="20"/>
              </w:rPr>
            </w:pPr>
          </w:p>
        </w:tc>
        <w:tc>
          <w:tcPr>
            <w:tcW w:w="2126" w:type="dxa"/>
            <w:tcMar>
              <w:top w:w="0" w:type="dxa"/>
              <w:left w:w="108" w:type="dxa"/>
              <w:bottom w:w="0" w:type="dxa"/>
              <w:right w:w="108" w:type="dxa"/>
            </w:tcMar>
          </w:tcPr>
          <w:p w14:paraId="45761FD8" w14:textId="65B80E69" w:rsidR="007C57BD" w:rsidRPr="000D2DE1" w:rsidRDefault="007C57BD" w:rsidP="007C57BD">
            <w:pPr>
              <w:spacing w:before="60" w:after="60"/>
              <w:jc w:val="center"/>
              <w:rPr>
                <w:rFonts w:ascii="Times New Roman" w:hAnsi="Times New Roman"/>
                <w:b/>
                <w:color w:val="000000"/>
                <w:sz w:val="20"/>
                <w:szCs w:val="20"/>
              </w:rPr>
            </w:pPr>
            <w:r w:rsidRPr="000D2DE1">
              <w:rPr>
                <w:rFonts w:ascii="Times New Roman" w:hAnsi="Times New Roman"/>
                <w:sz w:val="20"/>
                <w:szCs w:val="20"/>
                <w:lang w:val="en-US"/>
              </w:rPr>
              <w:t>Porty</w:t>
            </w:r>
          </w:p>
        </w:tc>
        <w:tc>
          <w:tcPr>
            <w:tcW w:w="3544" w:type="dxa"/>
          </w:tcPr>
          <w:p w14:paraId="5FB0892B" w14:textId="1E65B273" w:rsidR="007C57BD" w:rsidRPr="000D2DE1" w:rsidRDefault="003423F8" w:rsidP="007C57BD">
            <w:pPr>
              <w:spacing w:before="60" w:after="60"/>
              <w:jc w:val="center"/>
              <w:rPr>
                <w:rFonts w:ascii="Times New Roman" w:hAnsi="Times New Roman"/>
                <w:sz w:val="20"/>
                <w:szCs w:val="20"/>
                <w:lang w:val="en-US"/>
              </w:rPr>
            </w:pPr>
            <w:r>
              <w:rPr>
                <w:rFonts w:ascii="Times New Roman" w:hAnsi="Times New Roman"/>
                <w:sz w:val="20"/>
                <w:szCs w:val="20"/>
                <w:lang w:val="en-US"/>
              </w:rPr>
              <w:t>Minimum:</w:t>
            </w:r>
            <w:r>
              <w:rPr>
                <w:rFonts w:ascii="Times New Roman" w:hAnsi="Times New Roman"/>
                <w:sz w:val="20"/>
                <w:szCs w:val="20"/>
                <w:lang w:val="en-US"/>
              </w:rPr>
              <w:br/>
            </w:r>
            <w:proofErr w:type="spellStart"/>
            <w:r w:rsidR="007C57BD" w:rsidRPr="000D2DE1">
              <w:rPr>
                <w:rFonts w:ascii="Times New Roman" w:hAnsi="Times New Roman"/>
                <w:sz w:val="20"/>
                <w:szCs w:val="20"/>
                <w:lang w:val="en-US"/>
              </w:rPr>
              <w:t>Przód</w:t>
            </w:r>
            <w:proofErr w:type="spellEnd"/>
            <w:r w:rsidR="007C57BD" w:rsidRPr="000D2DE1">
              <w:rPr>
                <w:rFonts w:ascii="Times New Roman" w:hAnsi="Times New Roman"/>
                <w:sz w:val="20"/>
                <w:szCs w:val="20"/>
                <w:lang w:val="en-US"/>
              </w:rPr>
              <w:t xml:space="preserve">: 1x USB-C 10 Gb/s, 3x USB-A 10 Gb/s, combo audio; </w:t>
            </w:r>
            <w:ins w:id="27" w:author="km" w:date="2026-02-24T23:51:00Z" w16du:dateUtc="2026-02-24T22:51:00Z">
              <w:r>
                <w:rPr>
                  <w:rFonts w:ascii="Times New Roman" w:hAnsi="Times New Roman"/>
                  <w:sz w:val="20"/>
                  <w:szCs w:val="20"/>
                  <w:lang w:val="en-US"/>
                </w:rPr>
                <w:br/>
              </w:r>
            </w:ins>
            <w:proofErr w:type="spellStart"/>
            <w:r w:rsidR="007C57BD" w:rsidRPr="000D2DE1">
              <w:rPr>
                <w:rFonts w:ascii="Times New Roman" w:hAnsi="Times New Roman"/>
                <w:sz w:val="20"/>
                <w:szCs w:val="20"/>
                <w:lang w:val="en-US"/>
              </w:rPr>
              <w:t>Tył</w:t>
            </w:r>
            <w:proofErr w:type="spellEnd"/>
            <w:r w:rsidR="007C57BD" w:rsidRPr="000D2DE1">
              <w:rPr>
                <w:rFonts w:ascii="Times New Roman" w:hAnsi="Times New Roman"/>
                <w:sz w:val="20"/>
                <w:szCs w:val="20"/>
                <w:lang w:val="en-US"/>
              </w:rPr>
              <w:t>:  4x USB, LAN, HDMI, DisplayPort, Audio</w:t>
            </w:r>
          </w:p>
        </w:tc>
        <w:tc>
          <w:tcPr>
            <w:tcW w:w="2976" w:type="dxa"/>
          </w:tcPr>
          <w:p w14:paraId="128B1F73" w14:textId="77777777" w:rsidR="007C57BD" w:rsidRPr="000D2DE1" w:rsidRDefault="007C57BD" w:rsidP="007C57BD">
            <w:pPr>
              <w:suppressAutoHyphens w:val="0"/>
              <w:spacing w:after="0"/>
              <w:jc w:val="center"/>
              <w:textAlignment w:val="auto"/>
              <w:rPr>
                <w:rFonts w:ascii="Times New Roman" w:eastAsia="Arial Narrow" w:hAnsi="Times New Roman"/>
                <w:color w:val="000000" w:themeColor="text1"/>
                <w:sz w:val="20"/>
                <w:szCs w:val="20"/>
                <w:lang w:val="en-US"/>
              </w:rPr>
            </w:pPr>
          </w:p>
        </w:tc>
      </w:tr>
      <w:tr w:rsidR="003E5AF7" w:rsidRPr="000D2DE1" w14:paraId="6A213D26" w14:textId="77777777" w:rsidTr="003732E6">
        <w:trPr>
          <w:trHeight w:val="567"/>
        </w:trPr>
        <w:tc>
          <w:tcPr>
            <w:tcW w:w="1276" w:type="dxa"/>
            <w:tcMar>
              <w:top w:w="0" w:type="dxa"/>
              <w:left w:w="108" w:type="dxa"/>
              <w:bottom w:w="0" w:type="dxa"/>
              <w:right w:w="108" w:type="dxa"/>
            </w:tcMar>
            <w:vAlign w:val="center"/>
          </w:tcPr>
          <w:p w14:paraId="103CE114" w14:textId="77777777" w:rsidR="003E5AF7" w:rsidRPr="000D2DE1" w:rsidRDefault="003E5AF7" w:rsidP="007C5CBE">
            <w:pPr>
              <w:pStyle w:val="Akapitzlist"/>
              <w:numPr>
                <w:ilvl w:val="0"/>
                <w:numId w:val="40"/>
              </w:numPr>
              <w:spacing w:after="0"/>
              <w:jc w:val="center"/>
              <w:rPr>
                <w:rFonts w:ascii="Times New Roman" w:hAnsi="Times New Roman"/>
                <w:color w:val="000000" w:themeColor="text1"/>
                <w:sz w:val="20"/>
                <w:szCs w:val="20"/>
                <w:lang w:val="en-US"/>
              </w:rPr>
            </w:pPr>
          </w:p>
        </w:tc>
        <w:tc>
          <w:tcPr>
            <w:tcW w:w="2126" w:type="dxa"/>
            <w:tcMar>
              <w:top w:w="0" w:type="dxa"/>
              <w:left w:w="108" w:type="dxa"/>
              <w:bottom w:w="0" w:type="dxa"/>
              <w:right w:w="108" w:type="dxa"/>
            </w:tcMar>
          </w:tcPr>
          <w:p w14:paraId="0A9370CB" w14:textId="7AA91C5F" w:rsidR="003E5AF7" w:rsidRPr="000D2DE1" w:rsidRDefault="00696263" w:rsidP="007C57BD">
            <w:pPr>
              <w:spacing w:before="60" w:after="60"/>
              <w:jc w:val="center"/>
              <w:rPr>
                <w:rFonts w:ascii="Times New Roman" w:hAnsi="Times New Roman"/>
                <w:sz w:val="20"/>
                <w:szCs w:val="20"/>
                <w:lang w:val="en-US"/>
              </w:rPr>
            </w:pPr>
            <w:r w:rsidRPr="000D2DE1">
              <w:rPr>
                <w:rFonts w:ascii="Times New Roman" w:hAnsi="Times New Roman"/>
                <w:sz w:val="20"/>
                <w:szCs w:val="20"/>
              </w:rPr>
              <w:t>Interfejs sieciowy</w:t>
            </w:r>
          </w:p>
        </w:tc>
        <w:tc>
          <w:tcPr>
            <w:tcW w:w="3544" w:type="dxa"/>
          </w:tcPr>
          <w:p w14:paraId="16DB05D2" w14:textId="4F4E0E9B" w:rsidR="003E5AF7" w:rsidRPr="000D2DE1" w:rsidRDefault="003423F8" w:rsidP="003E5AF7">
            <w:pPr>
              <w:spacing w:before="60" w:after="60"/>
              <w:jc w:val="center"/>
              <w:rPr>
                <w:rFonts w:ascii="Times New Roman" w:hAnsi="Times New Roman"/>
                <w:sz w:val="20"/>
                <w:szCs w:val="20"/>
                <w:lang w:val="en-US"/>
              </w:rPr>
            </w:pPr>
            <w:r>
              <w:rPr>
                <w:rFonts w:ascii="Times New Roman" w:hAnsi="Times New Roman"/>
                <w:sz w:val="20"/>
                <w:szCs w:val="20"/>
                <w:lang w:val="en-US"/>
              </w:rPr>
              <w:t>Minimum:</w:t>
            </w:r>
            <w:r>
              <w:rPr>
                <w:rFonts w:ascii="Times New Roman" w:hAnsi="Times New Roman"/>
                <w:sz w:val="20"/>
                <w:szCs w:val="20"/>
                <w:lang w:val="en-US"/>
              </w:rPr>
              <w:br/>
            </w:r>
            <w:r w:rsidR="003E5AF7" w:rsidRPr="000D2DE1">
              <w:rPr>
                <w:rFonts w:ascii="Times New Roman" w:hAnsi="Times New Roman"/>
                <w:sz w:val="20"/>
                <w:szCs w:val="20"/>
                <w:lang w:val="en-US"/>
              </w:rPr>
              <w:t>1 x 10/100/1000 Mbit/s</w:t>
            </w:r>
          </w:p>
          <w:p w14:paraId="6B7AFA84" w14:textId="77777777" w:rsidR="003E5AF7" w:rsidRPr="000D2DE1" w:rsidRDefault="003E5AF7" w:rsidP="003E5AF7">
            <w:pPr>
              <w:spacing w:before="60" w:after="60"/>
              <w:jc w:val="center"/>
              <w:rPr>
                <w:rFonts w:ascii="Times New Roman" w:hAnsi="Times New Roman"/>
                <w:sz w:val="20"/>
                <w:szCs w:val="20"/>
                <w:lang w:val="en-US"/>
              </w:rPr>
            </w:pPr>
            <w:r w:rsidRPr="000D2DE1">
              <w:rPr>
                <w:rFonts w:ascii="Times New Roman" w:hAnsi="Times New Roman"/>
                <w:sz w:val="20"/>
                <w:szCs w:val="20"/>
                <w:lang w:val="en-US"/>
              </w:rPr>
              <w:t>Wi-Fi 802.11a/b/g/n/ax</w:t>
            </w:r>
          </w:p>
          <w:p w14:paraId="555ADBE2" w14:textId="67E980C1" w:rsidR="003E5AF7" w:rsidRPr="000D2DE1" w:rsidRDefault="003E5AF7" w:rsidP="003E5AF7">
            <w:pPr>
              <w:spacing w:before="60" w:after="60"/>
              <w:jc w:val="center"/>
              <w:rPr>
                <w:rFonts w:ascii="Times New Roman" w:hAnsi="Times New Roman"/>
                <w:sz w:val="20"/>
                <w:szCs w:val="20"/>
                <w:lang w:val="en-US"/>
              </w:rPr>
            </w:pPr>
            <w:r w:rsidRPr="000D2DE1">
              <w:rPr>
                <w:rFonts w:ascii="Times New Roman" w:hAnsi="Times New Roman"/>
                <w:sz w:val="20"/>
                <w:szCs w:val="20"/>
                <w:lang w:val="en-US"/>
              </w:rPr>
              <w:t>Bluetooth</w:t>
            </w:r>
          </w:p>
        </w:tc>
        <w:tc>
          <w:tcPr>
            <w:tcW w:w="2976" w:type="dxa"/>
          </w:tcPr>
          <w:p w14:paraId="19B25987" w14:textId="77777777" w:rsidR="003E5AF7" w:rsidRPr="000D2DE1" w:rsidRDefault="003E5AF7" w:rsidP="007C57BD">
            <w:pPr>
              <w:suppressAutoHyphens w:val="0"/>
              <w:spacing w:after="0"/>
              <w:jc w:val="center"/>
              <w:textAlignment w:val="auto"/>
              <w:rPr>
                <w:rFonts w:ascii="Times New Roman" w:eastAsia="Arial Narrow" w:hAnsi="Times New Roman"/>
                <w:color w:val="000000" w:themeColor="text1"/>
                <w:sz w:val="20"/>
                <w:szCs w:val="20"/>
                <w:lang w:val="en-US"/>
              </w:rPr>
            </w:pPr>
          </w:p>
        </w:tc>
      </w:tr>
      <w:tr w:rsidR="007C57BD" w:rsidRPr="000D2DE1" w14:paraId="3997F2DD" w14:textId="77777777" w:rsidTr="003732E6">
        <w:trPr>
          <w:trHeight w:val="567"/>
        </w:trPr>
        <w:tc>
          <w:tcPr>
            <w:tcW w:w="1276" w:type="dxa"/>
            <w:tcMar>
              <w:top w:w="0" w:type="dxa"/>
              <w:left w:w="108" w:type="dxa"/>
              <w:bottom w:w="0" w:type="dxa"/>
              <w:right w:w="108" w:type="dxa"/>
            </w:tcMar>
            <w:vAlign w:val="center"/>
          </w:tcPr>
          <w:p w14:paraId="4D3851A8" w14:textId="77777777" w:rsidR="007C57BD" w:rsidRPr="000D2DE1" w:rsidRDefault="007C57BD" w:rsidP="007C5CBE">
            <w:pPr>
              <w:pStyle w:val="Akapitzlist"/>
              <w:numPr>
                <w:ilvl w:val="0"/>
                <w:numId w:val="40"/>
              </w:numPr>
              <w:spacing w:after="0"/>
              <w:jc w:val="center"/>
              <w:rPr>
                <w:rFonts w:ascii="Times New Roman" w:hAnsi="Times New Roman"/>
                <w:color w:val="000000" w:themeColor="text1"/>
                <w:sz w:val="20"/>
                <w:szCs w:val="20"/>
                <w:lang w:val="en-US"/>
              </w:rPr>
            </w:pPr>
          </w:p>
        </w:tc>
        <w:tc>
          <w:tcPr>
            <w:tcW w:w="2126" w:type="dxa"/>
            <w:tcMar>
              <w:top w:w="0" w:type="dxa"/>
              <w:left w:w="108" w:type="dxa"/>
              <w:bottom w:w="0" w:type="dxa"/>
              <w:right w:w="108" w:type="dxa"/>
            </w:tcMar>
          </w:tcPr>
          <w:p w14:paraId="04A16689" w14:textId="66E7590F" w:rsidR="007C57BD" w:rsidRPr="000D2DE1" w:rsidRDefault="007C57BD" w:rsidP="007C57BD">
            <w:pPr>
              <w:spacing w:before="60" w:after="60"/>
              <w:jc w:val="center"/>
              <w:rPr>
                <w:rFonts w:ascii="Times New Roman" w:hAnsi="Times New Roman"/>
                <w:color w:val="000000"/>
                <w:sz w:val="20"/>
                <w:szCs w:val="20"/>
              </w:rPr>
            </w:pPr>
            <w:proofErr w:type="spellStart"/>
            <w:r w:rsidRPr="000D2DE1">
              <w:rPr>
                <w:rFonts w:ascii="Times New Roman" w:hAnsi="Times New Roman"/>
                <w:sz w:val="20"/>
                <w:szCs w:val="20"/>
                <w:lang w:val="en-US"/>
              </w:rPr>
              <w:t>Gniazda</w:t>
            </w:r>
            <w:proofErr w:type="spellEnd"/>
          </w:p>
        </w:tc>
        <w:tc>
          <w:tcPr>
            <w:tcW w:w="3544" w:type="dxa"/>
          </w:tcPr>
          <w:p w14:paraId="3EE75AB4" w14:textId="4A24D8C3" w:rsidR="007C57BD" w:rsidRPr="000D2DE1" w:rsidRDefault="003423F8" w:rsidP="007C57BD">
            <w:pPr>
              <w:spacing w:before="60" w:after="60"/>
              <w:jc w:val="center"/>
              <w:rPr>
                <w:rFonts w:ascii="Times New Roman" w:hAnsi="Times New Roman"/>
                <w:color w:val="000000"/>
                <w:sz w:val="20"/>
                <w:szCs w:val="20"/>
              </w:rPr>
            </w:pPr>
            <w:r>
              <w:rPr>
                <w:rFonts w:ascii="Times New Roman" w:hAnsi="Times New Roman"/>
                <w:sz w:val="20"/>
                <w:szCs w:val="20"/>
              </w:rPr>
              <w:t>Minimum:</w:t>
            </w:r>
            <w:r>
              <w:rPr>
                <w:rFonts w:ascii="Times New Roman" w:hAnsi="Times New Roman"/>
                <w:sz w:val="20"/>
                <w:szCs w:val="20"/>
              </w:rPr>
              <w:br/>
            </w:r>
            <w:r w:rsidR="007C57BD" w:rsidRPr="000D2DE1">
              <w:rPr>
                <w:rFonts w:ascii="Times New Roman" w:hAnsi="Times New Roman"/>
                <w:sz w:val="20"/>
                <w:szCs w:val="20"/>
              </w:rPr>
              <w:t xml:space="preserve">1x </w:t>
            </w:r>
            <w:proofErr w:type="spellStart"/>
            <w:r w:rsidR="007C57BD" w:rsidRPr="000D2DE1">
              <w:rPr>
                <w:rFonts w:ascii="Times New Roman" w:hAnsi="Times New Roman"/>
                <w:sz w:val="20"/>
                <w:szCs w:val="20"/>
              </w:rPr>
              <w:t>PCIe</w:t>
            </w:r>
            <w:proofErr w:type="spellEnd"/>
            <w:r w:rsidR="007C57BD" w:rsidRPr="000D2DE1">
              <w:rPr>
                <w:rFonts w:ascii="Times New Roman" w:hAnsi="Times New Roman"/>
                <w:sz w:val="20"/>
                <w:szCs w:val="20"/>
              </w:rPr>
              <w:t xml:space="preserve"> 3.0 x1, 1x </w:t>
            </w:r>
            <w:proofErr w:type="spellStart"/>
            <w:r w:rsidR="007C57BD" w:rsidRPr="000D2DE1">
              <w:rPr>
                <w:rFonts w:ascii="Times New Roman" w:hAnsi="Times New Roman"/>
                <w:sz w:val="20"/>
                <w:szCs w:val="20"/>
              </w:rPr>
              <w:t>PCIe</w:t>
            </w:r>
            <w:proofErr w:type="spellEnd"/>
            <w:r w:rsidR="007C57BD" w:rsidRPr="000D2DE1">
              <w:rPr>
                <w:rFonts w:ascii="Times New Roman" w:hAnsi="Times New Roman"/>
                <w:sz w:val="20"/>
                <w:szCs w:val="20"/>
              </w:rPr>
              <w:t xml:space="preserve"> 4.0 x16, 1x M.2 2230, 1x M.2 2280</w:t>
            </w:r>
          </w:p>
        </w:tc>
        <w:tc>
          <w:tcPr>
            <w:tcW w:w="2976" w:type="dxa"/>
          </w:tcPr>
          <w:p w14:paraId="4C8F896D" w14:textId="77777777" w:rsidR="007C57BD" w:rsidRPr="000D2DE1" w:rsidRDefault="007C57BD" w:rsidP="007C57BD">
            <w:pPr>
              <w:suppressAutoHyphens w:val="0"/>
              <w:spacing w:after="0"/>
              <w:jc w:val="center"/>
              <w:textAlignment w:val="auto"/>
              <w:rPr>
                <w:rFonts w:ascii="Times New Roman" w:eastAsia="Arial Narrow" w:hAnsi="Times New Roman"/>
                <w:color w:val="000000" w:themeColor="text1"/>
                <w:sz w:val="20"/>
                <w:szCs w:val="20"/>
              </w:rPr>
            </w:pPr>
          </w:p>
        </w:tc>
      </w:tr>
      <w:tr w:rsidR="007C57BD" w:rsidRPr="000D2DE1" w14:paraId="6A4803A8" w14:textId="77777777" w:rsidTr="003732E6">
        <w:trPr>
          <w:trHeight w:val="567"/>
        </w:trPr>
        <w:tc>
          <w:tcPr>
            <w:tcW w:w="1276" w:type="dxa"/>
            <w:tcMar>
              <w:top w:w="0" w:type="dxa"/>
              <w:left w:w="108" w:type="dxa"/>
              <w:bottom w:w="0" w:type="dxa"/>
              <w:right w:w="108" w:type="dxa"/>
            </w:tcMar>
            <w:vAlign w:val="center"/>
          </w:tcPr>
          <w:p w14:paraId="154CE114" w14:textId="77777777" w:rsidR="007C57BD" w:rsidRPr="000D2DE1" w:rsidRDefault="007C57BD" w:rsidP="007C5CBE">
            <w:pPr>
              <w:pStyle w:val="Akapitzlist"/>
              <w:numPr>
                <w:ilvl w:val="0"/>
                <w:numId w:val="40"/>
              </w:numPr>
              <w:spacing w:after="0"/>
              <w:jc w:val="center"/>
              <w:rPr>
                <w:rFonts w:ascii="Times New Roman" w:hAnsi="Times New Roman"/>
                <w:color w:val="000000" w:themeColor="text1"/>
                <w:sz w:val="20"/>
                <w:szCs w:val="20"/>
              </w:rPr>
            </w:pPr>
          </w:p>
        </w:tc>
        <w:tc>
          <w:tcPr>
            <w:tcW w:w="2126" w:type="dxa"/>
            <w:tcMar>
              <w:top w:w="0" w:type="dxa"/>
              <w:left w:w="108" w:type="dxa"/>
              <w:bottom w:w="0" w:type="dxa"/>
              <w:right w:w="108" w:type="dxa"/>
            </w:tcMar>
          </w:tcPr>
          <w:p w14:paraId="4163791C" w14:textId="2F1C421B" w:rsidR="007C57BD" w:rsidRPr="000D2DE1" w:rsidRDefault="007C57BD" w:rsidP="007C57BD">
            <w:pPr>
              <w:spacing w:before="60" w:after="60"/>
              <w:jc w:val="center"/>
              <w:rPr>
                <w:rFonts w:ascii="Times New Roman" w:hAnsi="Times New Roman"/>
                <w:bCs/>
                <w:sz w:val="20"/>
                <w:szCs w:val="20"/>
              </w:rPr>
            </w:pPr>
            <w:proofErr w:type="spellStart"/>
            <w:r w:rsidRPr="000D2DE1">
              <w:rPr>
                <w:rFonts w:ascii="Times New Roman" w:hAnsi="Times New Roman"/>
                <w:sz w:val="20"/>
                <w:szCs w:val="20"/>
                <w:lang w:val="en-US"/>
              </w:rPr>
              <w:t>Zasilacz</w:t>
            </w:r>
            <w:proofErr w:type="spellEnd"/>
          </w:p>
        </w:tc>
        <w:tc>
          <w:tcPr>
            <w:tcW w:w="3544" w:type="dxa"/>
          </w:tcPr>
          <w:p w14:paraId="2029ED88" w14:textId="7BD130A2" w:rsidR="007C57BD" w:rsidRPr="000D2DE1" w:rsidRDefault="007C57BD" w:rsidP="007C57BD">
            <w:pPr>
              <w:spacing w:before="60" w:after="60"/>
              <w:jc w:val="center"/>
              <w:rPr>
                <w:rFonts w:ascii="Times New Roman" w:hAnsi="Times New Roman"/>
                <w:color w:val="000000"/>
                <w:sz w:val="20"/>
                <w:szCs w:val="20"/>
              </w:rPr>
            </w:pPr>
            <w:proofErr w:type="spellStart"/>
            <w:r w:rsidRPr="000D2DE1">
              <w:rPr>
                <w:rFonts w:ascii="Times New Roman" w:hAnsi="Times New Roman"/>
                <w:sz w:val="20"/>
                <w:szCs w:val="20"/>
                <w:lang w:val="en-US"/>
              </w:rPr>
              <w:t>Sprawność</w:t>
            </w:r>
            <w:proofErr w:type="spellEnd"/>
            <w:r w:rsidR="003423F8">
              <w:rPr>
                <w:rFonts w:ascii="Times New Roman" w:hAnsi="Times New Roman"/>
                <w:sz w:val="20"/>
                <w:szCs w:val="20"/>
                <w:lang w:val="en-US"/>
              </w:rPr>
              <w:t xml:space="preserve"> min.</w:t>
            </w:r>
            <w:r w:rsidRPr="000D2DE1">
              <w:rPr>
                <w:rFonts w:ascii="Times New Roman" w:hAnsi="Times New Roman"/>
                <w:sz w:val="20"/>
                <w:szCs w:val="20"/>
                <w:lang w:val="en-US"/>
              </w:rPr>
              <w:t xml:space="preserve"> 92%, </w:t>
            </w:r>
            <w:proofErr w:type="spellStart"/>
            <w:r w:rsidRPr="000D2DE1">
              <w:rPr>
                <w:rFonts w:ascii="Times New Roman" w:hAnsi="Times New Roman"/>
                <w:sz w:val="20"/>
                <w:szCs w:val="20"/>
                <w:lang w:val="en-US"/>
              </w:rPr>
              <w:t>aktywna</w:t>
            </w:r>
            <w:proofErr w:type="spellEnd"/>
            <w:r w:rsidRPr="000D2DE1">
              <w:rPr>
                <w:rFonts w:ascii="Times New Roman" w:hAnsi="Times New Roman"/>
                <w:sz w:val="20"/>
                <w:szCs w:val="20"/>
                <w:lang w:val="en-US"/>
              </w:rPr>
              <w:t xml:space="preserve"> PFC</w:t>
            </w:r>
          </w:p>
        </w:tc>
        <w:tc>
          <w:tcPr>
            <w:tcW w:w="2976" w:type="dxa"/>
          </w:tcPr>
          <w:p w14:paraId="038A4364" w14:textId="77777777" w:rsidR="007C57BD" w:rsidRPr="000D2DE1" w:rsidRDefault="007C57BD" w:rsidP="007C57BD">
            <w:pPr>
              <w:suppressAutoHyphens w:val="0"/>
              <w:spacing w:after="0"/>
              <w:jc w:val="center"/>
              <w:textAlignment w:val="auto"/>
              <w:rPr>
                <w:rFonts w:ascii="Times New Roman" w:eastAsia="Arial Narrow" w:hAnsi="Times New Roman"/>
                <w:color w:val="000000" w:themeColor="text1"/>
                <w:sz w:val="20"/>
                <w:szCs w:val="20"/>
              </w:rPr>
            </w:pPr>
          </w:p>
        </w:tc>
      </w:tr>
      <w:tr w:rsidR="007C57BD" w:rsidRPr="000D2DE1" w14:paraId="344C4F63" w14:textId="77777777" w:rsidTr="003732E6">
        <w:trPr>
          <w:trHeight w:val="567"/>
        </w:trPr>
        <w:tc>
          <w:tcPr>
            <w:tcW w:w="1276" w:type="dxa"/>
            <w:tcMar>
              <w:top w:w="0" w:type="dxa"/>
              <w:left w:w="108" w:type="dxa"/>
              <w:bottom w:w="0" w:type="dxa"/>
              <w:right w:w="108" w:type="dxa"/>
            </w:tcMar>
            <w:vAlign w:val="center"/>
          </w:tcPr>
          <w:p w14:paraId="67C123F0" w14:textId="77777777" w:rsidR="007C57BD" w:rsidRPr="000D2DE1" w:rsidRDefault="007C57BD" w:rsidP="007C5CBE">
            <w:pPr>
              <w:pStyle w:val="Akapitzlist"/>
              <w:numPr>
                <w:ilvl w:val="0"/>
                <w:numId w:val="40"/>
              </w:numPr>
              <w:spacing w:after="0"/>
              <w:jc w:val="center"/>
              <w:rPr>
                <w:rFonts w:ascii="Times New Roman" w:hAnsi="Times New Roman"/>
                <w:color w:val="000000" w:themeColor="text1"/>
                <w:sz w:val="20"/>
                <w:szCs w:val="20"/>
              </w:rPr>
            </w:pPr>
          </w:p>
        </w:tc>
        <w:tc>
          <w:tcPr>
            <w:tcW w:w="2126" w:type="dxa"/>
            <w:tcMar>
              <w:top w:w="0" w:type="dxa"/>
              <w:left w:w="108" w:type="dxa"/>
              <w:bottom w:w="0" w:type="dxa"/>
              <w:right w:w="108" w:type="dxa"/>
            </w:tcMar>
          </w:tcPr>
          <w:p w14:paraId="778C9B35" w14:textId="067C1FA8" w:rsidR="007C57BD" w:rsidRPr="000D2DE1" w:rsidRDefault="007C57BD" w:rsidP="007C57BD">
            <w:pPr>
              <w:spacing w:before="60" w:after="60"/>
              <w:jc w:val="center"/>
              <w:rPr>
                <w:rFonts w:ascii="Times New Roman" w:hAnsi="Times New Roman"/>
                <w:color w:val="000000"/>
                <w:sz w:val="20"/>
                <w:szCs w:val="20"/>
              </w:rPr>
            </w:pPr>
            <w:proofErr w:type="spellStart"/>
            <w:r w:rsidRPr="000D2DE1">
              <w:rPr>
                <w:rFonts w:ascii="Times New Roman" w:hAnsi="Times New Roman"/>
                <w:sz w:val="20"/>
                <w:szCs w:val="20"/>
                <w:lang w:val="en-US"/>
              </w:rPr>
              <w:t>Klawiatura</w:t>
            </w:r>
            <w:proofErr w:type="spellEnd"/>
            <w:r w:rsidRPr="000D2DE1">
              <w:rPr>
                <w:rFonts w:ascii="Times New Roman" w:hAnsi="Times New Roman"/>
                <w:sz w:val="20"/>
                <w:szCs w:val="20"/>
                <w:lang w:val="en-US"/>
              </w:rPr>
              <w:t xml:space="preserve"> i </w:t>
            </w:r>
            <w:proofErr w:type="spellStart"/>
            <w:r w:rsidRPr="000D2DE1">
              <w:rPr>
                <w:rFonts w:ascii="Times New Roman" w:hAnsi="Times New Roman"/>
                <w:sz w:val="20"/>
                <w:szCs w:val="20"/>
                <w:lang w:val="en-US"/>
              </w:rPr>
              <w:t>mysz</w:t>
            </w:r>
            <w:proofErr w:type="spellEnd"/>
          </w:p>
        </w:tc>
        <w:tc>
          <w:tcPr>
            <w:tcW w:w="3544" w:type="dxa"/>
          </w:tcPr>
          <w:p w14:paraId="682B251B" w14:textId="75EE321F" w:rsidR="007C57BD" w:rsidRPr="000D2DE1" w:rsidRDefault="007C57BD" w:rsidP="007C57BD">
            <w:pPr>
              <w:spacing w:before="60" w:after="60"/>
              <w:jc w:val="center"/>
              <w:rPr>
                <w:rFonts w:ascii="Times New Roman" w:hAnsi="Times New Roman"/>
                <w:color w:val="000000"/>
                <w:sz w:val="20"/>
                <w:szCs w:val="20"/>
              </w:rPr>
            </w:pPr>
            <w:r w:rsidRPr="000D2DE1">
              <w:rPr>
                <w:rFonts w:ascii="Times New Roman" w:hAnsi="Times New Roman"/>
                <w:sz w:val="20"/>
                <w:szCs w:val="20"/>
              </w:rPr>
              <w:t>Klawiatura przewodowa, czarna, standardowa</w:t>
            </w:r>
            <w:r w:rsidR="00F52344">
              <w:rPr>
                <w:rFonts w:ascii="Times New Roman" w:hAnsi="Times New Roman"/>
                <w:sz w:val="20"/>
                <w:szCs w:val="20"/>
              </w:rPr>
              <w:t>, w układzie QWERTY (US lub PL)</w:t>
            </w:r>
            <w:r w:rsidRPr="000D2DE1">
              <w:rPr>
                <w:rFonts w:ascii="Times New Roman" w:hAnsi="Times New Roman"/>
                <w:sz w:val="20"/>
                <w:szCs w:val="20"/>
              </w:rPr>
              <w:t>; Mysz przewodowa optyczna</w:t>
            </w:r>
          </w:p>
        </w:tc>
        <w:tc>
          <w:tcPr>
            <w:tcW w:w="2976" w:type="dxa"/>
          </w:tcPr>
          <w:p w14:paraId="5A3B6987" w14:textId="77777777" w:rsidR="007C57BD" w:rsidRPr="000D2DE1" w:rsidRDefault="007C57BD" w:rsidP="007C57BD">
            <w:pPr>
              <w:suppressAutoHyphens w:val="0"/>
              <w:spacing w:after="0"/>
              <w:jc w:val="center"/>
              <w:textAlignment w:val="auto"/>
              <w:rPr>
                <w:rFonts w:ascii="Times New Roman" w:eastAsia="Arial Narrow" w:hAnsi="Times New Roman"/>
                <w:color w:val="000000" w:themeColor="text1"/>
                <w:sz w:val="20"/>
                <w:szCs w:val="20"/>
              </w:rPr>
            </w:pPr>
          </w:p>
        </w:tc>
      </w:tr>
      <w:tr w:rsidR="007C57BD" w:rsidRPr="000D2DE1" w14:paraId="26B08562" w14:textId="77777777" w:rsidTr="003732E6">
        <w:trPr>
          <w:trHeight w:val="567"/>
        </w:trPr>
        <w:tc>
          <w:tcPr>
            <w:tcW w:w="1276" w:type="dxa"/>
            <w:tcMar>
              <w:top w:w="0" w:type="dxa"/>
              <w:left w:w="108" w:type="dxa"/>
              <w:bottom w:w="0" w:type="dxa"/>
              <w:right w:w="108" w:type="dxa"/>
            </w:tcMar>
            <w:vAlign w:val="center"/>
          </w:tcPr>
          <w:p w14:paraId="6E8E5FA8" w14:textId="77777777" w:rsidR="007C57BD" w:rsidRPr="000D2DE1" w:rsidRDefault="007C57BD" w:rsidP="007C5CBE">
            <w:pPr>
              <w:pStyle w:val="Akapitzlist"/>
              <w:numPr>
                <w:ilvl w:val="0"/>
                <w:numId w:val="40"/>
              </w:numPr>
              <w:spacing w:after="0"/>
              <w:jc w:val="center"/>
              <w:rPr>
                <w:rFonts w:ascii="Times New Roman" w:hAnsi="Times New Roman"/>
                <w:color w:val="000000" w:themeColor="text1"/>
                <w:sz w:val="20"/>
                <w:szCs w:val="20"/>
              </w:rPr>
            </w:pPr>
          </w:p>
        </w:tc>
        <w:tc>
          <w:tcPr>
            <w:tcW w:w="2126" w:type="dxa"/>
            <w:tcMar>
              <w:top w:w="0" w:type="dxa"/>
              <w:left w:w="108" w:type="dxa"/>
              <w:bottom w:w="0" w:type="dxa"/>
              <w:right w:w="108" w:type="dxa"/>
            </w:tcMar>
          </w:tcPr>
          <w:p w14:paraId="66F88FF0" w14:textId="74FDE6ED" w:rsidR="007C57BD" w:rsidRPr="000D2DE1" w:rsidRDefault="007C57BD" w:rsidP="007C57BD">
            <w:pPr>
              <w:spacing w:before="60" w:after="60"/>
              <w:jc w:val="center"/>
              <w:rPr>
                <w:rFonts w:ascii="Times New Roman" w:hAnsi="Times New Roman"/>
                <w:bCs/>
                <w:sz w:val="20"/>
                <w:szCs w:val="20"/>
              </w:rPr>
            </w:pPr>
            <w:proofErr w:type="spellStart"/>
            <w:r w:rsidRPr="000D2DE1">
              <w:rPr>
                <w:rFonts w:ascii="Times New Roman" w:hAnsi="Times New Roman"/>
                <w:sz w:val="20"/>
                <w:szCs w:val="20"/>
                <w:lang w:val="en-US"/>
              </w:rPr>
              <w:t>Gwarancja</w:t>
            </w:r>
            <w:proofErr w:type="spellEnd"/>
          </w:p>
        </w:tc>
        <w:tc>
          <w:tcPr>
            <w:tcW w:w="3544" w:type="dxa"/>
          </w:tcPr>
          <w:p w14:paraId="75E3DBE8" w14:textId="77777777" w:rsidR="00115664" w:rsidRDefault="00351B99" w:rsidP="00351B99">
            <w:pPr>
              <w:spacing w:after="0" w:line="276" w:lineRule="auto"/>
              <w:jc w:val="center"/>
              <w:rPr>
                <w:rFonts w:ascii="Times New Roman" w:hAnsi="Times New Roman"/>
                <w:sz w:val="20"/>
                <w:szCs w:val="20"/>
              </w:rPr>
            </w:pPr>
            <w:r>
              <w:rPr>
                <w:rFonts w:ascii="Times New Roman" w:hAnsi="Times New Roman"/>
                <w:sz w:val="20"/>
                <w:szCs w:val="20"/>
              </w:rPr>
              <w:t xml:space="preserve">1. </w:t>
            </w:r>
            <w:r w:rsidR="00F52344">
              <w:rPr>
                <w:rFonts w:ascii="Times New Roman" w:hAnsi="Times New Roman"/>
                <w:sz w:val="20"/>
                <w:szCs w:val="20"/>
              </w:rPr>
              <w:t xml:space="preserve">Minimum </w:t>
            </w:r>
            <w:r w:rsidR="007C57BD" w:rsidRPr="000D2DE1">
              <w:rPr>
                <w:rFonts w:ascii="Times New Roman" w:hAnsi="Times New Roman"/>
                <w:sz w:val="20"/>
                <w:szCs w:val="20"/>
              </w:rPr>
              <w:t>36 miesięcy</w:t>
            </w:r>
            <w:r w:rsidR="00F52344">
              <w:rPr>
                <w:rFonts w:ascii="Times New Roman" w:hAnsi="Times New Roman"/>
                <w:sz w:val="20"/>
                <w:szCs w:val="20"/>
              </w:rPr>
              <w:t xml:space="preserve"> świadczonej na miejscu</w:t>
            </w:r>
            <w:r w:rsidR="007C57BD" w:rsidRPr="000D2DE1">
              <w:rPr>
                <w:rFonts w:ascii="Times New Roman" w:hAnsi="Times New Roman"/>
                <w:sz w:val="20"/>
                <w:szCs w:val="20"/>
              </w:rPr>
              <w:t xml:space="preserve"> </w:t>
            </w:r>
            <w:ins w:id="28" w:author="km" w:date="2026-02-25T08:01:00Z" w16du:dateUtc="2026-02-25T07:01:00Z">
              <w:r w:rsidR="00F52344">
                <w:rPr>
                  <w:rFonts w:ascii="Times New Roman" w:hAnsi="Times New Roman"/>
                  <w:sz w:val="20"/>
                  <w:szCs w:val="20"/>
                </w:rPr>
                <w:t>(</w:t>
              </w:r>
            </w:ins>
            <w:r w:rsidR="007C57BD" w:rsidRPr="000D2DE1">
              <w:rPr>
                <w:rFonts w:ascii="Times New Roman" w:hAnsi="Times New Roman"/>
                <w:sz w:val="20"/>
                <w:szCs w:val="20"/>
              </w:rPr>
              <w:t>on-</w:t>
            </w:r>
            <w:proofErr w:type="spellStart"/>
            <w:r w:rsidR="007C57BD" w:rsidRPr="000D2DE1">
              <w:rPr>
                <w:rFonts w:ascii="Times New Roman" w:hAnsi="Times New Roman"/>
                <w:sz w:val="20"/>
                <w:szCs w:val="20"/>
              </w:rPr>
              <w:t>site</w:t>
            </w:r>
            <w:proofErr w:type="spellEnd"/>
            <w:r w:rsidR="00F52344">
              <w:rPr>
                <w:rFonts w:ascii="Times New Roman" w:hAnsi="Times New Roman"/>
                <w:sz w:val="20"/>
                <w:szCs w:val="20"/>
              </w:rPr>
              <w:t>)</w:t>
            </w:r>
            <w:r>
              <w:rPr>
                <w:rFonts w:ascii="Times New Roman" w:hAnsi="Times New Roman"/>
                <w:sz w:val="20"/>
                <w:szCs w:val="20"/>
              </w:rPr>
              <w:t>.</w:t>
            </w:r>
            <w:r>
              <w:rPr>
                <w:rFonts w:ascii="Times New Roman" w:hAnsi="Times New Roman"/>
                <w:sz w:val="20"/>
                <w:szCs w:val="20"/>
              </w:rPr>
              <w:br/>
              <w:t xml:space="preserve">2. </w:t>
            </w:r>
            <w:r w:rsidRPr="00351B99">
              <w:rPr>
                <w:rFonts w:ascii="Times New Roman" w:hAnsi="Times New Roman"/>
                <w:sz w:val="20"/>
                <w:szCs w:val="20"/>
              </w:rPr>
              <w:t>Serwis realizowany przez producenta i/lub autoryzowanego partnera serwisowego producenta. Firma serwisująca musi posiadać autoryzację producenta dostarczanych komputerów na świadczenie usług serwisowych.</w:t>
            </w:r>
            <w:del w:id="29" w:author="km" w:date="2026-02-25T08:04:00Z" w16du:dateUtc="2026-02-25T07:04:00Z">
              <w:r w:rsidR="007C57BD" w:rsidRPr="000D2DE1" w:rsidDel="00351B99">
                <w:rPr>
                  <w:rFonts w:ascii="Times New Roman" w:hAnsi="Times New Roman"/>
                  <w:sz w:val="20"/>
                  <w:szCs w:val="20"/>
                </w:rPr>
                <w:delText>,</w:delText>
              </w:r>
            </w:del>
            <w:r>
              <w:rPr>
                <w:rFonts w:ascii="Times New Roman" w:hAnsi="Times New Roman"/>
                <w:sz w:val="20"/>
                <w:szCs w:val="20"/>
              </w:rPr>
              <w:br/>
              <w:t xml:space="preserve">3. </w:t>
            </w:r>
            <w:r w:rsidRPr="00351B99">
              <w:rPr>
                <w:rFonts w:ascii="Times New Roman" w:hAnsi="Times New Roman"/>
                <w:sz w:val="20"/>
                <w:szCs w:val="20"/>
              </w:rPr>
              <w:t>W przypadku niewywiązywania się autoryzowanego serwisu z obowiązków gwarancyjnych, producent przejmie realizację świadczeń gwarancyjnych bez dodatkowych kosztów dla Zamawiającego</w:t>
            </w:r>
            <w:r>
              <w:rPr>
                <w:rFonts w:ascii="Times New Roman" w:hAnsi="Times New Roman"/>
                <w:sz w:val="20"/>
                <w:szCs w:val="20"/>
              </w:rPr>
              <w:t>.</w:t>
            </w:r>
            <w:r>
              <w:rPr>
                <w:rFonts w:ascii="Times New Roman" w:hAnsi="Times New Roman"/>
                <w:sz w:val="20"/>
                <w:szCs w:val="20"/>
              </w:rPr>
              <w:br/>
              <w:t xml:space="preserve">4. </w:t>
            </w:r>
            <w:r w:rsidRPr="00351B99">
              <w:rPr>
                <w:rFonts w:ascii="Times New Roman" w:hAnsi="Times New Roman"/>
                <w:sz w:val="20"/>
                <w:szCs w:val="20"/>
              </w:rPr>
              <w:t>Wykonawca zobowiązany jest do załączenia do oferty oświadczenia producenta oferowanych komputerów, że w przypadku niewywiązywania się autoryzowanego serwisu z obowiązków gwarancyjnych, producent przejmie realizację świadczeń gwarancyjnych bez dodatkowych kosztów dla Zamawiającego.</w:t>
            </w:r>
            <w:del w:id="30" w:author="km" w:date="2026-02-25T08:04:00Z" w16du:dateUtc="2026-02-25T07:04:00Z">
              <w:r w:rsidR="007C57BD" w:rsidRPr="000D2DE1" w:rsidDel="00351B99">
                <w:rPr>
                  <w:rFonts w:ascii="Times New Roman" w:hAnsi="Times New Roman"/>
                  <w:sz w:val="20"/>
                  <w:szCs w:val="20"/>
                </w:rPr>
                <w:delText xml:space="preserve"> </w:delText>
              </w:r>
            </w:del>
          </w:p>
          <w:p w14:paraId="5FE59738" w14:textId="77777777" w:rsidR="00115664" w:rsidRDefault="00115664" w:rsidP="00351B99">
            <w:pPr>
              <w:spacing w:after="0" w:line="276" w:lineRule="auto"/>
              <w:jc w:val="center"/>
              <w:rPr>
                <w:rFonts w:ascii="Times New Roman" w:hAnsi="Times New Roman"/>
                <w:sz w:val="20"/>
                <w:szCs w:val="20"/>
              </w:rPr>
            </w:pPr>
          </w:p>
          <w:p w14:paraId="68B6D735" w14:textId="1BAD5934" w:rsidR="007C57BD" w:rsidRPr="000D2DE1" w:rsidRDefault="00115664" w:rsidP="0042746E">
            <w:pPr>
              <w:spacing w:after="0" w:line="276" w:lineRule="auto"/>
              <w:jc w:val="center"/>
              <w:rPr>
                <w:rFonts w:ascii="Times New Roman" w:hAnsi="Times New Roman"/>
                <w:color w:val="000000"/>
                <w:sz w:val="20"/>
                <w:szCs w:val="20"/>
              </w:rPr>
            </w:pPr>
            <w:r w:rsidRPr="00115664">
              <w:rPr>
                <w:rFonts w:ascii="Times New Roman" w:hAnsi="Times New Roman"/>
                <w:sz w:val="20"/>
                <w:szCs w:val="20"/>
              </w:rPr>
              <w:t>W przypadku wymiany sprzętu dysk SSD pozostaje u Zamawiającego, a Wykonawca zapewnia nowy nośnik na własny koszt.</w:t>
            </w:r>
            <w:r w:rsidRPr="00115664" w:rsidDel="00351B99">
              <w:rPr>
                <w:rFonts w:ascii="Times New Roman" w:hAnsi="Times New Roman"/>
                <w:sz w:val="20"/>
                <w:szCs w:val="20"/>
              </w:rPr>
              <w:t xml:space="preserve"> </w:t>
            </w:r>
          </w:p>
        </w:tc>
        <w:tc>
          <w:tcPr>
            <w:tcW w:w="2976" w:type="dxa"/>
          </w:tcPr>
          <w:p w14:paraId="496AF11B" w14:textId="77777777" w:rsidR="007C57BD" w:rsidRPr="000D2DE1" w:rsidRDefault="007C57BD" w:rsidP="007C57BD">
            <w:pPr>
              <w:suppressAutoHyphens w:val="0"/>
              <w:spacing w:after="0"/>
              <w:jc w:val="center"/>
              <w:textAlignment w:val="auto"/>
              <w:rPr>
                <w:rFonts w:ascii="Times New Roman" w:eastAsia="Arial Narrow" w:hAnsi="Times New Roman"/>
                <w:color w:val="000000" w:themeColor="text1"/>
                <w:sz w:val="20"/>
                <w:szCs w:val="20"/>
              </w:rPr>
            </w:pPr>
          </w:p>
        </w:tc>
      </w:tr>
      <w:tr w:rsidR="007C57BD" w:rsidRPr="000D2DE1" w14:paraId="099F171D" w14:textId="77777777" w:rsidTr="003732E6">
        <w:trPr>
          <w:trHeight w:val="567"/>
        </w:trPr>
        <w:tc>
          <w:tcPr>
            <w:tcW w:w="1276" w:type="dxa"/>
            <w:tcMar>
              <w:top w:w="0" w:type="dxa"/>
              <w:left w:w="108" w:type="dxa"/>
              <w:bottom w:w="0" w:type="dxa"/>
              <w:right w:w="108" w:type="dxa"/>
            </w:tcMar>
            <w:vAlign w:val="center"/>
          </w:tcPr>
          <w:p w14:paraId="5CF9BBA5" w14:textId="77777777" w:rsidR="007C57BD" w:rsidRPr="000D2DE1" w:rsidRDefault="007C57BD" w:rsidP="007C5CBE">
            <w:pPr>
              <w:pStyle w:val="Akapitzlist"/>
              <w:numPr>
                <w:ilvl w:val="0"/>
                <w:numId w:val="40"/>
              </w:numPr>
              <w:spacing w:after="0"/>
              <w:jc w:val="center"/>
              <w:rPr>
                <w:rFonts w:ascii="Times New Roman" w:hAnsi="Times New Roman"/>
                <w:color w:val="000000" w:themeColor="text1"/>
                <w:sz w:val="20"/>
                <w:szCs w:val="20"/>
              </w:rPr>
            </w:pPr>
          </w:p>
        </w:tc>
        <w:tc>
          <w:tcPr>
            <w:tcW w:w="2126" w:type="dxa"/>
            <w:tcMar>
              <w:top w:w="0" w:type="dxa"/>
              <w:left w:w="108" w:type="dxa"/>
              <w:bottom w:w="0" w:type="dxa"/>
              <w:right w:w="108" w:type="dxa"/>
            </w:tcMar>
            <w:vAlign w:val="bottom"/>
          </w:tcPr>
          <w:p w14:paraId="73A087DF" w14:textId="0F40EC5C" w:rsidR="007C57BD" w:rsidRPr="000D2DE1" w:rsidRDefault="007C57BD" w:rsidP="007C57BD">
            <w:pPr>
              <w:spacing w:before="60" w:after="60"/>
              <w:jc w:val="center"/>
              <w:rPr>
                <w:rFonts w:ascii="Times New Roman" w:hAnsi="Times New Roman"/>
                <w:bCs/>
                <w:sz w:val="20"/>
                <w:szCs w:val="20"/>
              </w:rPr>
            </w:pPr>
            <w:proofErr w:type="spellStart"/>
            <w:r w:rsidRPr="000D2DE1">
              <w:rPr>
                <w:rFonts w:ascii="Times New Roman" w:hAnsi="Times New Roman"/>
                <w:sz w:val="20"/>
                <w:szCs w:val="20"/>
                <w:lang w:val="en-US"/>
              </w:rPr>
              <w:t>Konfiguracja</w:t>
            </w:r>
            <w:proofErr w:type="spellEnd"/>
          </w:p>
        </w:tc>
        <w:tc>
          <w:tcPr>
            <w:tcW w:w="3544" w:type="dxa"/>
            <w:vAlign w:val="bottom"/>
          </w:tcPr>
          <w:p w14:paraId="70897B88" w14:textId="6443CFB1" w:rsidR="007C57BD" w:rsidRPr="000D2DE1" w:rsidRDefault="007C57BD" w:rsidP="007C57BD">
            <w:pPr>
              <w:spacing w:before="60" w:after="60"/>
              <w:jc w:val="center"/>
              <w:rPr>
                <w:rFonts w:ascii="Times New Roman" w:hAnsi="Times New Roman"/>
                <w:color w:val="000000"/>
                <w:sz w:val="20"/>
                <w:szCs w:val="20"/>
              </w:rPr>
            </w:pPr>
            <w:r w:rsidRPr="000D2DE1">
              <w:rPr>
                <w:rFonts w:ascii="Times New Roman" w:hAnsi="Times New Roman"/>
                <w:sz w:val="20"/>
                <w:szCs w:val="20"/>
              </w:rPr>
              <w:t xml:space="preserve">Komputery zostaną przygotowane przez </w:t>
            </w:r>
            <w:r w:rsidR="00351B99">
              <w:rPr>
                <w:rFonts w:ascii="Times New Roman" w:hAnsi="Times New Roman"/>
                <w:sz w:val="20"/>
                <w:szCs w:val="20"/>
              </w:rPr>
              <w:t>Wykonawcę</w:t>
            </w:r>
            <w:r w:rsidRPr="000D2DE1">
              <w:rPr>
                <w:rFonts w:ascii="Times New Roman" w:hAnsi="Times New Roman"/>
                <w:sz w:val="20"/>
                <w:szCs w:val="20"/>
              </w:rPr>
              <w:t xml:space="preserve"> na podstawie zdefiniowanego obrazu systemu, z uwzględnieniem aplikacji medycznych przekazanych przez Szpital.</w:t>
            </w:r>
          </w:p>
        </w:tc>
        <w:tc>
          <w:tcPr>
            <w:tcW w:w="2976" w:type="dxa"/>
          </w:tcPr>
          <w:p w14:paraId="6555049E" w14:textId="77777777" w:rsidR="007C57BD" w:rsidRPr="000D2DE1" w:rsidRDefault="007C57BD" w:rsidP="007C57BD">
            <w:pPr>
              <w:suppressAutoHyphens w:val="0"/>
              <w:spacing w:after="0"/>
              <w:jc w:val="center"/>
              <w:textAlignment w:val="auto"/>
              <w:rPr>
                <w:rFonts w:ascii="Times New Roman" w:eastAsia="Arial Narrow" w:hAnsi="Times New Roman"/>
                <w:color w:val="000000" w:themeColor="text1"/>
                <w:sz w:val="20"/>
                <w:szCs w:val="20"/>
              </w:rPr>
            </w:pPr>
          </w:p>
        </w:tc>
      </w:tr>
      <w:tr w:rsidR="007C57BD" w:rsidRPr="000D2DE1" w14:paraId="7B1A91BF" w14:textId="77777777" w:rsidTr="003732E6">
        <w:trPr>
          <w:trHeight w:val="567"/>
        </w:trPr>
        <w:tc>
          <w:tcPr>
            <w:tcW w:w="1276" w:type="dxa"/>
            <w:tcMar>
              <w:top w:w="0" w:type="dxa"/>
              <w:left w:w="108" w:type="dxa"/>
              <w:bottom w:w="0" w:type="dxa"/>
              <w:right w:w="108" w:type="dxa"/>
            </w:tcMar>
            <w:vAlign w:val="center"/>
          </w:tcPr>
          <w:p w14:paraId="374674B9" w14:textId="77777777" w:rsidR="007C57BD" w:rsidRPr="000D2DE1" w:rsidRDefault="007C57BD" w:rsidP="007C5CBE">
            <w:pPr>
              <w:pStyle w:val="Akapitzlist"/>
              <w:numPr>
                <w:ilvl w:val="0"/>
                <w:numId w:val="40"/>
              </w:numPr>
              <w:spacing w:after="0"/>
              <w:jc w:val="center"/>
              <w:rPr>
                <w:rFonts w:ascii="Times New Roman" w:hAnsi="Times New Roman"/>
                <w:color w:val="000000" w:themeColor="text1"/>
                <w:sz w:val="20"/>
                <w:szCs w:val="20"/>
              </w:rPr>
            </w:pPr>
          </w:p>
        </w:tc>
        <w:tc>
          <w:tcPr>
            <w:tcW w:w="2126" w:type="dxa"/>
            <w:tcMar>
              <w:top w:w="0" w:type="dxa"/>
              <w:left w:w="108" w:type="dxa"/>
              <w:bottom w:w="0" w:type="dxa"/>
              <w:right w:w="108" w:type="dxa"/>
            </w:tcMar>
            <w:vAlign w:val="bottom"/>
          </w:tcPr>
          <w:p w14:paraId="24F8B819" w14:textId="5FAD92BE" w:rsidR="007C57BD" w:rsidRPr="000D2DE1" w:rsidRDefault="007C57BD" w:rsidP="007C57BD">
            <w:pPr>
              <w:spacing w:before="60" w:after="60"/>
              <w:jc w:val="center"/>
              <w:rPr>
                <w:rFonts w:ascii="Times New Roman" w:hAnsi="Times New Roman"/>
                <w:bCs/>
                <w:sz w:val="20"/>
                <w:szCs w:val="20"/>
              </w:rPr>
            </w:pPr>
            <w:proofErr w:type="spellStart"/>
            <w:r w:rsidRPr="000D2DE1">
              <w:rPr>
                <w:rFonts w:ascii="Times New Roman" w:hAnsi="Times New Roman"/>
                <w:sz w:val="20"/>
                <w:szCs w:val="20"/>
                <w:lang w:val="en-US"/>
              </w:rPr>
              <w:t>Wymagane</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certyfikaty</w:t>
            </w:r>
            <w:proofErr w:type="spellEnd"/>
          </w:p>
        </w:tc>
        <w:tc>
          <w:tcPr>
            <w:tcW w:w="3544" w:type="dxa"/>
            <w:vAlign w:val="bottom"/>
          </w:tcPr>
          <w:p w14:paraId="45E3A850" w14:textId="45807280" w:rsidR="007C57BD" w:rsidRDefault="007C57BD" w:rsidP="007C57BD">
            <w:pPr>
              <w:spacing w:before="60" w:after="60"/>
              <w:jc w:val="center"/>
              <w:rPr>
                <w:rFonts w:ascii="Times New Roman" w:hAnsi="Times New Roman"/>
                <w:sz w:val="20"/>
                <w:szCs w:val="20"/>
              </w:rPr>
            </w:pPr>
          </w:p>
          <w:p w14:paraId="25BBA3EB" w14:textId="77777777" w:rsidR="007B5393" w:rsidRPr="007B5393" w:rsidRDefault="007B5393" w:rsidP="007B5393">
            <w:pPr>
              <w:spacing w:before="60" w:after="60"/>
              <w:rPr>
                <w:rFonts w:ascii="Times New Roman" w:hAnsi="Times New Roman"/>
                <w:color w:val="000000"/>
                <w:sz w:val="20"/>
                <w:szCs w:val="20"/>
              </w:rPr>
            </w:pPr>
            <w:r w:rsidRPr="007B5393">
              <w:rPr>
                <w:rFonts w:ascii="Times New Roman" w:hAnsi="Times New Roman"/>
                <w:color w:val="000000"/>
                <w:sz w:val="20"/>
                <w:szCs w:val="20"/>
              </w:rPr>
              <w:t>1. Producent sprzętu:</w:t>
            </w:r>
          </w:p>
          <w:p w14:paraId="2A8C3208" w14:textId="77777777" w:rsidR="007B5393" w:rsidRPr="007B5393" w:rsidRDefault="007B5393" w:rsidP="007B5393">
            <w:pPr>
              <w:spacing w:before="60" w:after="60"/>
              <w:rPr>
                <w:rFonts w:ascii="Times New Roman" w:hAnsi="Times New Roman"/>
                <w:color w:val="000000"/>
                <w:sz w:val="20"/>
                <w:szCs w:val="20"/>
              </w:rPr>
            </w:pPr>
            <w:r w:rsidRPr="007B5393">
              <w:rPr>
                <w:rFonts w:ascii="Times New Roman" w:hAnsi="Times New Roman"/>
                <w:color w:val="000000"/>
                <w:sz w:val="20"/>
                <w:szCs w:val="20"/>
              </w:rPr>
              <w:t>1) PN/EN-9001 (ISO 9001) – system zarządzania jakością</w:t>
            </w:r>
          </w:p>
          <w:p w14:paraId="5F683791" w14:textId="77777777" w:rsidR="007B5393" w:rsidRPr="007B5393" w:rsidRDefault="007B5393" w:rsidP="007B5393">
            <w:pPr>
              <w:spacing w:before="60" w:after="60"/>
              <w:rPr>
                <w:rFonts w:ascii="Times New Roman" w:hAnsi="Times New Roman"/>
                <w:color w:val="000000"/>
                <w:sz w:val="20"/>
                <w:szCs w:val="20"/>
              </w:rPr>
            </w:pPr>
            <w:r w:rsidRPr="007B5393">
              <w:rPr>
                <w:rFonts w:ascii="Times New Roman" w:hAnsi="Times New Roman"/>
                <w:color w:val="000000"/>
                <w:sz w:val="20"/>
                <w:szCs w:val="20"/>
              </w:rPr>
              <w:t>2) PN/EN-14001 (ISO 14001) – system zarządzania środowiskowego</w:t>
            </w:r>
          </w:p>
          <w:p w14:paraId="768D02F3" w14:textId="77777777" w:rsidR="007B5393" w:rsidRDefault="007B5393" w:rsidP="007B5393">
            <w:pPr>
              <w:spacing w:before="60" w:after="60"/>
              <w:rPr>
                <w:rFonts w:ascii="Times New Roman" w:hAnsi="Times New Roman"/>
                <w:color w:val="000000"/>
                <w:sz w:val="20"/>
                <w:szCs w:val="20"/>
              </w:rPr>
            </w:pPr>
            <w:r w:rsidRPr="007B5393">
              <w:rPr>
                <w:rFonts w:ascii="Times New Roman" w:hAnsi="Times New Roman"/>
                <w:color w:val="000000"/>
                <w:sz w:val="20"/>
                <w:szCs w:val="20"/>
              </w:rPr>
              <w:t xml:space="preserve">3) PN/EN-50001 (ISO 50001) – system zarządzania energią </w:t>
            </w:r>
            <w:r>
              <w:rPr>
                <w:rFonts w:ascii="Times New Roman" w:hAnsi="Times New Roman"/>
                <w:color w:val="000000"/>
                <w:sz w:val="20"/>
                <w:szCs w:val="20"/>
              </w:rPr>
              <w:br/>
            </w:r>
            <w:r w:rsidRPr="007B5393">
              <w:rPr>
                <w:rFonts w:ascii="Times New Roman" w:hAnsi="Times New Roman"/>
                <w:color w:val="000000"/>
                <w:sz w:val="20"/>
                <w:szCs w:val="20"/>
              </w:rPr>
              <w:t>lub równoważny w zakresie co najmniej produkcji, projektowania, rozwoju urządzeń, systemów lub rozwiązań informatycznych.</w:t>
            </w:r>
          </w:p>
          <w:p w14:paraId="6C9200AA" w14:textId="77777777" w:rsidR="007B5393" w:rsidRPr="007B5393" w:rsidRDefault="007B5393" w:rsidP="007B5393">
            <w:pPr>
              <w:spacing w:before="60" w:after="60"/>
              <w:rPr>
                <w:rFonts w:ascii="Times New Roman" w:hAnsi="Times New Roman"/>
                <w:color w:val="000000"/>
                <w:sz w:val="20"/>
                <w:szCs w:val="20"/>
              </w:rPr>
            </w:pPr>
            <w:r w:rsidRPr="007B5393">
              <w:rPr>
                <w:rFonts w:ascii="Times New Roman" w:hAnsi="Times New Roman"/>
                <w:color w:val="000000"/>
                <w:sz w:val="20"/>
                <w:szCs w:val="20"/>
              </w:rPr>
              <w:t>2. Komputer:</w:t>
            </w:r>
          </w:p>
          <w:p w14:paraId="38307E15" w14:textId="77777777" w:rsidR="007B5393" w:rsidRPr="007B5393" w:rsidRDefault="007B5393" w:rsidP="007B5393">
            <w:pPr>
              <w:spacing w:before="60" w:after="60"/>
              <w:rPr>
                <w:rFonts w:ascii="Times New Roman" w:hAnsi="Times New Roman"/>
                <w:color w:val="000000"/>
                <w:sz w:val="20"/>
                <w:szCs w:val="20"/>
              </w:rPr>
            </w:pPr>
            <w:r w:rsidRPr="007B5393">
              <w:rPr>
                <w:rFonts w:ascii="Times New Roman" w:hAnsi="Times New Roman"/>
                <w:color w:val="000000"/>
                <w:sz w:val="20"/>
                <w:szCs w:val="20"/>
              </w:rPr>
              <w:lastRenderedPageBreak/>
              <w:t>1) Certyfikat TCO, zgodny z informacjami na stronie https://tcocertified.com/product-finder</w:t>
            </w:r>
          </w:p>
          <w:p w14:paraId="674E3B30" w14:textId="77777777" w:rsidR="007B5393" w:rsidRDefault="007B5393" w:rsidP="007B5393">
            <w:pPr>
              <w:spacing w:before="60" w:after="60"/>
              <w:rPr>
                <w:rFonts w:ascii="Times New Roman" w:hAnsi="Times New Roman"/>
                <w:color w:val="000000"/>
                <w:sz w:val="20"/>
                <w:szCs w:val="20"/>
              </w:rPr>
            </w:pPr>
            <w:r w:rsidRPr="007B5393">
              <w:rPr>
                <w:rFonts w:ascii="Times New Roman" w:hAnsi="Times New Roman"/>
                <w:color w:val="000000"/>
                <w:sz w:val="20"/>
                <w:szCs w:val="20"/>
              </w:rPr>
              <w:t xml:space="preserve">2) Certyfikat EPEAT dla krajów Unii Europejskiej, zgodnie z danymi na stronie https://epeat.net/search-computers-and-displays </w:t>
            </w:r>
          </w:p>
          <w:p w14:paraId="0934DB9B" w14:textId="77777777" w:rsidR="007B5393" w:rsidRDefault="007B5393" w:rsidP="007B5393">
            <w:pPr>
              <w:spacing w:before="60" w:after="60"/>
              <w:rPr>
                <w:rFonts w:ascii="Times New Roman" w:hAnsi="Times New Roman"/>
                <w:color w:val="000000"/>
                <w:sz w:val="20"/>
                <w:szCs w:val="20"/>
              </w:rPr>
            </w:pPr>
            <w:r w:rsidRPr="007B5393">
              <w:rPr>
                <w:rFonts w:ascii="Times New Roman" w:hAnsi="Times New Roman"/>
                <w:color w:val="000000"/>
                <w:sz w:val="20"/>
                <w:szCs w:val="20"/>
              </w:rPr>
              <w:t xml:space="preserve">3) Deklaracja zgodności CE </w:t>
            </w:r>
          </w:p>
          <w:p w14:paraId="74BB5738" w14:textId="779BB01A" w:rsidR="007B5393" w:rsidRPr="000D2DE1" w:rsidRDefault="007B5393" w:rsidP="0042746E">
            <w:pPr>
              <w:spacing w:before="60" w:after="60"/>
              <w:rPr>
                <w:rFonts w:ascii="Times New Roman" w:hAnsi="Times New Roman"/>
                <w:color w:val="000000"/>
                <w:sz w:val="20"/>
                <w:szCs w:val="20"/>
              </w:rPr>
            </w:pPr>
            <w:r w:rsidRPr="007B5393">
              <w:rPr>
                <w:rFonts w:ascii="Times New Roman" w:hAnsi="Times New Roman"/>
                <w:color w:val="000000"/>
                <w:sz w:val="20"/>
                <w:szCs w:val="20"/>
              </w:rPr>
              <w:t xml:space="preserve">4) Potwierdzenie spełnienia kryteriów środowiskowych, w tym zgodności z dyrektywą </w:t>
            </w:r>
            <w:proofErr w:type="spellStart"/>
            <w:r w:rsidRPr="007B5393">
              <w:rPr>
                <w:rFonts w:ascii="Times New Roman" w:hAnsi="Times New Roman"/>
                <w:color w:val="000000"/>
                <w:sz w:val="20"/>
                <w:szCs w:val="20"/>
              </w:rPr>
              <w:t>RoHS</w:t>
            </w:r>
            <w:proofErr w:type="spellEnd"/>
            <w:r w:rsidRPr="007B5393">
              <w:rPr>
                <w:rFonts w:ascii="Times New Roman" w:hAnsi="Times New Roman"/>
                <w:color w:val="000000"/>
                <w:sz w:val="20"/>
                <w:szCs w:val="20"/>
              </w:rPr>
              <w:t xml:space="preserve"> UE</w:t>
            </w:r>
          </w:p>
        </w:tc>
        <w:tc>
          <w:tcPr>
            <w:tcW w:w="2976" w:type="dxa"/>
          </w:tcPr>
          <w:p w14:paraId="520DEBC4" w14:textId="77777777" w:rsidR="007C57BD" w:rsidRPr="000D2DE1" w:rsidRDefault="007C57BD" w:rsidP="007C57BD">
            <w:pPr>
              <w:suppressAutoHyphens w:val="0"/>
              <w:spacing w:after="0"/>
              <w:jc w:val="center"/>
              <w:textAlignment w:val="auto"/>
              <w:rPr>
                <w:rFonts w:ascii="Times New Roman" w:eastAsia="Arial Narrow" w:hAnsi="Times New Roman"/>
                <w:color w:val="000000" w:themeColor="text1"/>
                <w:sz w:val="20"/>
                <w:szCs w:val="20"/>
              </w:rPr>
            </w:pPr>
          </w:p>
        </w:tc>
      </w:tr>
    </w:tbl>
    <w:p w14:paraId="412CB359" w14:textId="77777777" w:rsidR="007B4AB6" w:rsidRDefault="007B4AB6" w:rsidP="00173258">
      <w:pPr>
        <w:spacing w:after="0" w:line="276" w:lineRule="auto"/>
        <w:jc w:val="center"/>
        <w:rPr>
          <w:rFonts w:ascii="Times New Roman" w:hAnsi="Times New Roman"/>
        </w:rPr>
      </w:pPr>
    </w:p>
    <w:p w14:paraId="4A3F9FA9" w14:textId="120F40BB" w:rsidR="00146CBD" w:rsidRPr="00146CBD" w:rsidRDefault="00146CBD" w:rsidP="00173258">
      <w:pPr>
        <w:spacing w:after="0" w:line="276" w:lineRule="auto"/>
        <w:jc w:val="center"/>
        <w:rPr>
          <w:rFonts w:ascii="Times New Roman" w:hAnsi="Times New Roman"/>
          <w:b/>
          <w:bCs/>
        </w:rPr>
      </w:pPr>
      <w:r w:rsidRPr="00146CBD">
        <w:rPr>
          <w:rFonts w:ascii="Times New Roman" w:hAnsi="Times New Roman"/>
          <w:b/>
          <w:bCs/>
        </w:rPr>
        <w:t>Monitor</w:t>
      </w:r>
    </w:p>
    <w:p w14:paraId="1429C3F0" w14:textId="77777777" w:rsidR="00146CBD" w:rsidRPr="00986546" w:rsidRDefault="00146CBD" w:rsidP="00146CBD">
      <w:pPr>
        <w:pStyle w:val="Akapitzlist"/>
        <w:spacing w:after="0"/>
        <w:ind w:left="360" w:firstLine="207"/>
        <w:jc w:val="center"/>
        <w:rPr>
          <w:rFonts w:ascii="Times New Roman" w:hAnsi="Times New Roman"/>
          <w:bCs/>
          <w:color w:val="000000" w:themeColor="text1"/>
        </w:rPr>
      </w:pPr>
      <w:r w:rsidRPr="00986546">
        <w:rPr>
          <w:rFonts w:ascii="Times New Roman" w:hAnsi="Times New Roman"/>
          <w:bCs/>
          <w:color w:val="000000" w:themeColor="text1"/>
        </w:rPr>
        <w:t>Producent (marka) …………………………………..…………………..……(Należy podać)</w:t>
      </w:r>
    </w:p>
    <w:p w14:paraId="214E8B55" w14:textId="77777777" w:rsidR="00146CBD" w:rsidRPr="00986546" w:rsidRDefault="00146CBD" w:rsidP="00146CBD">
      <w:pPr>
        <w:pStyle w:val="Akapitzlist"/>
        <w:spacing w:after="0"/>
        <w:ind w:left="360" w:firstLine="207"/>
        <w:jc w:val="center"/>
        <w:rPr>
          <w:rFonts w:ascii="Times New Roman" w:hAnsi="Times New Roman"/>
          <w:bCs/>
          <w:color w:val="000000" w:themeColor="text1"/>
        </w:rPr>
      </w:pPr>
      <w:r w:rsidRPr="00986546">
        <w:rPr>
          <w:rFonts w:ascii="Times New Roman" w:hAnsi="Times New Roman"/>
          <w:bCs/>
          <w:color w:val="000000" w:themeColor="text1"/>
        </w:rPr>
        <w:t>Model ……………………………………………………..………………… (Należy podać)</w:t>
      </w:r>
    </w:p>
    <w:p w14:paraId="0DC8BDC0" w14:textId="435ADBFD" w:rsidR="007B4AB6" w:rsidRPr="00F62498" w:rsidRDefault="00F62498" w:rsidP="00173258">
      <w:pPr>
        <w:spacing w:after="0" w:line="276" w:lineRule="auto"/>
        <w:jc w:val="center"/>
        <w:rPr>
          <w:rFonts w:ascii="Times New Roman" w:hAnsi="Times New Roman"/>
          <w:highlight w:val="green"/>
          <w:lang w:val="en-US"/>
        </w:rPr>
      </w:pPr>
      <w:r w:rsidRPr="00F62498">
        <w:rPr>
          <w:rFonts w:ascii="Times New Roman" w:hAnsi="Times New Roman"/>
          <w:highlight w:val="green"/>
          <w:lang w:val="en-US"/>
        </w:rPr>
        <w:t xml:space="preserve"> </w:t>
      </w:r>
    </w:p>
    <w:tbl>
      <w:tblPr>
        <w:tblStyle w:val="Tabela-Siatka"/>
        <w:tblW w:w="9922" w:type="dxa"/>
        <w:tblInd w:w="846" w:type="dxa"/>
        <w:tblLook w:val="04A0" w:firstRow="1" w:lastRow="0" w:firstColumn="1" w:lastColumn="0" w:noHBand="0" w:noVBand="1"/>
      </w:tblPr>
      <w:tblGrid>
        <w:gridCol w:w="1263"/>
        <w:gridCol w:w="2061"/>
        <w:gridCol w:w="3516"/>
        <w:gridCol w:w="3082"/>
      </w:tblGrid>
      <w:tr w:rsidR="0008381B" w:rsidRPr="000D2DE1" w14:paraId="3D3D7476"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4E896EB0" w14:textId="77777777" w:rsidR="007F4863" w:rsidRPr="000D2DE1" w:rsidRDefault="007F4863"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L.p.</w:t>
            </w:r>
            <w:proofErr w:type="spellEnd"/>
          </w:p>
        </w:tc>
        <w:tc>
          <w:tcPr>
            <w:tcW w:w="2061" w:type="dxa"/>
            <w:tcBorders>
              <w:top w:val="single" w:sz="4" w:space="0" w:color="auto"/>
              <w:left w:val="single" w:sz="4" w:space="0" w:color="auto"/>
              <w:bottom w:val="single" w:sz="4" w:space="0" w:color="auto"/>
              <w:right w:val="single" w:sz="4" w:space="0" w:color="auto"/>
            </w:tcBorders>
            <w:hideMark/>
          </w:tcPr>
          <w:p w14:paraId="09683074" w14:textId="77777777" w:rsidR="007F4863" w:rsidRPr="000D2DE1" w:rsidRDefault="007F4863"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Opis</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parametru</w:t>
            </w:r>
            <w:proofErr w:type="spellEnd"/>
          </w:p>
        </w:tc>
        <w:tc>
          <w:tcPr>
            <w:tcW w:w="3516" w:type="dxa"/>
            <w:tcBorders>
              <w:top w:val="single" w:sz="4" w:space="0" w:color="auto"/>
              <w:left w:val="single" w:sz="4" w:space="0" w:color="auto"/>
              <w:bottom w:val="single" w:sz="4" w:space="0" w:color="auto"/>
              <w:right w:val="single" w:sz="4" w:space="0" w:color="auto"/>
            </w:tcBorders>
            <w:hideMark/>
          </w:tcPr>
          <w:p w14:paraId="7D1795CC" w14:textId="77777777" w:rsidR="007F4863" w:rsidRPr="000D2DE1" w:rsidRDefault="007F4863"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Parametr</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wymagany</w:t>
            </w:r>
            <w:proofErr w:type="spellEnd"/>
          </w:p>
        </w:tc>
        <w:tc>
          <w:tcPr>
            <w:tcW w:w="3082" w:type="dxa"/>
            <w:tcBorders>
              <w:top w:val="single" w:sz="4" w:space="0" w:color="auto"/>
              <w:left w:val="single" w:sz="4" w:space="0" w:color="auto"/>
              <w:bottom w:val="single" w:sz="4" w:space="0" w:color="auto"/>
              <w:right w:val="single" w:sz="4" w:space="0" w:color="auto"/>
            </w:tcBorders>
            <w:hideMark/>
          </w:tcPr>
          <w:p w14:paraId="0CDAB424" w14:textId="77777777" w:rsidR="007F4863" w:rsidRPr="000D2DE1" w:rsidRDefault="007F4863"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Parametr</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oferowany</w:t>
            </w:r>
            <w:proofErr w:type="spellEnd"/>
          </w:p>
        </w:tc>
      </w:tr>
      <w:tr w:rsidR="0008381B" w:rsidRPr="000D2DE1" w14:paraId="50699C68"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79A9B339"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1</w:t>
            </w:r>
          </w:p>
        </w:tc>
        <w:tc>
          <w:tcPr>
            <w:tcW w:w="2061" w:type="dxa"/>
            <w:tcBorders>
              <w:top w:val="single" w:sz="4" w:space="0" w:color="auto"/>
              <w:left w:val="single" w:sz="4" w:space="0" w:color="auto"/>
              <w:bottom w:val="single" w:sz="4" w:space="0" w:color="auto"/>
              <w:right w:val="single" w:sz="4" w:space="0" w:color="auto"/>
            </w:tcBorders>
            <w:vAlign w:val="bottom"/>
            <w:hideMark/>
          </w:tcPr>
          <w:p w14:paraId="7E4D822C" w14:textId="77777777" w:rsidR="007F4863" w:rsidRPr="000D2DE1" w:rsidRDefault="007F4863"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Typ</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wyświetlacza</w:t>
            </w:r>
            <w:proofErr w:type="spellEnd"/>
          </w:p>
        </w:tc>
        <w:tc>
          <w:tcPr>
            <w:tcW w:w="3516" w:type="dxa"/>
            <w:tcBorders>
              <w:top w:val="single" w:sz="4" w:space="0" w:color="auto"/>
              <w:left w:val="single" w:sz="4" w:space="0" w:color="auto"/>
              <w:bottom w:val="single" w:sz="4" w:space="0" w:color="auto"/>
              <w:right w:val="single" w:sz="4" w:space="0" w:color="auto"/>
            </w:tcBorders>
            <w:vAlign w:val="bottom"/>
            <w:hideMark/>
          </w:tcPr>
          <w:p w14:paraId="7E87C48C" w14:textId="77777777" w:rsidR="007F4863" w:rsidRPr="000D2DE1" w:rsidRDefault="007F4863" w:rsidP="007F4863">
            <w:pPr>
              <w:spacing w:after="0" w:line="276" w:lineRule="auto"/>
              <w:jc w:val="center"/>
              <w:rPr>
                <w:rFonts w:ascii="Times New Roman" w:hAnsi="Times New Roman"/>
                <w:sz w:val="20"/>
                <w:szCs w:val="20"/>
              </w:rPr>
            </w:pPr>
            <w:r w:rsidRPr="000D2DE1">
              <w:rPr>
                <w:rFonts w:ascii="Times New Roman" w:hAnsi="Times New Roman"/>
                <w:sz w:val="20"/>
                <w:szCs w:val="20"/>
                <w:lang w:val="en-US"/>
              </w:rPr>
              <w:t xml:space="preserve">LCD z </w:t>
            </w:r>
            <w:proofErr w:type="spellStart"/>
            <w:r w:rsidRPr="000D2DE1">
              <w:rPr>
                <w:rFonts w:ascii="Times New Roman" w:hAnsi="Times New Roman"/>
                <w:sz w:val="20"/>
                <w:szCs w:val="20"/>
                <w:lang w:val="en-US"/>
              </w:rPr>
              <w:t>podświetleniem</w:t>
            </w:r>
            <w:proofErr w:type="spellEnd"/>
            <w:r w:rsidRPr="000D2DE1">
              <w:rPr>
                <w:rFonts w:ascii="Times New Roman" w:hAnsi="Times New Roman"/>
                <w:sz w:val="20"/>
                <w:szCs w:val="20"/>
                <w:lang w:val="en-US"/>
              </w:rPr>
              <w:t xml:space="preserve"> LED</w:t>
            </w:r>
          </w:p>
        </w:tc>
        <w:tc>
          <w:tcPr>
            <w:tcW w:w="3082" w:type="dxa"/>
            <w:tcBorders>
              <w:top w:val="single" w:sz="4" w:space="0" w:color="auto"/>
              <w:left w:val="single" w:sz="4" w:space="0" w:color="auto"/>
              <w:bottom w:val="single" w:sz="4" w:space="0" w:color="auto"/>
              <w:right w:val="single" w:sz="4" w:space="0" w:color="auto"/>
            </w:tcBorders>
          </w:tcPr>
          <w:p w14:paraId="398C24B9" w14:textId="77777777" w:rsidR="007F4863" w:rsidRPr="000D2DE1" w:rsidRDefault="007F4863" w:rsidP="007F4863">
            <w:pPr>
              <w:spacing w:after="0" w:line="276" w:lineRule="auto"/>
              <w:jc w:val="center"/>
              <w:rPr>
                <w:rFonts w:ascii="Times New Roman" w:hAnsi="Times New Roman"/>
                <w:sz w:val="20"/>
                <w:szCs w:val="20"/>
              </w:rPr>
            </w:pPr>
          </w:p>
        </w:tc>
      </w:tr>
      <w:tr w:rsidR="0008381B" w:rsidRPr="000D2DE1" w14:paraId="418DB84A"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7EA21B64"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2</w:t>
            </w:r>
          </w:p>
        </w:tc>
        <w:tc>
          <w:tcPr>
            <w:tcW w:w="2061" w:type="dxa"/>
            <w:tcBorders>
              <w:top w:val="single" w:sz="4" w:space="0" w:color="auto"/>
              <w:left w:val="single" w:sz="4" w:space="0" w:color="auto"/>
              <w:bottom w:val="single" w:sz="4" w:space="0" w:color="auto"/>
              <w:right w:val="single" w:sz="4" w:space="0" w:color="auto"/>
            </w:tcBorders>
            <w:vAlign w:val="bottom"/>
            <w:hideMark/>
          </w:tcPr>
          <w:p w14:paraId="2C01D4D3" w14:textId="77777777" w:rsidR="007F4863" w:rsidRPr="000D2DE1" w:rsidRDefault="007F4863"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Proporcje</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obrazu</w:t>
            </w:r>
            <w:proofErr w:type="spellEnd"/>
          </w:p>
        </w:tc>
        <w:tc>
          <w:tcPr>
            <w:tcW w:w="3516" w:type="dxa"/>
            <w:tcBorders>
              <w:top w:val="single" w:sz="4" w:space="0" w:color="auto"/>
              <w:left w:val="single" w:sz="4" w:space="0" w:color="auto"/>
              <w:bottom w:val="single" w:sz="4" w:space="0" w:color="auto"/>
              <w:right w:val="single" w:sz="4" w:space="0" w:color="auto"/>
            </w:tcBorders>
            <w:vAlign w:val="bottom"/>
            <w:hideMark/>
          </w:tcPr>
          <w:p w14:paraId="5D4E621D" w14:textId="47E11DF4" w:rsidR="007F4863" w:rsidRPr="000D2DE1" w:rsidRDefault="007F4863" w:rsidP="007F4863">
            <w:pPr>
              <w:spacing w:after="0" w:line="276" w:lineRule="auto"/>
              <w:jc w:val="center"/>
              <w:rPr>
                <w:rFonts w:ascii="Times New Roman" w:hAnsi="Times New Roman"/>
                <w:sz w:val="20"/>
                <w:szCs w:val="20"/>
              </w:rPr>
            </w:pPr>
            <w:r w:rsidRPr="000D2DE1">
              <w:rPr>
                <w:rFonts w:ascii="Times New Roman" w:hAnsi="Times New Roman"/>
                <w:sz w:val="20"/>
                <w:szCs w:val="20"/>
                <w:lang w:val="en-US"/>
              </w:rPr>
              <w:t>16:</w:t>
            </w:r>
            <w:r w:rsidR="005649FE" w:rsidRPr="000D2DE1">
              <w:rPr>
                <w:rFonts w:ascii="Times New Roman" w:hAnsi="Times New Roman"/>
                <w:sz w:val="20"/>
                <w:szCs w:val="20"/>
                <w:lang w:val="en-US"/>
              </w:rPr>
              <w:t>9</w:t>
            </w:r>
          </w:p>
        </w:tc>
        <w:tc>
          <w:tcPr>
            <w:tcW w:w="3082" w:type="dxa"/>
            <w:tcBorders>
              <w:top w:val="single" w:sz="4" w:space="0" w:color="auto"/>
              <w:left w:val="single" w:sz="4" w:space="0" w:color="auto"/>
              <w:bottom w:val="single" w:sz="4" w:space="0" w:color="auto"/>
              <w:right w:val="single" w:sz="4" w:space="0" w:color="auto"/>
            </w:tcBorders>
          </w:tcPr>
          <w:p w14:paraId="2316ECF8" w14:textId="77777777" w:rsidR="007F4863" w:rsidRPr="000D2DE1" w:rsidRDefault="007F4863" w:rsidP="007F4863">
            <w:pPr>
              <w:spacing w:after="0" w:line="276" w:lineRule="auto"/>
              <w:jc w:val="center"/>
              <w:rPr>
                <w:rFonts w:ascii="Times New Roman" w:hAnsi="Times New Roman"/>
                <w:sz w:val="20"/>
                <w:szCs w:val="20"/>
              </w:rPr>
            </w:pPr>
          </w:p>
        </w:tc>
      </w:tr>
      <w:tr w:rsidR="0008381B" w:rsidRPr="000D2DE1" w14:paraId="5F83EAD9"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74E3D2AF"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3</w:t>
            </w:r>
          </w:p>
        </w:tc>
        <w:tc>
          <w:tcPr>
            <w:tcW w:w="2061" w:type="dxa"/>
            <w:tcBorders>
              <w:top w:val="single" w:sz="4" w:space="0" w:color="auto"/>
              <w:left w:val="single" w:sz="4" w:space="0" w:color="auto"/>
              <w:bottom w:val="single" w:sz="4" w:space="0" w:color="auto"/>
              <w:right w:val="single" w:sz="4" w:space="0" w:color="auto"/>
            </w:tcBorders>
            <w:vAlign w:val="bottom"/>
            <w:hideMark/>
          </w:tcPr>
          <w:p w14:paraId="631681AD" w14:textId="77777777" w:rsidR="007F4863" w:rsidRPr="000D2DE1" w:rsidRDefault="007F4863"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Przekątna</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ekranu</w:t>
            </w:r>
            <w:proofErr w:type="spellEnd"/>
          </w:p>
        </w:tc>
        <w:tc>
          <w:tcPr>
            <w:tcW w:w="3516" w:type="dxa"/>
            <w:tcBorders>
              <w:top w:val="single" w:sz="4" w:space="0" w:color="auto"/>
              <w:left w:val="single" w:sz="4" w:space="0" w:color="auto"/>
              <w:bottom w:val="single" w:sz="4" w:space="0" w:color="auto"/>
              <w:right w:val="single" w:sz="4" w:space="0" w:color="auto"/>
            </w:tcBorders>
            <w:vAlign w:val="bottom"/>
            <w:hideMark/>
          </w:tcPr>
          <w:p w14:paraId="7179BEA8" w14:textId="4A5CF97E" w:rsidR="007F4863" w:rsidRPr="000D2DE1" w:rsidRDefault="007F4863" w:rsidP="007F4863">
            <w:pPr>
              <w:spacing w:after="0" w:line="276" w:lineRule="auto"/>
              <w:jc w:val="center"/>
              <w:rPr>
                <w:rFonts w:ascii="Times New Roman" w:hAnsi="Times New Roman"/>
                <w:sz w:val="20"/>
                <w:szCs w:val="20"/>
              </w:rPr>
            </w:pPr>
            <w:r w:rsidRPr="000D2DE1">
              <w:rPr>
                <w:rFonts w:ascii="Times New Roman" w:hAnsi="Times New Roman"/>
                <w:sz w:val="20"/>
                <w:szCs w:val="20"/>
                <w:lang w:val="en-US"/>
              </w:rPr>
              <w:t>2</w:t>
            </w:r>
            <w:r w:rsidR="003D0A0B" w:rsidRPr="000D2DE1">
              <w:rPr>
                <w:rFonts w:ascii="Times New Roman" w:hAnsi="Times New Roman"/>
                <w:sz w:val="20"/>
                <w:szCs w:val="20"/>
                <w:lang w:val="en-US"/>
              </w:rPr>
              <w:t>1.5 cala</w:t>
            </w:r>
          </w:p>
        </w:tc>
        <w:tc>
          <w:tcPr>
            <w:tcW w:w="3082" w:type="dxa"/>
            <w:tcBorders>
              <w:top w:val="single" w:sz="4" w:space="0" w:color="auto"/>
              <w:left w:val="single" w:sz="4" w:space="0" w:color="auto"/>
              <w:bottom w:val="single" w:sz="4" w:space="0" w:color="auto"/>
              <w:right w:val="single" w:sz="4" w:space="0" w:color="auto"/>
            </w:tcBorders>
          </w:tcPr>
          <w:p w14:paraId="66943A0D" w14:textId="77777777" w:rsidR="007F4863" w:rsidRPr="000D2DE1" w:rsidRDefault="007F4863" w:rsidP="007F4863">
            <w:pPr>
              <w:spacing w:after="0" w:line="276" w:lineRule="auto"/>
              <w:jc w:val="center"/>
              <w:rPr>
                <w:rFonts w:ascii="Times New Roman" w:hAnsi="Times New Roman"/>
                <w:sz w:val="20"/>
                <w:szCs w:val="20"/>
              </w:rPr>
            </w:pPr>
          </w:p>
        </w:tc>
      </w:tr>
      <w:tr w:rsidR="0008381B" w:rsidRPr="000D2DE1" w14:paraId="59459CF9"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62D576C6"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5</w:t>
            </w:r>
          </w:p>
        </w:tc>
        <w:tc>
          <w:tcPr>
            <w:tcW w:w="2061" w:type="dxa"/>
            <w:tcBorders>
              <w:top w:val="single" w:sz="4" w:space="0" w:color="auto"/>
              <w:left w:val="single" w:sz="4" w:space="0" w:color="auto"/>
              <w:bottom w:val="single" w:sz="4" w:space="0" w:color="auto"/>
              <w:right w:val="single" w:sz="4" w:space="0" w:color="auto"/>
            </w:tcBorders>
            <w:vAlign w:val="bottom"/>
            <w:hideMark/>
          </w:tcPr>
          <w:p w14:paraId="323A7202" w14:textId="77777777" w:rsidR="007F4863" w:rsidRPr="000D2DE1" w:rsidRDefault="007F4863"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Typ</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matrycy</w:t>
            </w:r>
            <w:proofErr w:type="spellEnd"/>
          </w:p>
        </w:tc>
        <w:tc>
          <w:tcPr>
            <w:tcW w:w="3516" w:type="dxa"/>
            <w:tcBorders>
              <w:top w:val="single" w:sz="4" w:space="0" w:color="auto"/>
              <w:left w:val="single" w:sz="4" w:space="0" w:color="auto"/>
              <w:bottom w:val="single" w:sz="4" w:space="0" w:color="auto"/>
              <w:right w:val="single" w:sz="4" w:space="0" w:color="auto"/>
            </w:tcBorders>
            <w:vAlign w:val="bottom"/>
            <w:hideMark/>
          </w:tcPr>
          <w:p w14:paraId="073475AC" w14:textId="4A49B201" w:rsidR="007F4863" w:rsidRPr="000D2DE1" w:rsidRDefault="007F4863" w:rsidP="007F4863">
            <w:pPr>
              <w:spacing w:after="0" w:line="276" w:lineRule="auto"/>
              <w:jc w:val="center"/>
              <w:rPr>
                <w:rFonts w:ascii="Times New Roman" w:hAnsi="Times New Roman"/>
                <w:sz w:val="20"/>
                <w:szCs w:val="20"/>
              </w:rPr>
            </w:pPr>
            <w:r w:rsidRPr="000D2DE1">
              <w:rPr>
                <w:rFonts w:ascii="Times New Roman" w:hAnsi="Times New Roman"/>
                <w:sz w:val="20"/>
                <w:szCs w:val="20"/>
                <w:lang w:val="en-US"/>
              </w:rPr>
              <w:t>IPS</w:t>
            </w:r>
          </w:p>
        </w:tc>
        <w:tc>
          <w:tcPr>
            <w:tcW w:w="3082" w:type="dxa"/>
            <w:tcBorders>
              <w:top w:val="single" w:sz="4" w:space="0" w:color="auto"/>
              <w:left w:val="single" w:sz="4" w:space="0" w:color="auto"/>
              <w:bottom w:val="single" w:sz="4" w:space="0" w:color="auto"/>
              <w:right w:val="single" w:sz="4" w:space="0" w:color="auto"/>
            </w:tcBorders>
          </w:tcPr>
          <w:p w14:paraId="0292EAC8" w14:textId="77777777" w:rsidR="007F4863" w:rsidRPr="000D2DE1" w:rsidRDefault="007F4863" w:rsidP="007F4863">
            <w:pPr>
              <w:spacing w:after="0" w:line="276" w:lineRule="auto"/>
              <w:jc w:val="center"/>
              <w:rPr>
                <w:rFonts w:ascii="Times New Roman" w:hAnsi="Times New Roman"/>
                <w:sz w:val="20"/>
                <w:szCs w:val="20"/>
              </w:rPr>
            </w:pPr>
          </w:p>
        </w:tc>
      </w:tr>
      <w:tr w:rsidR="0008381B" w:rsidRPr="000D2DE1" w14:paraId="5CE57727"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5EA3DDA4"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6</w:t>
            </w:r>
          </w:p>
        </w:tc>
        <w:tc>
          <w:tcPr>
            <w:tcW w:w="2061" w:type="dxa"/>
            <w:tcBorders>
              <w:top w:val="single" w:sz="4" w:space="0" w:color="auto"/>
              <w:left w:val="single" w:sz="4" w:space="0" w:color="auto"/>
              <w:bottom w:val="single" w:sz="4" w:space="0" w:color="auto"/>
              <w:right w:val="single" w:sz="4" w:space="0" w:color="auto"/>
            </w:tcBorders>
            <w:vAlign w:val="bottom"/>
            <w:hideMark/>
          </w:tcPr>
          <w:p w14:paraId="4F7ABD9C" w14:textId="77777777" w:rsidR="007F4863" w:rsidRPr="000D2DE1" w:rsidRDefault="007F4863"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Powierzchnia</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matrycy</w:t>
            </w:r>
            <w:proofErr w:type="spellEnd"/>
          </w:p>
        </w:tc>
        <w:tc>
          <w:tcPr>
            <w:tcW w:w="3516" w:type="dxa"/>
            <w:tcBorders>
              <w:top w:val="single" w:sz="4" w:space="0" w:color="auto"/>
              <w:left w:val="single" w:sz="4" w:space="0" w:color="auto"/>
              <w:bottom w:val="single" w:sz="4" w:space="0" w:color="auto"/>
              <w:right w:val="single" w:sz="4" w:space="0" w:color="auto"/>
            </w:tcBorders>
            <w:vAlign w:val="bottom"/>
            <w:hideMark/>
          </w:tcPr>
          <w:p w14:paraId="32C8EC21" w14:textId="79F4EB37" w:rsidR="007F4863" w:rsidRPr="000D2DE1" w:rsidRDefault="00B56301" w:rsidP="007F4863">
            <w:pPr>
              <w:spacing w:after="0" w:line="276" w:lineRule="auto"/>
              <w:jc w:val="center"/>
              <w:rPr>
                <w:rFonts w:ascii="Times New Roman" w:hAnsi="Times New Roman"/>
                <w:sz w:val="20"/>
                <w:szCs w:val="20"/>
              </w:rPr>
            </w:pPr>
            <w:r w:rsidRPr="000D2DE1">
              <w:rPr>
                <w:rFonts w:ascii="Times New Roman" w:hAnsi="Times New Roman"/>
                <w:sz w:val="20"/>
                <w:szCs w:val="20"/>
              </w:rPr>
              <w:t>Powłoka antyrefleksyjna</w:t>
            </w:r>
          </w:p>
        </w:tc>
        <w:tc>
          <w:tcPr>
            <w:tcW w:w="3082" w:type="dxa"/>
            <w:tcBorders>
              <w:top w:val="single" w:sz="4" w:space="0" w:color="auto"/>
              <w:left w:val="single" w:sz="4" w:space="0" w:color="auto"/>
              <w:bottom w:val="single" w:sz="4" w:space="0" w:color="auto"/>
              <w:right w:val="single" w:sz="4" w:space="0" w:color="auto"/>
            </w:tcBorders>
          </w:tcPr>
          <w:p w14:paraId="61177B63" w14:textId="77777777" w:rsidR="007F4863" w:rsidRPr="000D2DE1" w:rsidRDefault="007F4863" w:rsidP="007F4863">
            <w:pPr>
              <w:spacing w:after="0" w:line="276" w:lineRule="auto"/>
              <w:jc w:val="center"/>
              <w:rPr>
                <w:rFonts w:ascii="Times New Roman" w:hAnsi="Times New Roman"/>
                <w:sz w:val="20"/>
                <w:szCs w:val="20"/>
              </w:rPr>
            </w:pPr>
          </w:p>
        </w:tc>
      </w:tr>
      <w:tr w:rsidR="0008381B" w:rsidRPr="000D2DE1" w14:paraId="772AF24E"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6A190C7A"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7</w:t>
            </w:r>
          </w:p>
        </w:tc>
        <w:tc>
          <w:tcPr>
            <w:tcW w:w="2061" w:type="dxa"/>
            <w:tcBorders>
              <w:top w:val="single" w:sz="4" w:space="0" w:color="auto"/>
              <w:left w:val="single" w:sz="4" w:space="0" w:color="auto"/>
              <w:bottom w:val="single" w:sz="4" w:space="0" w:color="auto"/>
              <w:right w:val="single" w:sz="4" w:space="0" w:color="auto"/>
            </w:tcBorders>
            <w:vAlign w:val="bottom"/>
            <w:hideMark/>
          </w:tcPr>
          <w:p w14:paraId="5E008114" w14:textId="77777777" w:rsidR="007F4863" w:rsidRPr="000D2DE1" w:rsidRDefault="007F4863"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Ekran</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dotykowy</w:t>
            </w:r>
            <w:proofErr w:type="spellEnd"/>
          </w:p>
        </w:tc>
        <w:tc>
          <w:tcPr>
            <w:tcW w:w="3516" w:type="dxa"/>
            <w:tcBorders>
              <w:top w:val="single" w:sz="4" w:space="0" w:color="auto"/>
              <w:left w:val="single" w:sz="4" w:space="0" w:color="auto"/>
              <w:bottom w:val="single" w:sz="4" w:space="0" w:color="auto"/>
              <w:right w:val="single" w:sz="4" w:space="0" w:color="auto"/>
            </w:tcBorders>
            <w:vAlign w:val="bottom"/>
            <w:hideMark/>
          </w:tcPr>
          <w:p w14:paraId="5464D786" w14:textId="77777777" w:rsidR="007F4863" w:rsidRPr="000D2DE1" w:rsidRDefault="007F4863" w:rsidP="007F4863">
            <w:pPr>
              <w:spacing w:after="0" w:line="276" w:lineRule="auto"/>
              <w:jc w:val="center"/>
              <w:rPr>
                <w:rFonts w:ascii="Times New Roman" w:hAnsi="Times New Roman"/>
                <w:sz w:val="20"/>
                <w:szCs w:val="20"/>
              </w:rPr>
            </w:pPr>
            <w:r w:rsidRPr="000D2DE1">
              <w:rPr>
                <w:rFonts w:ascii="Times New Roman" w:hAnsi="Times New Roman"/>
                <w:sz w:val="20"/>
                <w:szCs w:val="20"/>
                <w:lang w:val="en-US"/>
              </w:rPr>
              <w:t>Nie</w:t>
            </w:r>
          </w:p>
        </w:tc>
        <w:tc>
          <w:tcPr>
            <w:tcW w:w="3082" w:type="dxa"/>
            <w:tcBorders>
              <w:top w:val="single" w:sz="4" w:space="0" w:color="auto"/>
              <w:left w:val="single" w:sz="4" w:space="0" w:color="auto"/>
              <w:bottom w:val="single" w:sz="4" w:space="0" w:color="auto"/>
              <w:right w:val="single" w:sz="4" w:space="0" w:color="auto"/>
            </w:tcBorders>
          </w:tcPr>
          <w:p w14:paraId="3BAD01CD" w14:textId="77777777" w:rsidR="007F4863" w:rsidRPr="000D2DE1" w:rsidRDefault="007F4863" w:rsidP="007F4863">
            <w:pPr>
              <w:spacing w:after="0" w:line="276" w:lineRule="auto"/>
              <w:jc w:val="center"/>
              <w:rPr>
                <w:rFonts w:ascii="Times New Roman" w:hAnsi="Times New Roman"/>
                <w:sz w:val="20"/>
                <w:szCs w:val="20"/>
              </w:rPr>
            </w:pPr>
          </w:p>
        </w:tc>
      </w:tr>
      <w:tr w:rsidR="0008381B" w:rsidRPr="000D2DE1" w14:paraId="06D3167A"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459E9C90"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8</w:t>
            </w:r>
          </w:p>
        </w:tc>
        <w:tc>
          <w:tcPr>
            <w:tcW w:w="2061" w:type="dxa"/>
            <w:tcBorders>
              <w:top w:val="single" w:sz="4" w:space="0" w:color="auto"/>
              <w:left w:val="single" w:sz="4" w:space="0" w:color="auto"/>
              <w:bottom w:val="single" w:sz="4" w:space="0" w:color="auto"/>
              <w:right w:val="single" w:sz="4" w:space="0" w:color="auto"/>
            </w:tcBorders>
            <w:vAlign w:val="bottom"/>
            <w:hideMark/>
          </w:tcPr>
          <w:p w14:paraId="70E90E76" w14:textId="77777777" w:rsidR="007F4863" w:rsidRPr="000D2DE1" w:rsidRDefault="007F4863"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Technologia</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podświetlania</w:t>
            </w:r>
            <w:proofErr w:type="spellEnd"/>
          </w:p>
        </w:tc>
        <w:tc>
          <w:tcPr>
            <w:tcW w:w="3516" w:type="dxa"/>
            <w:tcBorders>
              <w:top w:val="single" w:sz="4" w:space="0" w:color="auto"/>
              <w:left w:val="single" w:sz="4" w:space="0" w:color="auto"/>
              <w:bottom w:val="single" w:sz="4" w:space="0" w:color="auto"/>
              <w:right w:val="single" w:sz="4" w:space="0" w:color="auto"/>
            </w:tcBorders>
            <w:vAlign w:val="bottom"/>
            <w:hideMark/>
          </w:tcPr>
          <w:p w14:paraId="37DCB004" w14:textId="23EA883B" w:rsidR="007F4863" w:rsidRPr="000D2DE1" w:rsidRDefault="007A4369" w:rsidP="007F4863">
            <w:pPr>
              <w:spacing w:after="0" w:line="276" w:lineRule="auto"/>
              <w:jc w:val="center"/>
              <w:rPr>
                <w:rFonts w:ascii="Times New Roman" w:hAnsi="Times New Roman"/>
                <w:sz w:val="20"/>
                <w:szCs w:val="20"/>
              </w:rPr>
            </w:pPr>
            <w:proofErr w:type="spellStart"/>
            <w:r w:rsidRPr="000D2DE1">
              <w:rPr>
                <w:rFonts w:ascii="Times New Roman" w:hAnsi="Times New Roman"/>
                <w:sz w:val="20"/>
                <w:szCs w:val="20"/>
                <w:lang w:val="en-US"/>
              </w:rPr>
              <w:t>Podświetlenie</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krawędzi</w:t>
            </w:r>
            <w:proofErr w:type="spellEnd"/>
            <w:r w:rsidRPr="000D2DE1">
              <w:rPr>
                <w:rFonts w:ascii="Times New Roman" w:hAnsi="Times New Roman"/>
                <w:sz w:val="20"/>
                <w:szCs w:val="20"/>
                <w:lang w:val="en-US"/>
              </w:rPr>
              <w:t>; WLED</w:t>
            </w:r>
          </w:p>
        </w:tc>
        <w:tc>
          <w:tcPr>
            <w:tcW w:w="3082" w:type="dxa"/>
            <w:tcBorders>
              <w:top w:val="single" w:sz="4" w:space="0" w:color="auto"/>
              <w:left w:val="single" w:sz="4" w:space="0" w:color="auto"/>
              <w:bottom w:val="single" w:sz="4" w:space="0" w:color="auto"/>
              <w:right w:val="single" w:sz="4" w:space="0" w:color="auto"/>
            </w:tcBorders>
          </w:tcPr>
          <w:p w14:paraId="285959B4" w14:textId="77777777" w:rsidR="007F4863" w:rsidRPr="000D2DE1" w:rsidRDefault="007F4863" w:rsidP="007F4863">
            <w:pPr>
              <w:spacing w:after="0" w:line="276" w:lineRule="auto"/>
              <w:jc w:val="center"/>
              <w:rPr>
                <w:rFonts w:ascii="Times New Roman" w:hAnsi="Times New Roman"/>
                <w:sz w:val="20"/>
                <w:szCs w:val="20"/>
              </w:rPr>
            </w:pPr>
          </w:p>
        </w:tc>
      </w:tr>
      <w:tr w:rsidR="0008381B" w:rsidRPr="000D2DE1" w14:paraId="12555602"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7BAE35AC"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12</w:t>
            </w:r>
          </w:p>
        </w:tc>
        <w:tc>
          <w:tcPr>
            <w:tcW w:w="2061" w:type="dxa"/>
            <w:tcBorders>
              <w:top w:val="single" w:sz="4" w:space="0" w:color="auto"/>
              <w:left w:val="single" w:sz="4" w:space="0" w:color="auto"/>
              <w:bottom w:val="single" w:sz="4" w:space="0" w:color="auto"/>
              <w:right w:val="single" w:sz="4" w:space="0" w:color="auto"/>
            </w:tcBorders>
            <w:vAlign w:val="bottom"/>
            <w:hideMark/>
          </w:tcPr>
          <w:p w14:paraId="654DFD45" w14:textId="77777777" w:rsidR="007F4863" w:rsidRPr="000D2DE1" w:rsidRDefault="007F4863"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Rozdzielczość</w:t>
            </w:r>
            <w:proofErr w:type="spellEnd"/>
          </w:p>
        </w:tc>
        <w:tc>
          <w:tcPr>
            <w:tcW w:w="3516" w:type="dxa"/>
            <w:tcBorders>
              <w:top w:val="single" w:sz="4" w:space="0" w:color="auto"/>
              <w:left w:val="single" w:sz="4" w:space="0" w:color="auto"/>
              <w:bottom w:val="single" w:sz="4" w:space="0" w:color="auto"/>
              <w:right w:val="single" w:sz="4" w:space="0" w:color="auto"/>
            </w:tcBorders>
            <w:vAlign w:val="bottom"/>
            <w:hideMark/>
          </w:tcPr>
          <w:p w14:paraId="7BFA2E95" w14:textId="0BF4BAA9" w:rsidR="007F4863" w:rsidRPr="000D2DE1" w:rsidRDefault="007F4863" w:rsidP="007F4863">
            <w:pPr>
              <w:spacing w:after="0" w:line="276" w:lineRule="auto"/>
              <w:jc w:val="center"/>
              <w:rPr>
                <w:rFonts w:ascii="Times New Roman" w:hAnsi="Times New Roman"/>
                <w:sz w:val="20"/>
                <w:szCs w:val="20"/>
              </w:rPr>
            </w:pPr>
            <w:r w:rsidRPr="000D2DE1">
              <w:rPr>
                <w:rFonts w:ascii="Times New Roman" w:hAnsi="Times New Roman"/>
                <w:sz w:val="20"/>
                <w:szCs w:val="20"/>
                <w:lang w:val="en-US"/>
              </w:rPr>
              <w:t>1920 x 1</w:t>
            </w:r>
            <w:r w:rsidR="00C73DB9" w:rsidRPr="000D2DE1">
              <w:rPr>
                <w:rFonts w:ascii="Times New Roman" w:hAnsi="Times New Roman"/>
                <w:sz w:val="20"/>
                <w:szCs w:val="20"/>
                <w:lang w:val="en-US"/>
              </w:rPr>
              <w:t>080</w:t>
            </w:r>
            <w:r w:rsidRPr="000D2DE1">
              <w:rPr>
                <w:rFonts w:ascii="Times New Roman" w:hAnsi="Times New Roman"/>
                <w:sz w:val="20"/>
                <w:szCs w:val="20"/>
                <w:lang w:val="en-US"/>
              </w:rPr>
              <w:t xml:space="preserve"> (</w:t>
            </w:r>
            <w:r w:rsidR="00C73DB9" w:rsidRPr="000D2DE1">
              <w:rPr>
                <w:rFonts w:ascii="Times New Roman" w:hAnsi="Times New Roman"/>
                <w:sz w:val="20"/>
                <w:szCs w:val="20"/>
                <w:lang w:val="en-US"/>
              </w:rPr>
              <w:t>FHD</w:t>
            </w:r>
            <w:r w:rsidRPr="000D2DE1">
              <w:rPr>
                <w:rFonts w:ascii="Times New Roman" w:hAnsi="Times New Roman"/>
                <w:sz w:val="20"/>
                <w:szCs w:val="20"/>
                <w:lang w:val="en-US"/>
              </w:rPr>
              <w:t>)</w:t>
            </w:r>
          </w:p>
        </w:tc>
        <w:tc>
          <w:tcPr>
            <w:tcW w:w="3082" w:type="dxa"/>
            <w:tcBorders>
              <w:top w:val="single" w:sz="4" w:space="0" w:color="auto"/>
              <w:left w:val="single" w:sz="4" w:space="0" w:color="auto"/>
              <w:bottom w:val="single" w:sz="4" w:space="0" w:color="auto"/>
              <w:right w:val="single" w:sz="4" w:space="0" w:color="auto"/>
            </w:tcBorders>
          </w:tcPr>
          <w:p w14:paraId="47DA0742" w14:textId="77777777" w:rsidR="007F4863" w:rsidRPr="000D2DE1" w:rsidRDefault="007F4863" w:rsidP="007F4863">
            <w:pPr>
              <w:spacing w:after="0" w:line="276" w:lineRule="auto"/>
              <w:jc w:val="center"/>
              <w:rPr>
                <w:rFonts w:ascii="Times New Roman" w:hAnsi="Times New Roman"/>
                <w:sz w:val="20"/>
                <w:szCs w:val="20"/>
              </w:rPr>
            </w:pPr>
          </w:p>
        </w:tc>
      </w:tr>
      <w:tr w:rsidR="0008381B" w:rsidRPr="000D2DE1" w14:paraId="324629B8"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31BCC9EF"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14</w:t>
            </w:r>
          </w:p>
        </w:tc>
        <w:tc>
          <w:tcPr>
            <w:tcW w:w="2061" w:type="dxa"/>
            <w:tcBorders>
              <w:top w:val="single" w:sz="4" w:space="0" w:color="auto"/>
              <w:left w:val="single" w:sz="4" w:space="0" w:color="auto"/>
              <w:bottom w:val="single" w:sz="4" w:space="0" w:color="auto"/>
              <w:right w:val="single" w:sz="4" w:space="0" w:color="auto"/>
            </w:tcBorders>
            <w:vAlign w:val="bottom"/>
            <w:hideMark/>
          </w:tcPr>
          <w:p w14:paraId="329BAF97" w14:textId="77777777" w:rsidR="007F4863" w:rsidRPr="000D2DE1" w:rsidRDefault="007F4863"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Jasność</w:t>
            </w:r>
            <w:proofErr w:type="spellEnd"/>
          </w:p>
        </w:tc>
        <w:tc>
          <w:tcPr>
            <w:tcW w:w="3516" w:type="dxa"/>
            <w:tcBorders>
              <w:top w:val="single" w:sz="4" w:space="0" w:color="auto"/>
              <w:left w:val="single" w:sz="4" w:space="0" w:color="auto"/>
              <w:bottom w:val="single" w:sz="4" w:space="0" w:color="auto"/>
              <w:right w:val="single" w:sz="4" w:space="0" w:color="auto"/>
            </w:tcBorders>
            <w:vAlign w:val="bottom"/>
            <w:hideMark/>
          </w:tcPr>
          <w:p w14:paraId="19ABFE90" w14:textId="4195EA70" w:rsidR="007F4863" w:rsidRPr="000D2DE1" w:rsidRDefault="007B5393" w:rsidP="007F4863">
            <w:pPr>
              <w:spacing w:after="0" w:line="276" w:lineRule="auto"/>
              <w:jc w:val="center"/>
              <w:rPr>
                <w:rFonts w:ascii="Times New Roman" w:hAnsi="Times New Roman"/>
                <w:sz w:val="20"/>
                <w:szCs w:val="20"/>
              </w:rPr>
            </w:pPr>
            <w:r>
              <w:rPr>
                <w:rFonts w:ascii="Times New Roman" w:hAnsi="Times New Roman"/>
                <w:sz w:val="20"/>
                <w:szCs w:val="20"/>
                <w:lang w:val="en-US"/>
              </w:rPr>
              <w:t xml:space="preserve">min. </w:t>
            </w:r>
            <w:r w:rsidR="00C73DB9" w:rsidRPr="000D2DE1">
              <w:rPr>
                <w:rFonts w:ascii="Times New Roman" w:hAnsi="Times New Roman"/>
                <w:sz w:val="20"/>
                <w:szCs w:val="20"/>
                <w:lang w:val="en-US"/>
              </w:rPr>
              <w:t>2</w:t>
            </w:r>
            <w:r w:rsidR="007F4863" w:rsidRPr="000D2DE1">
              <w:rPr>
                <w:rFonts w:ascii="Times New Roman" w:hAnsi="Times New Roman"/>
                <w:sz w:val="20"/>
                <w:szCs w:val="20"/>
                <w:lang w:val="en-US"/>
              </w:rPr>
              <w:t xml:space="preserve">50 </w:t>
            </w:r>
            <w:r w:rsidR="00A214C7" w:rsidRPr="000D2DE1">
              <w:rPr>
                <w:rFonts w:ascii="Times New Roman" w:hAnsi="Times New Roman"/>
                <w:sz w:val="20"/>
                <w:szCs w:val="20"/>
              </w:rPr>
              <w:t>nitów</w:t>
            </w:r>
          </w:p>
        </w:tc>
        <w:tc>
          <w:tcPr>
            <w:tcW w:w="3082" w:type="dxa"/>
            <w:tcBorders>
              <w:top w:val="single" w:sz="4" w:space="0" w:color="auto"/>
              <w:left w:val="single" w:sz="4" w:space="0" w:color="auto"/>
              <w:bottom w:val="single" w:sz="4" w:space="0" w:color="auto"/>
              <w:right w:val="single" w:sz="4" w:space="0" w:color="auto"/>
            </w:tcBorders>
          </w:tcPr>
          <w:p w14:paraId="76519175" w14:textId="77777777" w:rsidR="007F4863" w:rsidRPr="000D2DE1" w:rsidRDefault="007F4863" w:rsidP="007F4863">
            <w:pPr>
              <w:spacing w:after="0" w:line="276" w:lineRule="auto"/>
              <w:jc w:val="center"/>
              <w:rPr>
                <w:rFonts w:ascii="Times New Roman" w:hAnsi="Times New Roman"/>
                <w:sz w:val="20"/>
                <w:szCs w:val="20"/>
              </w:rPr>
            </w:pPr>
          </w:p>
        </w:tc>
      </w:tr>
      <w:tr w:rsidR="0008381B" w:rsidRPr="000D2DE1" w14:paraId="34899FE9"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48BB4731"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15</w:t>
            </w:r>
          </w:p>
        </w:tc>
        <w:tc>
          <w:tcPr>
            <w:tcW w:w="2061" w:type="dxa"/>
            <w:tcBorders>
              <w:top w:val="single" w:sz="4" w:space="0" w:color="auto"/>
              <w:left w:val="single" w:sz="4" w:space="0" w:color="auto"/>
              <w:bottom w:val="single" w:sz="4" w:space="0" w:color="auto"/>
              <w:right w:val="single" w:sz="4" w:space="0" w:color="auto"/>
            </w:tcBorders>
            <w:vAlign w:val="bottom"/>
            <w:hideMark/>
          </w:tcPr>
          <w:p w14:paraId="53A70A5A" w14:textId="77777777" w:rsidR="007F4863" w:rsidRPr="000D2DE1" w:rsidRDefault="007F4863"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Kontrast</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statyczny</w:t>
            </w:r>
            <w:proofErr w:type="spellEnd"/>
          </w:p>
        </w:tc>
        <w:tc>
          <w:tcPr>
            <w:tcW w:w="3516" w:type="dxa"/>
            <w:tcBorders>
              <w:top w:val="single" w:sz="4" w:space="0" w:color="auto"/>
              <w:left w:val="single" w:sz="4" w:space="0" w:color="auto"/>
              <w:bottom w:val="single" w:sz="4" w:space="0" w:color="auto"/>
              <w:right w:val="single" w:sz="4" w:space="0" w:color="auto"/>
            </w:tcBorders>
            <w:vAlign w:val="bottom"/>
            <w:hideMark/>
          </w:tcPr>
          <w:p w14:paraId="4A44F995" w14:textId="0B8EAEDA" w:rsidR="007F4863" w:rsidRPr="000D2DE1" w:rsidRDefault="007B5393" w:rsidP="007F4863">
            <w:pPr>
              <w:spacing w:after="0" w:line="276" w:lineRule="auto"/>
              <w:jc w:val="center"/>
              <w:rPr>
                <w:rFonts w:ascii="Times New Roman" w:hAnsi="Times New Roman"/>
                <w:sz w:val="20"/>
                <w:szCs w:val="20"/>
              </w:rPr>
            </w:pPr>
            <w:r>
              <w:rPr>
                <w:rFonts w:ascii="Times New Roman" w:hAnsi="Times New Roman"/>
                <w:sz w:val="20"/>
                <w:szCs w:val="20"/>
                <w:lang w:val="en-US"/>
              </w:rPr>
              <w:t xml:space="preserve">min. </w:t>
            </w:r>
            <w:r w:rsidR="007F4863" w:rsidRPr="000D2DE1">
              <w:rPr>
                <w:rFonts w:ascii="Times New Roman" w:hAnsi="Times New Roman"/>
                <w:sz w:val="20"/>
                <w:szCs w:val="20"/>
                <w:lang w:val="en-US"/>
              </w:rPr>
              <w:t xml:space="preserve">1 </w:t>
            </w:r>
            <w:r w:rsidR="00C73DB9" w:rsidRPr="000D2DE1">
              <w:rPr>
                <w:rFonts w:ascii="Times New Roman" w:hAnsi="Times New Roman"/>
                <w:sz w:val="20"/>
                <w:szCs w:val="20"/>
                <w:lang w:val="en-US"/>
              </w:rPr>
              <w:t>0</w:t>
            </w:r>
            <w:r w:rsidR="007F4863" w:rsidRPr="000D2DE1">
              <w:rPr>
                <w:rFonts w:ascii="Times New Roman" w:hAnsi="Times New Roman"/>
                <w:sz w:val="20"/>
                <w:szCs w:val="20"/>
                <w:lang w:val="en-US"/>
              </w:rPr>
              <w:t>00:1</w:t>
            </w:r>
          </w:p>
        </w:tc>
        <w:tc>
          <w:tcPr>
            <w:tcW w:w="3082" w:type="dxa"/>
            <w:tcBorders>
              <w:top w:val="single" w:sz="4" w:space="0" w:color="auto"/>
              <w:left w:val="single" w:sz="4" w:space="0" w:color="auto"/>
              <w:bottom w:val="single" w:sz="4" w:space="0" w:color="auto"/>
              <w:right w:val="single" w:sz="4" w:space="0" w:color="auto"/>
            </w:tcBorders>
          </w:tcPr>
          <w:p w14:paraId="5327AFA1" w14:textId="77777777" w:rsidR="007F4863" w:rsidRPr="000D2DE1" w:rsidRDefault="007F4863" w:rsidP="007F4863">
            <w:pPr>
              <w:spacing w:after="0" w:line="276" w:lineRule="auto"/>
              <w:jc w:val="center"/>
              <w:rPr>
                <w:rFonts w:ascii="Times New Roman" w:hAnsi="Times New Roman"/>
                <w:sz w:val="20"/>
                <w:szCs w:val="20"/>
              </w:rPr>
            </w:pPr>
          </w:p>
        </w:tc>
      </w:tr>
      <w:tr w:rsidR="0008381B" w:rsidRPr="000D2DE1" w14:paraId="38DA5217"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28D71BB4"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17</w:t>
            </w:r>
          </w:p>
        </w:tc>
        <w:tc>
          <w:tcPr>
            <w:tcW w:w="2061" w:type="dxa"/>
            <w:tcBorders>
              <w:top w:val="single" w:sz="4" w:space="0" w:color="auto"/>
              <w:left w:val="single" w:sz="4" w:space="0" w:color="auto"/>
              <w:bottom w:val="single" w:sz="4" w:space="0" w:color="auto"/>
              <w:right w:val="single" w:sz="4" w:space="0" w:color="auto"/>
            </w:tcBorders>
            <w:vAlign w:val="bottom"/>
            <w:hideMark/>
          </w:tcPr>
          <w:p w14:paraId="5F4E7FFC" w14:textId="77777777" w:rsidR="007F4863" w:rsidRPr="000D2DE1" w:rsidRDefault="007F4863"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Częstotliwość</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odświeżania</w:t>
            </w:r>
            <w:proofErr w:type="spellEnd"/>
          </w:p>
        </w:tc>
        <w:tc>
          <w:tcPr>
            <w:tcW w:w="3516" w:type="dxa"/>
            <w:tcBorders>
              <w:top w:val="single" w:sz="4" w:space="0" w:color="auto"/>
              <w:left w:val="single" w:sz="4" w:space="0" w:color="auto"/>
              <w:bottom w:val="single" w:sz="4" w:space="0" w:color="auto"/>
              <w:right w:val="single" w:sz="4" w:space="0" w:color="auto"/>
            </w:tcBorders>
            <w:vAlign w:val="bottom"/>
            <w:hideMark/>
          </w:tcPr>
          <w:p w14:paraId="6190DE35" w14:textId="30896451" w:rsidR="007F4863" w:rsidRPr="000D2DE1" w:rsidRDefault="007B5393" w:rsidP="007F4863">
            <w:pPr>
              <w:spacing w:after="0" w:line="276" w:lineRule="auto"/>
              <w:jc w:val="center"/>
              <w:rPr>
                <w:rFonts w:ascii="Times New Roman" w:hAnsi="Times New Roman"/>
                <w:sz w:val="20"/>
                <w:szCs w:val="20"/>
              </w:rPr>
            </w:pPr>
            <w:r>
              <w:rPr>
                <w:rFonts w:ascii="Times New Roman" w:hAnsi="Times New Roman"/>
                <w:sz w:val="20"/>
                <w:szCs w:val="20"/>
                <w:lang w:val="en-US"/>
              </w:rPr>
              <w:t xml:space="preserve">min. </w:t>
            </w:r>
            <w:r w:rsidR="007F4863" w:rsidRPr="000D2DE1">
              <w:rPr>
                <w:rFonts w:ascii="Times New Roman" w:hAnsi="Times New Roman"/>
                <w:sz w:val="20"/>
                <w:szCs w:val="20"/>
                <w:lang w:val="en-US"/>
              </w:rPr>
              <w:t>100 Hz</w:t>
            </w:r>
          </w:p>
        </w:tc>
        <w:tc>
          <w:tcPr>
            <w:tcW w:w="3082" w:type="dxa"/>
            <w:tcBorders>
              <w:top w:val="single" w:sz="4" w:space="0" w:color="auto"/>
              <w:left w:val="single" w:sz="4" w:space="0" w:color="auto"/>
              <w:bottom w:val="single" w:sz="4" w:space="0" w:color="auto"/>
              <w:right w:val="single" w:sz="4" w:space="0" w:color="auto"/>
            </w:tcBorders>
          </w:tcPr>
          <w:p w14:paraId="0DA9742B" w14:textId="77777777" w:rsidR="007F4863" w:rsidRPr="000D2DE1" w:rsidRDefault="007F4863" w:rsidP="007F4863">
            <w:pPr>
              <w:spacing w:after="0" w:line="276" w:lineRule="auto"/>
              <w:jc w:val="center"/>
              <w:rPr>
                <w:rFonts w:ascii="Times New Roman" w:hAnsi="Times New Roman"/>
                <w:sz w:val="20"/>
                <w:szCs w:val="20"/>
              </w:rPr>
            </w:pPr>
          </w:p>
        </w:tc>
      </w:tr>
      <w:tr w:rsidR="0008381B" w:rsidRPr="000D2DE1" w14:paraId="6AE1B9DD"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1E0A8A68"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22</w:t>
            </w:r>
          </w:p>
        </w:tc>
        <w:tc>
          <w:tcPr>
            <w:tcW w:w="2061" w:type="dxa"/>
            <w:tcBorders>
              <w:top w:val="single" w:sz="4" w:space="0" w:color="auto"/>
              <w:left w:val="single" w:sz="4" w:space="0" w:color="auto"/>
              <w:bottom w:val="single" w:sz="4" w:space="0" w:color="auto"/>
              <w:right w:val="single" w:sz="4" w:space="0" w:color="auto"/>
            </w:tcBorders>
            <w:vAlign w:val="bottom"/>
            <w:hideMark/>
          </w:tcPr>
          <w:p w14:paraId="156C8B08" w14:textId="77777777" w:rsidR="007F4863" w:rsidRPr="000D2DE1" w:rsidRDefault="007F4863"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Kąt</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widzenia</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poziomy</w:t>
            </w:r>
            <w:proofErr w:type="spellEnd"/>
          </w:p>
        </w:tc>
        <w:tc>
          <w:tcPr>
            <w:tcW w:w="3516" w:type="dxa"/>
            <w:tcBorders>
              <w:top w:val="single" w:sz="4" w:space="0" w:color="auto"/>
              <w:left w:val="single" w:sz="4" w:space="0" w:color="auto"/>
              <w:bottom w:val="single" w:sz="4" w:space="0" w:color="auto"/>
              <w:right w:val="single" w:sz="4" w:space="0" w:color="auto"/>
            </w:tcBorders>
            <w:vAlign w:val="bottom"/>
            <w:hideMark/>
          </w:tcPr>
          <w:p w14:paraId="001E5DD2" w14:textId="387B646A" w:rsidR="007F4863" w:rsidRPr="000D2DE1" w:rsidRDefault="007B5393" w:rsidP="007F4863">
            <w:pPr>
              <w:spacing w:after="0" w:line="276" w:lineRule="auto"/>
              <w:jc w:val="center"/>
              <w:rPr>
                <w:rFonts w:ascii="Times New Roman" w:hAnsi="Times New Roman"/>
                <w:sz w:val="20"/>
                <w:szCs w:val="20"/>
              </w:rPr>
            </w:pPr>
            <w:r>
              <w:rPr>
                <w:rFonts w:ascii="Times New Roman" w:hAnsi="Times New Roman"/>
                <w:sz w:val="20"/>
                <w:szCs w:val="20"/>
                <w:lang w:val="en-US"/>
              </w:rPr>
              <w:t xml:space="preserve">min. </w:t>
            </w:r>
            <w:r w:rsidR="007F4863" w:rsidRPr="000D2DE1">
              <w:rPr>
                <w:rFonts w:ascii="Times New Roman" w:hAnsi="Times New Roman"/>
                <w:sz w:val="20"/>
                <w:szCs w:val="20"/>
                <w:lang w:val="en-US"/>
              </w:rPr>
              <w:t>178 °</w:t>
            </w:r>
          </w:p>
        </w:tc>
        <w:tc>
          <w:tcPr>
            <w:tcW w:w="3082" w:type="dxa"/>
            <w:tcBorders>
              <w:top w:val="single" w:sz="4" w:space="0" w:color="auto"/>
              <w:left w:val="single" w:sz="4" w:space="0" w:color="auto"/>
              <w:bottom w:val="single" w:sz="4" w:space="0" w:color="auto"/>
              <w:right w:val="single" w:sz="4" w:space="0" w:color="auto"/>
            </w:tcBorders>
          </w:tcPr>
          <w:p w14:paraId="2801DF56" w14:textId="77777777" w:rsidR="007F4863" w:rsidRPr="000D2DE1" w:rsidRDefault="007F4863" w:rsidP="007F4863">
            <w:pPr>
              <w:spacing w:after="0" w:line="276" w:lineRule="auto"/>
              <w:jc w:val="center"/>
              <w:rPr>
                <w:rFonts w:ascii="Times New Roman" w:hAnsi="Times New Roman"/>
                <w:sz w:val="20"/>
                <w:szCs w:val="20"/>
              </w:rPr>
            </w:pPr>
          </w:p>
        </w:tc>
      </w:tr>
      <w:tr w:rsidR="0008381B" w:rsidRPr="000D2DE1" w14:paraId="6DBCC426"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70A4306B"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23</w:t>
            </w:r>
          </w:p>
        </w:tc>
        <w:tc>
          <w:tcPr>
            <w:tcW w:w="2061" w:type="dxa"/>
            <w:tcBorders>
              <w:top w:val="single" w:sz="4" w:space="0" w:color="auto"/>
              <w:left w:val="single" w:sz="4" w:space="0" w:color="auto"/>
              <w:bottom w:val="single" w:sz="4" w:space="0" w:color="auto"/>
              <w:right w:val="single" w:sz="4" w:space="0" w:color="auto"/>
            </w:tcBorders>
            <w:vAlign w:val="bottom"/>
            <w:hideMark/>
          </w:tcPr>
          <w:p w14:paraId="65E270AE" w14:textId="77777777" w:rsidR="007F4863" w:rsidRPr="000D2DE1" w:rsidRDefault="007F4863"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Kąt</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widzenia</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pionowy</w:t>
            </w:r>
            <w:proofErr w:type="spellEnd"/>
          </w:p>
        </w:tc>
        <w:tc>
          <w:tcPr>
            <w:tcW w:w="3516" w:type="dxa"/>
            <w:tcBorders>
              <w:top w:val="single" w:sz="4" w:space="0" w:color="auto"/>
              <w:left w:val="single" w:sz="4" w:space="0" w:color="auto"/>
              <w:bottom w:val="single" w:sz="4" w:space="0" w:color="auto"/>
              <w:right w:val="single" w:sz="4" w:space="0" w:color="auto"/>
            </w:tcBorders>
            <w:vAlign w:val="bottom"/>
            <w:hideMark/>
          </w:tcPr>
          <w:p w14:paraId="3B09AE22" w14:textId="696F77A0" w:rsidR="007F4863" w:rsidRPr="000D2DE1" w:rsidRDefault="007B5393" w:rsidP="007F4863">
            <w:pPr>
              <w:spacing w:after="0" w:line="276" w:lineRule="auto"/>
              <w:jc w:val="center"/>
              <w:rPr>
                <w:rFonts w:ascii="Times New Roman" w:hAnsi="Times New Roman"/>
                <w:sz w:val="20"/>
                <w:szCs w:val="20"/>
              </w:rPr>
            </w:pPr>
            <w:r>
              <w:rPr>
                <w:rFonts w:ascii="Times New Roman" w:hAnsi="Times New Roman"/>
                <w:sz w:val="20"/>
                <w:szCs w:val="20"/>
                <w:lang w:val="en-US"/>
              </w:rPr>
              <w:t xml:space="preserve">min. </w:t>
            </w:r>
            <w:r w:rsidR="007F4863" w:rsidRPr="000D2DE1">
              <w:rPr>
                <w:rFonts w:ascii="Times New Roman" w:hAnsi="Times New Roman"/>
                <w:sz w:val="20"/>
                <w:szCs w:val="20"/>
                <w:lang w:val="en-US"/>
              </w:rPr>
              <w:t>178 °</w:t>
            </w:r>
          </w:p>
        </w:tc>
        <w:tc>
          <w:tcPr>
            <w:tcW w:w="3082" w:type="dxa"/>
            <w:tcBorders>
              <w:top w:val="single" w:sz="4" w:space="0" w:color="auto"/>
              <w:left w:val="single" w:sz="4" w:space="0" w:color="auto"/>
              <w:bottom w:val="single" w:sz="4" w:space="0" w:color="auto"/>
              <w:right w:val="single" w:sz="4" w:space="0" w:color="auto"/>
            </w:tcBorders>
          </w:tcPr>
          <w:p w14:paraId="7D6A2FE8" w14:textId="77777777" w:rsidR="007F4863" w:rsidRPr="000D2DE1" w:rsidRDefault="007F4863" w:rsidP="007F4863">
            <w:pPr>
              <w:spacing w:after="0" w:line="276" w:lineRule="auto"/>
              <w:jc w:val="center"/>
              <w:rPr>
                <w:rFonts w:ascii="Times New Roman" w:hAnsi="Times New Roman"/>
                <w:sz w:val="20"/>
                <w:szCs w:val="20"/>
              </w:rPr>
            </w:pPr>
          </w:p>
        </w:tc>
      </w:tr>
      <w:tr w:rsidR="0008381B" w:rsidRPr="000D2DE1" w14:paraId="16DD8647"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7DBDE328"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24</w:t>
            </w:r>
          </w:p>
        </w:tc>
        <w:tc>
          <w:tcPr>
            <w:tcW w:w="2061" w:type="dxa"/>
            <w:tcBorders>
              <w:top w:val="single" w:sz="4" w:space="0" w:color="auto"/>
              <w:left w:val="single" w:sz="4" w:space="0" w:color="auto"/>
              <w:bottom w:val="single" w:sz="4" w:space="0" w:color="auto"/>
              <w:right w:val="single" w:sz="4" w:space="0" w:color="auto"/>
            </w:tcBorders>
            <w:vAlign w:val="bottom"/>
            <w:hideMark/>
          </w:tcPr>
          <w:p w14:paraId="78C07162" w14:textId="5E64AA09" w:rsidR="007F4863" w:rsidRPr="000D2DE1" w:rsidRDefault="00C1664C"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Wyświetlane</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kolory</w:t>
            </w:r>
            <w:proofErr w:type="spellEnd"/>
          </w:p>
        </w:tc>
        <w:tc>
          <w:tcPr>
            <w:tcW w:w="3516" w:type="dxa"/>
            <w:tcBorders>
              <w:top w:val="single" w:sz="4" w:space="0" w:color="auto"/>
              <w:left w:val="single" w:sz="4" w:space="0" w:color="auto"/>
              <w:bottom w:val="single" w:sz="4" w:space="0" w:color="auto"/>
              <w:right w:val="single" w:sz="4" w:space="0" w:color="auto"/>
            </w:tcBorders>
            <w:vAlign w:val="bottom"/>
            <w:hideMark/>
          </w:tcPr>
          <w:p w14:paraId="09CAC68C" w14:textId="6D39EDEF" w:rsidR="007F4863" w:rsidRPr="000D2DE1" w:rsidRDefault="00115664" w:rsidP="007F4863">
            <w:pPr>
              <w:spacing w:after="0" w:line="276" w:lineRule="auto"/>
              <w:jc w:val="center"/>
              <w:rPr>
                <w:rFonts w:ascii="Times New Roman" w:hAnsi="Times New Roman"/>
                <w:sz w:val="20"/>
                <w:szCs w:val="20"/>
              </w:rPr>
            </w:pPr>
            <w:r>
              <w:rPr>
                <w:rFonts w:ascii="Times New Roman" w:hAnsi="Times New Roman"/>
                <w:sz w:val="20"/>
                <w:szCs w:val="20"/>
                <w:lang w:val="en-US"/>
              </w:rPr>
              <w:t xml:space="preserve">min. </w:t>
            </w:r>
            <w:r w:rsidR="007F4863" w:rsidRPr="000D2DE1">
              <w:rPr>
                <w:rFonts w:ascii="Times New Roman" w:hAnsi="Times New Roman"/>
                <w:sz w:val="20"/>
                <w:szCs w:val="20"/>
                <w:lang w:val="en-US"/>
              </w:rPr>
              <w:t xml:space="preserve">16,7 </w:t>
            </w:r>
            <w:proofErr w:type="spellStart"/>
            <w:r w:rsidR="007F4863" w:rsidRPr="000D2DE1">
              <w:rPr>
                <w:rFonts w:ascii="Times New Roman" w:hAnsi="Times New Roman"/>
                <w:sz w:val="20"/>
                <w:szCs w:val="20"/>
                <w:lang w:val="en-US"/>
              </w:rPr>
              <w:t>mln</w:t>
            </w:r>
            <w:proofErr w:type="spellEnd"/>
          </w:p>
        </w:tc>
        <w:tc>
          <w:tcPr>
            <w:tcW w:w="3082" w:type="dxa"/>
            <w:tcBorders>
              <w:top w:val="single" w:sz="4" w:space="0" w:color="auto"/>
              <w:left w:val="single" w:sz="4" w:space="0" w:color="auto"/>
              <w:bottom w:val="single" w:sz="4" w:space="0" w:color="auto"/>
              <w:right w:val="single" w:sz="4" w:space="0" w:color="auto"/>
            </w:tcBorders>
          </w:tcPr>
          <w:p w14:paraId="432FABC5" w14:textId="77777777" w:rsidR="007F4863" w:rsidRPr="000D2DE1" w:rsidRDefault="007F4863" w:rsidP="007F4863">
            <w:pPr>
              <w:spacing w:after="0" w:line="276" w:lineRule="auto"/>
              <w:jc w:val="center"/>
              <w:rPr>
                <w:rFonts w:ascii="Times New Roman" w:hAnsi="Times New Roman"/>
                <w:sz w:val="20"/>
                <w:szCs w:val="20"/>
              </w:rPr>
            </w:pPr>
          </w:p>
        </w:tc>
      </w:tr>
      <w:tr w:rsidR="0008381B" w:rsidRPr="00D478CA" w14:paraId="35DFCC77"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4B74FFE0"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25</w:t>
            </w:r>
          </w:p>
        </w:tc>
        <w:tc>
          <w:tcPr>
            <w:tcW w:w="2061" w:type="dxa"/>
            <w:tcBorders>
              <w:top w:val="single" w:sz="4" w:space="0" w:color="auto"/>
              <w:left w:val="single" w:sz="4" w:space="0" w:color="auto"/>
              <w:bottom w:val="single" w:sz="4" w:space="0" w:color="auto"/>
              <w:right w:val="single" w:sz="4" w:space="0" w:color="auto"/>
            </w:tcBorders>
            <w:vAlign w:val="bottom"/>
            <w:hideMark/>
          </w:tcPr>
          <w:p w14:paraId="6289030C" w14:textId="77777777" w:rsidR="007F4863" w:rsidRPr="000D2DE1" w:rsidRDefault="007F4863"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Gniazda</w:t>
            </w:r>
            <w:proofErr w:type="spellEnd"/>
            <w:r w:rsidRPr="000D2DE1">
              <w:rPr>
                <w:rFonts w:ascii="Times New Roman" w:hAnsi="Times New Roman"/>
                <w:sz w:val="20"/>
                <w:szCs w:val="20"/>
                <w:lang w:val="en-US"/>
              </w:rPr>
              <w:t xml:space="preserve"> we/</w:t>
            </w:r>
            <w:proofErr w:type="spellStart"/>
            <w:r w:rsidRPr="000D2DE1">
              <w:rPr>
                <w:rFonts w:ascii="Times New Roman" w:hAnsi="Times New Roman"/>
                <w:sz w:val="20"/>
                <w:szCs w:val="20"/>
                <w:lang w:val="en-US"/>
              </w:rPr>
              <w:t>wy</w:t>
            </w:r>
            <w:proofErr w:type="spellEnd"/>
          </w:p>
        </w:tc>
        <w:tc>
          <w:tcPr>
            <w:tcW w:w="3516" w:type="dxa"/>
            <w:tcBorders>
              <w:top w:val="single" w:sz="4" w:space="0" w:color="auto"/>
              <w:left w:val="single" w:sz="4" w:space="0" w:color="auto"/>
              <w:bottom w:val="single" w:sz="4" w:space="0" w:color="auto"/>
              <w:right w:val="single" w:sz="4" w:space="0" w:color="auto"/>
            </w:tcBorders>
            <w:vAlign w:val="bottom"/>
            <w:hideMark/>
          </w:tcPr>
          <w:p w14:paraId="109FCD7B" w14:textId="556602EF" w:rsidR="00F01CDC" w:rsidRPr="000D2DE1" w:rsidRDefault="00115664" w:rsidP="00F01CDC">
            <w:pPr>
              <w:spacing w:after="0" w:line="276" w:lineRule="auto"/>
              <w:jc w:val="center"/>
              <w:rPr>
                <w:rFonts w:ascii="Times New Roman" w:hAnsi="Times New Roman"/>
                <w:sz w:val="20"/>
                <w:szCs w:val="20"/>
                <w:lang w:val="en-US"/>
              </w:rPr>
            </w:pPr>
            <w:r>
              <w:rPr>
                <w:rFonts w:ascii="Times New Roman" w:hAnsi="Times New Roman"/>
                <w:sz w:val="20"/>
                <w:szCs w:val="20"/>
                <w:lang w:val="en-US"/>
              </w:rPr>
              <w:t>Minimum:</w:t>
            </w:r>
            <w:r>
              <w:rPr>
                <w:rFonts w:ascii="Times New Roman" w:hAnsi="Times New Roman"/>
                <w:sz w:val="20"/>
                <w:szCs w:val="20"/>
                <w:lang w:val="en-US"/>
              </w:rPr>
              <w:br/>
            </w:r>
            <w:r w:rsidR="00F01CDC" w:rsidRPr="000D2DE1">
              <w:rPr>
                <w:rFonts w:ascii="Times New Roman" w:hAnsi="Times New Roman"/>
                <w:sz w:val="20"/>
                <w:szCs w:val="20"/>
                <w:lang w:val="en-US"/>
              </w:rPr>
              <w:t xml:space="preserve">1 x </w:t>
            </w:r>
            <w:r w:rsidR="00C733D1" w:rsidRPr="000D2DE1">
              <w:rPr>
                <w:rFonts w:ascii="Times New Roman" w:hAnsi="Times New Roman"/>
                <w:sz w:val="20"/>
                <w:szCs w:val="20"/>
                <w:lang w:val="en-US"/>
              </w:rPr>
              <w:t>VGA</w:t>
            </w:r>
          </w:p>
          <w:p w14:paraId="5D9A9EFB" w14:textId="77777777" w:rsidR="00F01CDC" w:rsidRPr="000D2DE1" w:rsidRDefault="00F01CDC" w:rsidP="00F01CDC">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1 x HDMI</w:t>
            </w:r>
          </w:p>
          <w:p w14:paraId="3D46D8EC" w14:textId="0FD1DEF9" w:rsidR="007F4863" w:rsidRPr="000D2DE1" w:rsidRDefault="00F01CDC" w:rsidP="00F01CDC">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1 x DisplayPort</w:t>
            </w:r>
          </w:p>
        </w:tc>
        <w:tc>
          <w:tcPr>
            <w:tcW w:w="3082" w:type="dxa"/>
            <w:tcBorders>
              <w:top w:val="single" w:sz="4" w:space="0" w:color="auto"/>
              <w:left w:val="single" w:sz="4" w:space="0" w:color="auto"/>
              <w:bottom w:val="single" w:sz="4" w:space="0" w:color="auto"/>
              <w:right w:val="single" w:sz="4" w:space="0" w:color="auto"/>
            </w:tcBorders>
          </w:tcPr>
          <w:p w14:paraId="61FCAF59" w14:textId="77777777" w:rsidR="007F4863" w:rsidRPr="000D2DE1" w:rsidRDefault="007F4863" w:rsidP="007F4863">
            <w:pPr>
              <w:spacing w:after="0" w:line="276" w:lineRule="auto"/>
              <w:jc w:val="center"/>
              <w:rPr>
                <w:rFonts w:ascii="Times New Roman" w:hAnsi="Times New Roman"/>
                <w:sz w:val="20"/>
                <w:szCs w:val="20"/>
                <w:lang w:val="en-US"/>
              </w:rPr>
            </w:pPr>
          </w:p>
        </w:tc>
      </w:tr>
      <w:tr w:rsidR="0008381B" w:rsidRPr="000D2DE1" w14:paraId="76485D22"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65B3B09E"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26</w:t>
            </w:r>
          </w:p>
        </w:tc>
        <w:tc>
          <w:tcPr>
            <w:tcW w:w="2061" w:type="dxa"/>
            <w:tcBorders>
              <w:top w:val="single" w:sz="4" w:space="0" w:color="auto"/>
              <w:left w:val="single" w:sz="4" w:space="0" w:color="auto"/>
              <w:bottom w:val="single" w:sz="4" w:space="0" w:color="auto"/>
              <w:right w:val="single" w:sz="4" w:space="0" w:color="auto"/>
            </w:tcBorders>
            <w:vAlign w:val="center"/>
          </w:tcPr>
          <w:p w14:paraId="398B90DD" w14:textId="5633995C" w:rsidR="007F4863" w:rsidRPr="000D2DE1" w:rsidRDefault="00805592"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rPr>
              <w:t>Wbudowane głośniki</w:t>
            </w:r>
          </w:p>
        </w:tc>
        <w:tc>
          <w:tcPr>
            <w:tcW w:w="3516" w:type="dxa"/>
            <w:tcBorders>
              <w:top w:val="single" w:sz="4" w:space="0" w:color="auto"/>
              <w:left w:val="single" w:sz="4" w:space="0" w:color="auto"/>
              <w:bottom w:val="single" w:sz="4" w:space="0" w:color="auto"/>
              <w:right w:val="single" w:sz="4" w:space="0" w:color="auto"/>
            </w:tcBorders>
            <w:vAlign w:val="bottom"/>
          </w:tcPr>
          <w:p w14:paraId="3A41449A" w14:textId="4CBF7961" w:rsidR="007F4863" w:rsidRPr="000D2DE1" w:rsidRDefault="00805592" w:rsidP="007F4863">
            <w:pPr>
              <w:spacing w:after="0" w:line="276" w:lineRule="auto"/>
              <w:jc w:val="center"/>
              <w:rPr>
                <w:rFonts w:ascii="Times New Roman" w:hAnsi="Times New Roman"/>
                <w:sz w:val="20"/>
                <w:szCs w:val="20"/>
              </w:rPr>
            </w:pPr>
            <w:r w:rsidRPr="000D2DE1">
              <w:rPr>
                <w:rFonts w:ascii="Times New Roman" w:hAnsi="Times New Roman"/>
                <w:sz w:val="20"/>
                <w:szCs w:val="20"/>
              </w:rPr>
              <w:t>TAK</w:t>
            </w:r>
          </w:p>
        </w:tc>
        <w:tc>
          <w:tcPr>
            <w:tcW w:w="3082" w:type="dxa"/>
            <w:tcBorders>
              <w:top w:val="single" w:sz="4" w:space="0" w:color="auto"/>
              <w:left w:val="single" w:sz="4" w:space="0" w:color="auto"/>
              <w:bottom w:val="single" w:sz="4" w:space="0" w:color="auto"/>
              <w:right w:val="single" w:sz="4" w:space="0" w:color="auto"/>
            </w:tcBorders>
          </w:tcPr>
          <w:p w14:paraId="74F1AB5F" w14:textId="77777777" w:rsidR="007F4863" w:rsidRPr="000D2DE1" w:rsidRDefault="007F4863" w:rsidP="007F4863">
            <w:pPr>
              <w:spacing w:after="0" w:line="276" w:lineRule="auto"/>
              <w:jc w:val="center"/>
              <w:rPr>
                <w:rFonts w:ascii="Times New Roman" w:hAnsi="Times New Roman"/>
                <w:sz w:val="20"/>
                <w:szCs w:val="20"/>
              </w:rPr>
            </w:pPr>
          </w:p>
        </w:tc>
      </w:tr>
      <w:tr w:rsidR="0008381B" w:rsidRPr="000D2DE1" w14:paraId="6651FAAA"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37762D1B"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28</w:t>
            </w:r>
          </w:p>
        </w:tc>
        <w:tc>
          <w:tcPr>
            <w:tcW w:w="2061" w:type="dxa"/>
            <w:tcBorders>
              <w:top w:val="single" w:sz="4" w:space="0" w:color="auto"/>
              <w:left w:val="single" w:sz="4" w:space="0" w:color="auto"/>
              <w:bottom w:val="single" w:sz="4" w:space="0" w:color="auto"/>
              <w:right w:val="single" w:sz="4" w:space="0" w:color="auto"/>
            </w:tcBorders>
            <w:vAlign w:val="bottom"/>
            <w:hideMark/>
          </w:tcPr>
          <w:p w14:paraId="4BAD2F10" w14:textId="1F876DD4" w:rsidR="007F4863" w:rsidRPr="000D2DE1" w:rsidRDefault="007F4863"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Regulacja</w:t>
            </w:r>
            <w:proofErr w:type="spellEnd"/>
            <w:r w:rsidR="00016599" w:rsidRPr="000D2DE1">
              <w:rPr>
                <w:rFonts w:ascii="Times New Roman" w:hAnsi="Times New Roman"/>
                <w:sz w:val="20"/>
                <w:szCs w:val="20"/>
                <w:lang w:val="en-US"/>
              </w:rPr>
              <w:t>:</w:t>
            </w:r>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wysokości</w:t>
            </w:r>
            <w:proofErr w:type="spellEnd"/>
            <w:r w:rsidR="008C3CFC" w:rsidRPr="000D2DE1">
              <w:rPr>
                <w:rFonts w:ascii="Times New Roman" w:hAnsi="Times New Roman"/>
                <w:sz w:val="20"/>
                <w:szCs w:val="20"/>
                <w:lang w:val="en-US"/>
              </w:rPr>
              <w:t>/</w:t>
            </w:r>
            <w:proofErr w:type="spellStart"/>
            <w:r w:rsidR="008C3CFC" w:rsidRPr="000D2DE1">
              <w:rPr>
                <w:rFonts w:ascii="Times New Roman" w:hAnsi="Times New Roman"/>
                <w:sz w:val="20"/>
                <w:szCs w:val="20"/>
                <w:lang w:val="en-US"/>
              </w:rPr>
              <w:t>odchylenia</w:t>
            </w:r>
            <w:proofErr w:type="spellEnd"/>
          </w:p>
        </w:tc>
        <w:tc>
          <w:tcPr>
            <w:tcW w:w="3516" w:type="dxa"/>
            <w:tcBorders>
              <w:top w:val="single" w:sz="4" w:space="0" w:color="auto"/>
              <w:left w:val="single" w:sz="4" w:space="0" w:color="auto"/>
              <w:bottom w:val="single" w:sz="4" w:space="0" w:color="auto"/>
              <w:right w:val="single" w:sz="4" w:space="0" w:color="auto"/>
            </w:tcBorders>
            <w:vAlign w:val="bottom"/>
            <w:hideMark/>
          </w:tcPr>
          <w:p w14:paraId="45FA3039" w14:textId="686B3993" w:rsidR="006A755C" w:rsidRPr="000D2DE1" w:rsidRDefault="007F4863" w:rsidP="00016599">
            <w:pPr>
              <w:spacing w:after="0" w:line="276" w:lineRule="auto"/>
              <w:jc w:val="center"/>
              <w:rPr>
                <w:rFonts w:ascii="Times New Roman" w:hAnsi="Times New Roman"/>
                <w:sz w:val="20"/>
                <w:szCs w:val="20"/>
              </w:rPr>
            </w:pPr>
            <w:r w:rsidRPr="000D2DE1">
              <w:rPr>
                <w:rFonts w:ascii="Times New Roman" w:hAnsi="Times New Roman"/>
                <w:sz w:val="20"/>
                <w:szCs w:val="20"/>
              </w:rPr>
              <w:t>Tak</w:t>
            </w:r>
            <w:r w:rsidR="00177B16" w:rsidRPr="000D2DE1">
              <w:rPr>
                <w:rFonts w:ascii="Times New Roman" w:hAnsi="Times New Roman"/>
                <w:sz w:val="20"/>
                <w:szCs w:val="20"/>
              </w:rPr>
              <w:t xml:space="preserve"> (min</w:t>
            </w:r>
            <w:ins w:id="31" w:author="km" w:date="2026-02-25T08:27:00Z" w16du:dateUtc="2026-02-25T07:27:00Z">
              <w:r w:rsidR="00115664">
                <w:rPr>
                  <w:rFonts w:ascii="Times New Roman" w:hAnsi="Times New Roman"/>
                  <w:sz w:val="20"/>
                  <w:szCs w:val="20"/>
                </w:rPr>
                <w:t>.</w:t>
              </w:r>
            </w:ins>
            <w:r w:rsidR="00177B16" w:rsidRPr="000D2DE1">
              <w:rPr>
                <w:rFonts w:ascii="Times New Roman" w:hAnsi="Times New Roman"/>
                <w:sz w:val="20"/>
                <w:szCs w:val="20"/>
              </w:rPr>
              <w:t xml:space="preserve"> 100 mm)</w:t>
            </w:r>
            <w:r w:rsidR="00FC604B" w:rsidRPr="000D2DE1">
              <w:rPr>
                <w:rFonts w:ascii="Times New Roman" w:hAnsi="Times New Roman"/>
                <w:sz w:val="20"/>
                <w:szCs w:val="20"/>
              </w:rPr>
              <w:t>/</w:t>
            </w:r>
            <w:r w:rsidR="00016599" w:rsidRPr="000D2DE1">
              <w:rPr>
                <w:rFonts w:ascii="Times New Roman" w:hAnsi="Times New Roman"/>
                <w:sz w:val="20"/>
                <w:szCs w:val="20"/>
              </w:rPr>
              <w:t xml:space="preserve"> </w:t>
            </w:r>
            <w:r w:rsidR="00FC604B" w:rsidRPr="000D2DE1">
              <w:rPr>
                <w:rFonts w:ascii="Times New Roman" w:hAnsi="Times New Roman"/>
                <w:sz w:val="20"/>
                <w:szCs w:val="20"/>
              </w:rPr>
              <w:t>Tak</w:t>
            </w:r>
            <w:r w:rsidR="00016599" w:rsidRPr="000D2DE1">
              <w:rPr>
                <w:rFonts w:ascii="Times New Roman" w:hAnsi="Times New Roman"/>
                <w:sz w:val="20"/>
                <w:szCs w:val="20"/>
              </w:rPr>
              <w:t xml:space="preserve"> (</w:t>
            </w:r>
            <w:r w:rsidR="00635CEF" w:rsidRPr="000D2DE1">
              <w:rPr>
                <w:rFonts w:ascii="Times New Roman" w:hAnsi="Times New Roman"/>
                <w:sz w:val="20"/>
                <w:szCs w:val="20"/>
              </w:rPr>
              <w:t xml:space="preserve">pochylenie </w:t>
            </w:r>
            <w:r w:rsidR="00AB6B8E" w:rsidRPr="000D2DE1">
              <w:rPr>
                <w:rFonts w:ascii="Times New Roman" w:hAnsi="Times New Roman"/>
                <w:sz w:val="20"/>
                <w:szCs w:val="20"/>
              </w:rPr>
              <w:t>od</w:t>
            </w:r>
            <w:r w:rsidR="00D93EC8" w:rsidRPr="000D2DE1">
              <w:rPr>
                <w:rFonts w:ascii="Times New Roman" w:hAnsi="Times New Roman"/>
                <w:sz w:val="20"/>
                <w:szCs w:val="20"/>
              </w:rPr>
              <w:t xml:space="preserve"> </w:t>
            </w:r>
          </w:p>
          <w:p w14:paraId="4DF352E0" w14:textId="668D7818" w:rsidR="007F4863" w:rsidRPr="000D2DE1" w:rsidRDefault="00115664" w:rsidP="00016599">
            <w:pPr>
              <w:spacing w:after="0" w:line="276" w:lineRule="auto"/>
              <w:jc w:val="center"/>
              <w:rPr>
                <w:rFonts w:ascii="Times New Roman" w:hAnsi="Times New Roman"/>
                <w:sz w:val="20"/>
                <w:szCs w:val="20"/>
              </w:rPr>
            </w:pPr>
            <w:r>
              <w:rPr>
                <w:rFonts w:ascii="Times New Roman" w:hAnsi="Times New Roman"/>
                <w:sz w:val="20"/>
                <w:szCs w:val="20"/>
              </w:rPr>
              <w:t xml:space="preserve">min. </w:t>
            </w:r>
            <w:r w:rsidR="00D93EC8" w:rsidRPr="000D2DE1">
              <w:rPr>
                <w:rFonts w:ascii="Times New Roman" w:hAnsi="Times New Roman"/>
                <w:sz w:val="20"/>
                <w:szCs w:val="20"/>
              </w:rPr>
              <w:t>-</w:t>
            </w:r>
            <w:r w:rsidR="00016599" w:rsidRPr="000D2DE1">
              <w:rPr>
                <w:rFonts w:ascii="Times New Roman" w:hAnsi="Times New Roman"/>
                <w:color w:val="262626"/>
                <w:sz w:val="20"/>
                <w:szCs w:val="20"/>
              </w:rPr>
              <w:t>5</w:t>
            </w:r>
            <w:r w:rsidR="00635CEF" w:rsidRPr="000D2DE1">
              <w:rPr>
                <w:rFonts w:ascii="Times New Roman" w:hAnsi="Times New Roman"/>
                <w:color w:val="262626"/>
                <w:sz w:val="20"/>
                <w:szCs w:val="20"/>
              </w:rPr>
              <w:t>°</w:t>
            </w:r>
            <w:r w:rsidR="00FD1347" w:rsidRPr="000D2DE1">
              <w:rPr>
                <w:rFonts w:ascii="Times New Roman" w:hAnsi="Times New Roman"/>
                <w:color w:val="262626"/>
                <w:sz w:val="20"/>
                <w:szCs w:val="20"/>
              </w:rPr>
              <w:t xml:space="preserve"> do </w:t>
            </w:r>
            <w:r w:rsidR="00016599" w:rsidRPr="000D2DE1">
              <w:rPr>
                <w:rFonts w:ascii="Times New Roman" w:hAnsi="Times New Roman"/>
                <w:color w:val="262626"/>
                <w:sz w:val="20"/>
                <w:szCs w:val="20"/>
              </w:rPr>
              <w:t>+23</w:t>
            </w:r>
            <w:r w:rsidR="00635CEF" w:rsidRPr="000D2DE1">
              <w:rPr>
                <w:rFonts w:ascii="Times New Roman" w:hAnsi="Times New Roman"/>
                <w:color w:val="262626"/>
                <w:sz w:val="20"/>
                <w:szCs w:val="20"/>
              </w:rPr>
              <w:t>°</w:t>
            </w:r>
            <w:r w:rsidR="00016599" w:rsidRPr="000D2DE1">
              <w:rPr>
                <w:rFonts w:ascii="Times New Roman" w:hAnsi="Times New Roman"/>
                <w:sz w:val="20"/>
                <w:szCs w:val="20"/>
              </w:rPr>
              <w:t>)</w:t>
            </w:r>
          </w:p>
        </w:tc>
        <w:tc>
          <w:tcPr>
            <w:tcW w:w="3082" w:type="dxa"/>
            <w:tcBorders>
              <w:top w:val="single" w:sz="4" w:space="0" w:color="auto"/>
              <w:left w:val="single" w:sz="4" w:space="0" w:color="auto"/>
              <w:bottom w:val="single" w:sz="4" w:space="0" w:color="auto"/>
              <w:right w:val="single" w:sz="4" w:space="0" w:color="auto"/>
            </w:tcBorders>
          </w:tcPr>
          <w:p w14:paraId="0ABF41F5" w14:textId="77777777" w:rsidR="007F4863" w:rsidRPr="000D2DE1" w:rsidRDefault="007F4863" w:rsidP="007F4863">
            <w:pPr>
              <w:spacing w:after="0" w:line="276" w:lineRule="auto"/>
              <w:jc w:val="center"/>
              <w:rPr>
                <w:rFonts w:ascii="Times New Roman" w:hAnsi="Times New Roman"/>
                <w:sz w:val="20"/>
                <w:szCs w:val="20"/>
              </w:rPr>
            </w:pPr>
          </w:p>
        </w:tc>
      </w:tr>
      <w:tr w:rsidR="0008381B" w:rsidRPr="000D2DE1" w14:paraId="25A358A8"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720A4178"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29</w:t>
            </w:r>
          </w:p>
        </w:tc>
        <w:tc>
          <w:tcPr>
            <w:tcW w:w="2061" w:type="dxa"/>
            <w:tcBorders>
              <w:top w:val="single" w:sz="4" w:space="0" w:color="auto"/>
              <w:left w:val="single" w:sz="4" w:space="0" w:color="auto"/>
              <w:bottom w:val="single" w:sz="4" w:space="0" w:color="auto"/>
              <w:right w:val="single" w:sz="4" w:space="0" w:color="auto"/>
            </w:tcBorders>
            <w:vAlign w:val="bottom"/>
            <w:hideMark/>
          </w:tcPr>
          <w:p w14:paraId="0E7E8026" w14:textId="5F83CDF2" w:rsidR="007F4863" w:rsidRPr="000D2DE1" w:rsidRDefault="007C3474"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rPr>
              <w:t>Zakrzywienie</w:t>
            </w:r>
          </w:p>
        </w:tc>
        <w:tc>
          <w:tcPr>
            <w:tcW w:w="3516" w:type="dxa"/>
            <w:tcBorders>
              <w:top w:val="single" w:sz="4" w:space="0" w:color="auto"/>
              <w:left w:val="single" w:sz="4" w:space="0" w:color="auto"/>
              <w:bottom w:val="single" w:sz="4" w:space="0" w:color="auto"/>
              <w:right w:val="single" w:sz="4" w:space="0" w:color="auto"/>
            </w:tcBorders>
            <w:vAlign w:val="bottom"/>
            <w:hideMark/>
          </w:tcPr>
          <w:p w14:paraId="2606E67B" w14:textId="44C7B7C6" w:rsidR="007F4863" w:rsidRPr="000D2DE1" w:rsidRDefault="007C3474"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rPr>
              <w:t>Płaski</w:t>
            </w:r>
          </w:p>
        </w:tc>
        <w:tc>
          <w:tcPr>
            <w:tcW w:w="3082" w:type="dxa"/>
            <w:tcBorders>
              <w:top w:val="single" w:sz="4" w:space="0" w:color="auto"/>
              <w:left w:val="single" w:sz="4" w:space="0" w:color="auto"/>
              <w:bottom w:val="single" w:sz="4" w:space="0" w:color="auto"/>
              <w:right w:val="single" w:sz="4" w:space="0" w:color="auto"/>
            </w:tcBorders>
          </w:tcPr>
          <w:p w14:paraId="71C4CAC2" w14:textId="77777777" w:rsidR="007F4863" w:rsidRPr="000D2DE1" w:rsidRDefault="007F4863" w:rsidP="007F4863">
            <w:pPr>
              <w:spacing w:after="0" w:line="276" w:lineRule="auto"/>
              <w:jc w:val="center"/>
              <w:rPr>
                <w:rFonts w:ascii="Times New Roman" w:hAnsi="Times New Roman"/>
                <w:sz w:val="20"/>
                <w:szCs w:val="20"/>
                <w:lang w:val="en-US"/>
              </w:rPr>
            </w:pPr>
          </w:p>
        </w:tc>
      </w:tr>
      <w:tr w:rsidR="0008381B" w:rsidRPr="000D2DE1" w14:paraId="7C971461"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66125660"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31</w:t>
            </w:r>
          </w:p>
        </w:tc>
        <w:tc>
          <w:tcPr>
            <w:tcW w:w="2061" w:type="dxa"/>
            <w:tcBorders>
              <w:top w:val="single" w:sz="4" w:space="0" w:color="auto"/>
              <w:left w:val="single" w:sz="4" w:space="0" w:color="auto"/>
              <w:bottom w:val="single" w:sz="4" w:space="0" w:color="auto"/>
              <w:right w:val="single" w:sz="4" w:space="0" w:color="auto"/>
            </w:tcBorders>
            <w:vAlign w:val="bottom"/>
            <w:hideMark/>
          </w:tcPr>
          <w:p w14:paraId="68889097" w14:textId="77777777" w:rsidR="007F4863" w:rsidRPr="000D2DE1" w:rsidRDefault="007F4863"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Klasa</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energetyczna</w:t>
            </w:r>
            <w:proofErr w:type="spellEnd"/>
          </w:p>
        </w:tc>
        <w:tc>
          <w:tcPr>
            <w:tcW w:w="3516" w:type="dxa"/>
            <w:tcBorders>
              <w:top w:val="single" w:sz="4" w:space="0" w:color="auto"/>
              <w:left w:val="single" w:sz="4" w:space="0" w:color="auto"/>
              <w:bottom w:val="single" w:sz="4" w:space="0" w:color="auto"/>
              <w:right w:val="single" w:sz="4" w:space="0" w:color="auto"/>
            </w:tcBorders>
            <w:vAlign w:val="bottom"/>
            <w:hideMark/>
          </w:tcPr>
          <w:p w14:paraId="5A1FEA63" w14:textId="622A7C79" w:rsidR="007F4863" w:rsidRPr="000D2DE1" w:rsidRDefault="001A141B" w:rsidP="007F4863">
            <w:pPr>
              <w:spacing w:after="0" w:line="276" w:lineRule="auto"/>
              <w:jc w:val="center"/>
              <w:rPr>
                <w:rFonts w:ascii="Times New Roman" w:hAnsi="Times New Roman"/>
                <w:sz w:val="20"/>
                <w:szCs w:val="20"/>
              </w:rPr>
            </w:pPr>
            <w:r w:rsidRPr="000D2DE1">
              <w:rPr>
                <w:rFonts w:ascii="Times New Roman" w:hAnsi="Times New Roman"/>
                <w:sz w:val="20"/>
                <w:szCs w:val="20"/>
              </w:rPr>
              <w:t>D</w:t>
            </w:r>
          </w:p>
        </w:tc>
        <w:tc>
          <w:tcPr>
            <w:tcW w:w="3082" w:type="dxa"/>
            <w:tcBorders>
              <w:top w:val="single" w:sz="4" w:space="0" w:color="auto"/>
              <w:left w:val="single" w:sz="4" w:space="0" w:color="auto"/>
              <w:bottom w:val="single" w:sz="4" w:space="0" w:color="auto"/>
              <w:right w:val="single" w:sz="4" w:space="0" w:color="auto"/>
            </w:tcBorders>
          </w:tcPr>
          <w:p w14:paraId="156FC9A2" w14:textId="77777777" w:rsidR="007F4863" w:rsidRPr="000D2DE1" w:rsidRDefault="007F4863" w:rsidP="007F4863">
            <w:pPr>
              <w:spacing w:after="0" w:line="276" w:lineRule="auto"/>
              <w:jc w:val="center"/>
              <w:rPr>
                <w:rFonts w:ascii="Times New Roman" w:hAnsi="Times New Roman"/>
                <w:sz w:val="20"/>
                <w:szCs w:val="20"/>
              </w:rPr>
            </w:pPr>
          </w:p>
        </w:tc>
      </w:tr>
      <w:tr w:rsidR="0008381B" w:rsidRPr="000D2DE1" w14:paraId="2FC8EF82"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34D3C8DC"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35</w:t>
            </w:r>
          </w:p>
        </w:tc>
        <w:tc>
          <w:tcPr>
            <w:tcW w:w="2061" w:type="dxa"/>
            <w:tcBorders>
              <w:top w:val="single" w:sz="4" w:space="0" w:color="auto"/>
              <w:left w:val="single" w:sz="4" w:space="0" w:color="auto"/>
              <w:bottom w:val="single" w:sz="4" w:space="0" w:color="auto"/>
              <w:right w:val="single" w:sz="4" w:space="0" w:color="auto"/>
            </w:tcBorders>
            <w:vAlign w:val="bottom"/>
            <w:hideMark/>
          </w:tcPr>
          <w:p w14:paraId="3BCD6C20" w14:textId="366C7E7D" w:rsidR="007F4863" w:rsidRPr="000D2DE1" w:rsidRDefault="00B76EFF"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Mocowanie</w:t>
            </w:r>
            <w:proofErr w:type="spellEnd"/>
            <w:r w:rsidRPr="000D2DE1">
              <w:rPr>
                <w:rFonts w:ascii="Times New Roman" w:hAnsi="Times New Roman"/>
                <w:sz w:val="20"/>
                <w:szCs w:val="20"/>
                <w:lang w:val="en-US"/>
              </w:rPr>
              <w:t xml:space="preserve"> VESA</w:t>
            </w:r>
          </w:p>
        </w:tc>
        <w:tc>
          <w:tcPr>
            <w:tcW w:w="3516" w:type="dxa"/>
            <w:tcBorders>
              <w:top w:val="single" w:sz="4" w:space="0" w:color="auto"/>
              <w:left w:val="single" w:sz="4" w:space="0" w:color="auto"/>
              <w:bottom w:val="single" w:sz="4" w:space="0" w:color="auto"/>
              <w:right w:val="single" w:sz="4" w:space="0" w:color="auto"/>
            </w:tcBorders>
            <w:vAlign w:val="bottom"/>
            <w:hideMark/>
          </w:tcPr>
          <w:p w14:paraId="52B9D70C" w14:textId="47F0BD05" w:rsidR="007F4863" w:rsidRPr="000D2DE1" w:rsidRDefault="00B76EFF" w:rsidP="007F4863">
            <w:pPr>
              <w:spacing w:after="0" w:line="276" w:lineRule="auto"/>
              <w:jc w:val="center"/>
              <w:rPr>
                <w:rFonts w:ascii="Times New Roman" w:hAnsi="Times New Roman"/>
                <w:sz w:val="20"/>
                <w:szCs w:val="20"/>
              </w:rPr>
            </w:pPr>
            <w:r w:rsidRPr="000D2DE1">
              <w:rPr>
                <w:rFonts w:ascii="Times New Roman" w:hAnsi="Times New Roman"/>
                <w:sz w:val="20"/>
                <w:szCs w:val="20"/>
                <w:lang w:val="en-US"/>
              </w:rPr>
              <w:t>100 × 100 mm</w:t>
            </w:r>
          </w:p>
        </w:tc>
        <w:tc>
          <w:tcPr>
            <w:tcW w:w="3082" w:type="dxa"/>
            <w:tcBorders>
              <w:top w:val="single" w:sz="4" w:space="0" w:color="auto"/>
              <w:left w:val="single" w:sz="4" w:space="0" w:color="auto"/>
              <w:bottom w:val="single" w:sz="4" w:space="0" w:color="auto"/>
              <w:right w:val="single" w:sz="4" w:space="0" w:color="auto"/>
            </w:tcBorders>
          </w:tcPr>
          <w:p w14:paraId="3E7BD5E1" w14:textId="77777777" w:rsidR="007F4863" w:rsidRPr="000D2DE1" w:rsidRDefault="007F4863" w:rsidP="007F4863">
            <w:pPr>
              <w:spacing w:after="0" w:line="276" w:lineRule="auto"/>
              <w:jc w:val="center"/>
              <w:rPr>
                <w:rFonts w:ascii="Times New Roman" w:hAnsi="Times New Roman"/>
                <w:sz w:val="20"/>
                <w:szCs w:val="20"/>
              </w:rPr>
            </w:pPr>
          </w:p>
        </w:tc>
      </w:tr>
      <w:tr w:rsidR="0008381B" w:rsidRPr="000D2DE1" w14:paraId="08C360BB"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4A990EBD"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36</w:t>
            </w:r>
          </w:p>
        </w:tc>
        <w:tc>
          <w:tcPr>
            <w:tcW w:w="2061" w:type="dxa"/>
            <w:tcBorders>
              <w:top w:val="single" w:sz="4" w:space="0" w:color="auto"/>
              <w:left w:val="single" w:sz="4" w:space="0" w:color="auto"/>
              <w:bottom w:val="single" w:sz="4" w:space="0" w:color="auto"/>
              <w:right w:val="single" w:sz="4" w:space="0" w:color="auto"/>
            </w:tcBorders>
            <w:vAlign w:val="bottom"/>
            <w:hideMark/>
          </w:tcPr>
          <w:p w14:paraId="6CD7518F" w14:textId="187266F7" w:rsidR="007F4863" w:rsidRPr="000D2DE1" w:rsidRDefault="00965119"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Odłączana</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podstawa</w:t>
            </w:r>
            <w:proofErr w:type="spellEnd"/>
          </w:p>
        </w:tc>
        <w:tc>
          <w:tcPr>
            <w:tcW w:w="3516" w:type="dxa"/>
            <w:tcBorders>
              <w:top w:val="single" w:sz="4" w:space="0" w:color="auto"/>
              <w:left w:val="single" w:sz="4" w:space="0" w:color="auto"/>
              <w:bottom w:val="single" w:sz="4" w:space="0" w:color="auto"/>
              <w:right w:val="single" w:sz="4" w:space="0" w:color="auto"/>
            </w:tcBorders>
            <w:vAlign w:val="bottom"/>
            <w:hideMark/>
          </w:tcPr>
          <w:p w14:paraId="1B60C02E" w14:textId="44C1245E" w:rsidR="007F4863" w:rsidRPr="000D2DE1" w:rsidRDefault="00965119" w:rsidP="007F4863">
            <w:pPr>
              <w:spacing w:after="0" w:line="276" w:lineRule="auto"/>
              <w:jc w:val="center"/>
              <w:rPr>
                <w:rFonts w:ascii="Times New Roman" w:hAnsi="Times New Roman"/>
                <w:sz w:val="20"/>
                <w:szCs w:val="20"/>
              </w:rPr>
            </w:pPr>
            <w:r w:rsidRPr="000D2DE1">
              <w:rPr>
                <w:rFonts w:ascii="Times New Roman" w:hAnsi="Times New Roman"/>
                <w:sz w:val="20"/>
                <w:szCs w:val="20"/>
              </w:rPr>
              <w:t>Tak</w:t>
            </w:r>
          </w:p>
        </w:tc>
        <w:tc>
          <w:tcPr>
            <w:tcW w:w="3082" w:type="dxa"/>
            <w:tcBorders>
              <w:top w:val="single" w:sz="4" w:space="0" w:color="auto"/>
              <w:left w:val="single" w:sz="4" w:space="0" w:color="auto"/>
              <w:bottom w:val="single" w:sz="4" w:space="0" w:color="auto"/>
              <w:right w:val="single" w:sz="4" w:space="0" w:color="auto"/>
            </w:tcBorders>
          </w:tcPr>
          <w:p w14:paraId="69B96778" w14:textId="77777777" w:rsidR="007F4863" w:rsidRPr="000D2DE1" w:rsidRDefault="007F4863" w:rsidP="007F4863">
            <w:pPr>
              <w:spacing w:after="0" w:line="276" w:lineRule="auto"/>
              <w:jc w:val="center"/>
              <w:rPr>
                <w:rFonts w:ascii="Times New Roman" w:hAnsi="Times New Roman"/>
                <w:sz w:val="20"/>
                <w:szCs w:val="20"/>
              </w:rPr>
            </w:pPr>
          </w:p>
        </w:tc>
      </w:tr>
      <w:tr w:rsidR="0008381B" w:rsidRPr="000D2DE1" w14:paraId="3C0CC471"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4A629C42"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37</w:t>
            </w:r>
          </w:p>
        </w:tc>
        <w:tc>
          <w:tcPr>
            <w:tcW w:w="2061" w:type="dxa"/>
            <w:tcBorders>
              <w:top w:val="single" w:sz="4" w:space="0" w:color="auto"/>
              <w:left w:val="single" w:sz="4" w:space="0" w:color="auto"/>
              <w:bottom w:val="single" w:sz="4" w:space="0" w:color="auto"/>
              <w:right w:val="single" w:sz="4" w:space="0" w:color="auto"/>
            </w:tcBorders>
            <w:vAlign w:val="bottom"/>
            <w:hideMark/>
          </w:tcPr>
          <w:p w14:paraId="44115DE7"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 xml:space="preserve">Waga z </w:t>
            </w:r>
            <w:proofErr w:type="spellStart"/>
            <w:r w:rsidRPr="000D2DE1">
              <w:rPr>
                <w:rFonts w:ascii="Times New Roman" w:hAnsi="Times New Roman"/>
                <w:sz w:val="20"/>
                <w:szCs w:val="20"/>
                <w:lang w:val="en-US"/>
              </w:rPr>
              <w:t>podstawą</w:t>
            </w:r>
            <w:proofErr w:type="spellEnd"/>
          </w:p>
        </w:tc>
        <w:tc>
          <w:tcPr>
            <w:tcW w:w="3516" w:type="dxa"/>
            <w:tcBorders>
              <w:top w:val="single" w:sz="4" w:space="0" w:color="auto"/>
              <w:left w:val="single" w:sz="4" w:space="0" w:color="auto"/>
              <w:bottom w:val="single" w:sz="4" w:space="0" w:color="auto"/>
              <w:right w:val="single" w:sz="4" w:space="0" w:color="auto"/>
            </w:tcBorders>
            <w:vAlign w:val="bottom"/>
            <w:hideMark/>
          </w:tcPr>
          <w:p w14:paraId="694C3D29" w14:textId="0B1783B3" w:rsidR="007F4863" w:rsidRPr="000D2DE1" w:rsidRDefault="00115664" w:rsidP="007F4863">
            <w:pPr>
              <w:spacing w:after="0" w:line="276" w:lineRule="auto"/>
              <w:jc w:val="center"/>
              <w:rPr>
                <w:rFonts w:ascii="Times New Roman" w:hAnsi="Times New Roman"/>
                <w:sz w:val="20"/>
                <w:szCs w:val="20"/>
              </w:rPr>
            </w:pPr>
            <w:r>
              <w:rPr>
                <w:rFonts w:ascii="Times New Roman" w:hAnsi="Times New Roman"/>
                <w:sz w:val="20"/>
                <w:szCs w:val="20"/>
                <w:lang w:val="en-US"/>
              </w:rPr>
              <w:t>max.</w:t>
            </w:r>
            <w:r>
              <w:rPr>
                <w:rFonts w:ascii="Times New Roman" w:hAnsi="Times New Roman"/>
                <w:sz w:val="20"/>
                <w:szCs w:val="20"/>
              </w:rPr>
              <w:t>4</w:t>
            </w:r>
            <w:r w:rsidR="005125CC" w:rsidRPr="000D2DE1">
              <w:rPr>
                <w:rFonts w:ascii="Times New Roman" w:hAnsi="Times New Roman"/>
                <w:sz w:val="20"/>
                <w:szCs w:val="20"/>
              </w:rPr>
              <w:t xml:space="preserve"> </w:t>
            </w:r>
            <w:r w:rsidR="005125CC" w:rsidRPr="000D2DE1">
              <w:rPr>
                <w:rFonts w:ascii="Times New Roman" w:hAnsi="Times New Roman"/>
                <w:sz w:val="20"/>
                <w:szCs w:val="20"/>
              </w:rPr>
              <w:t>kg (z podstawą)</w:t>
            </w:r>
          </w:p>
        </w:tc>
        <w:tc>
          <w:tcPr>
            <w:tcW w:w="3082" w:type="dxa"/>
            <w:tcBorders>
              <w:top w:val="single" w:sz="4" w:space="0" w:color="auto"/>
              <w:left w:val="single" w:sz="4" w:space="0" w:color="auto"/>
              <w:bottom w:val="single" w:sz="4" w:space="0" w:color="auto"/>
              <w:right w:val="single" w:sz="4" w:space="0" w:color="auto"/>
            </w:tcBorders>
          </w:tcPr>
          <w:p w14:paraId="2CD32A5C" w14:textId="77777777" w:rsidR="007F4863" w:rsidRPr="000D2DE1" w:rsidRDefault="007F4863" w:rsidP="007F4863">
            <w:pPr>
              <w:spacing w:after="0" w:line="276" w:lineRule="auto"/>
              <w:jc w:val="center"/>
              <w:rPr>
                <w:rFonts w:ascii="Times New Roman" w:hAnsi="Times New Roman"/>
                <w:sz w:val="20"/>
                <w:szCs w:val="20"/>
              </w:rPr>
            </w:pPr>
          </w:p>
        </w:tc>
      </w:tr>
      <w:tr w:rsidR="0008381B" w:rsidRPr="000D2DE1" w14:paraId="6DAA1822"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50D905A8"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38</w:t>
            </w:r>
          </w:p>
        </w:tc>
        <w:tc>
          <w:tcPr>
            <w:tcW w:w="2061" w:type="dxa"/>
            <w:tcBorders>
              <w:top w:val="single" w:sz="4" w:space="0" w:color="auto"/>
              <w:left w:val="single" w:sz="4" w:space="0" w:color="auto"/>
              <w:bottom w:val="single" w:sz="4" w:space="0" w:color="auto"/>
              <w:right w:val="single" w:sz="4" w:space="0" w:color="auto"/>
            </w:tcBorders>
            <w:hideMark/>
          </w:tcPr>
          <w:p w14:paraId="30BAD95F" w14:textId="77777777" w:rsidR="007F4863" w:rsidRPr="000D2DE1" w:rsidRDefault="007F4863" w:rsidP="007F4863">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Gwarancja</w:t>
            </w:r>
            <w:proofErr w:type="spellEnd"/>
          </w:p>
        </w:tc>
        <w:tc>
          <w:tcPr>
            <w:tcW w:w="3516" w:type="dxa"/>
            <w:tcBorders>
              <w:top w:val="single" w:sz="4" w:space="0" w:color="auto"/>
              <w:left w:val="single" w:sz="4" w:space="0" w:color="auto"/>
              <w:bottom w:val="single" w:sz="4" w:space="0" w:color="auto"/>
              <w:right w:val="single" w:sz="4" w:space="0" w:color="auto"/>
            </w:tcBorders>
            <w:hideMark/>
          </w:tcPr>
          <w:p w14:paraId="5143A8BD" w14:textId="77777777" w:rsidR="00115664" w:rsidRPr="00115664" w:rsidRDefault="00115664" w:rsidP="00115664">
            <w:pPr>
              <w:spacing w:after="0" w:line="276" w:lineRule="auto"/>
              <w:jc w:val="center"/>
              <w:rPr>
                <w:rFonts w:ascii="Times New Roman" w:hAnsi="Times New Roman"/>
                <w:sz w:val="20"/>
                <w:szCs w:val="20"/>
              </w:rPr>
            </w:pPr>
            <w:r w:rsidRPr="00115664">
              <w:rPr>
                <w:rFonts w:ascii="Times New Roman" w:hAnsi="Times New Roman"/>
                <w:sz w:val="20"/>
                <w:szCs w:val="20"/>
              </w:rPr>
              <w:t>1. Minimum 36 miesięcy świadczonej na miejscu (on-</w:t>
            </w:r>
            <w:proofErr w:type="spellStart"/>
            <w:r w:rsidRPr="00115664">
              <w:rPr>
                <w:rFonts w:ascii="Times New Roman" w:hAnsi="Times New Roman"/>
                <w:sz w:val="20"/>
                <w:szCs w:val="20"/>
              </w:rPr>
              <w:t>site</w:t>
            </w:r>
            <w:proofErr w:type="spellEnd"/>
            <w:r w:rsidRPr="00115664">
              <w:rPr>
                <w:rFonts w:ascii="Times New Roman" w:hAnsi="Times New Roman"/>
                <w:sz w:val="20"/>
                <w:szCs w:val="20"/>
              </w:rPr>
              <w:t>).</w:t>
            </w:r>
          </w:p>
          <w:p w14:paraId="2BAD3DDE" w14:textId="7116F8BC" w:rsidR="00115664" w:rsidRPr="00115664" w:rsidRDefault="00115664" w:rsidP="00115664">
            <w:pPr>
              <w:spacing w:after="0" w:line="276" w:lineRule="auto"/>
              <w:jc w:val="center"/>
              <w:rPr>
                <w:rFonts w:ascii="Times New Roman" w:hAnsi="Times New Roman"/>
                <w:sz w:val="20"/>
                <w:szCs w:val="20"/>
              </w:rPr>
            </w:pPr>
            <w:r w:rsidRPr="00115664">
              <w:rPr>
                <w:rFonts w:ascii="Times New Roman" w:hAnsi="Times New Roman"/>
                <w:sz w:val="20"/>
                <w:szCs w:val="20"/>
              </w:rPr>
              <w:t xml:space="preserve">2. Serwis realizowany przez producenta i/lub autoryzowanego partnera serwisowego producenta. Firma serwisująca musi posiadać autoryzację </w:t>
            </w:r>
            <w:r w:rsidRPr="00115664">
              <w:rPr>
                <w:rFonts w:ascii="Times New Roman" w:hAnsi="Times New Roman"/>
                <w:sz w:val="20"/>
                <w:szCs w:val="20"/>
              </w:rPr>
              <w:lastRenderedPageBreak/>
              <w:t xml:space="preserve">producenta dostarczanych </w:t>
            </w:r>
            <w:r>
              <w:rPr>
                <w:rFonts w:ascii="Times New Roman" w:hAnsi="Times New Roman"/>
                <w:sz w:val="20"/>
                <w:szCs w:val="20"/>
              </w:rPr>
              <w:t>monitorów</w:t>
            </w:r>
            <w:r w:rsidRPr="00115664">
              <w:rPr>
                <w:rFonts w:ascii="Times New Roman" w:hAnsi="Times New Roman"/>
                <w:sz w:val="20"/>
                <w:szCs w:val="20"/>
              </w:rPr>
              <w:t xml:space="preserve"> na świadczenie usług serwisowych.,</w:t>
            </w:r>
          </w:p>
          <w:p w14:paraId="302B3402" w14:textId="77777777" w:rsidR="00115664" w:rsidRPr="00115664" w:rsidRDefault="00115664" w:rsidP="00115664">
            <w:pPr>
              <w:spacing w:after="0" w:line="276" w:lineRule="auto"/>
              <w:jc w:val="center"/>
              <w:rPr>
                <w:rFonts w:ascii="Times New Roman" w:hAnsi="Times New Roman"/>
                <w:sz w:val="20"/>
                <w:szCs w:val="20"/>
              </w:rPr>
            </w:pPr>
            <w:r w:rsidRPr="00115664">
              <w:rPr>
                <w:rFonts w:ascii="Times New Roman" w:hAnsi="Times New Roman"/>
                <w:sz w:val="20"/>
                <w:szCs w:val="20"/>
              </w:rPr>
              <w:t>3. W przypadku niewywiązywania się autoryzowanego serwisu z obowiązków gwarancyjnych, producent przejmie realizację świadczeń gwarancyjnych bez dodatkowych kosztów dla Zamawiającego.</w:t>
            </w:r>
          </w:p>
          <w:p w14:paraId="11C8F3C8" w14:textId="4804BC49" w:rsidR="007F4863" w:rsidRPr="000D2DE1" w:rsidRDefault="00115664" w:rsidP="007F4863">
            <w:pPr>
              <w:spacing w:after="0" w:line="276" w:lineRule="auto"/>
              <w:jc w:val="center"/>
              <w:rPr>
                <w:rFonts w:ascii="Times New Roman" w:hAnsi="Times New Roman"/>
                <w:sz w:val="20"/>
                <w:szCs w:val="20"/>
              </w:rPr>
            </w:pPr>
            <w:r w:rsidRPr="00115664">
              <w:rPr>
                <w:rFonts w:ascii="Times New Roman" w:hAnsi="Times New Roman"/>
                <w:sz w:val="20"/>
                <w:szCs w:val="20"/>
              </w:rPr>
              <w:t>4. Wykonawca zobowiązany jest do załączenia do oferty oświadczenia producenta oferowanych</w:t>
            </w:r>
            <w:r>
              <w:rPr>
                <w:rFonts w:ascii="Times New Roman" w:hAnsi="Times New Roman"/>
                <w:sz w:val="20"/>
                <w:szCs w:val="20"/>
              </w:rPr>
              <w:t xml:space="preserve"> monitorów</w:t>
            </w:r>
            <w:r w:rsidRPr="00115664">
              <w:rPr>
                <w:rFonts w:ascii="Times New Roman" w:hAnsi="Times New Roman"/>
                <w:sz w:val="20"/>
                <w:szCs w:val="20"/>
              </w:rPr>
              <w:t>, że w przypadku niewywiązywania się autoryzowanego serwisu z obowiązków gwarancyjnych, producent przejmie realizację świadczeń gwarancyjnych bez dodatkowych kosztów dla Zamawiającego.</w:t>
            </w:r>
          </w:p>
        </w:tc>
        <w:tc>
          <w:tcPr>
            <w:tcW w:w="3082" w:type="dxa"/>
            <w:tcBorders>
              <w:top w:val="single" w:sz="4" w:space="0" w:color="auto"/>
              <w:left w:val="single" w:sz="4" w:space="0" w:color="auto"/>
              <w:bottom w:val="single" w:sz="4" w:space="0" w:color="auto"/>
              <w:right w:val="single" w:sz="4" w:space="0" w:color="auto"/>
            </w:tcBorders>
          </w:tcPr>
          <w:p w14:paraId="653CEF02" w14:textId="77777777" w:rsidR="007F4863" w:rsidRPr="000D2DE1" w:rsidRDefault="007F4863" w:rsidP="007F4863">
            <w:pPr>
              <w:spacing w:after="0" w:line="276" w:lineRule="auto"/>
              <w:jc w:val="center"/>
              <w:rPr>
                <w:rFonts w:ascii="Times New Roman" w:hAnsi="Times New Roman"/>
                <w:sz w:val="20"/>
                <w:szCs w:val="20"/>
              </w:rPr>
            </w:pPr>
          </w:p>
        </w:tc>
      </w:tr>
      <w:tr w:rsidR="0008381B" w:rsidRPr="000D2DE1" w14:paraId="121FBE7B" w14:textId="77777777" w:rsidTr="0042746E">
        <w:tc>
          <w:tcPr>
            <w:tcW w:w="1263" w:type="dxa"/>
            <w:tcBorders>
              <w:top w:val="single" w:sz="4" w:space="0" w:color="auto"/>
              <w:left w:val="single" w:sz="4" w:space="0" w:color="auto"/>
              <w:bottom w:val="single" w:sz="4" w:space="0" w:color="auto"/>
              <w:right w:val="single" w:sz="4" w:space="0" w:color="auto"/>
            </w:tcBorders>
            <w:hideMark/>
          </w:tcPr>
          <w:p w14:paraId="316CCC95" w14:textId="77777777" w:rsidR="007F4863" w:rsidRPr="000D2DE1" w:rsidRDefault="007F4863"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39</w:t>
            </w:r>
          </w:p>
        </w:tc>
        <w:tc>
          <w:tcPr>
            <w:tcW w:w="2061" w:type="dxa"/>
            <w:tcBorders>
              <w:top w:val="single" w:sz="4" w:space="0" w:color="auto"/>
              <w:left w:val="single" w:sz="4" w:space="0" w:color="auto"/>
              <w:bottom w:val="single" w:sz="4" w:space="0" w:color="auto"/>
              <w:right w:val="single" w:sz="4" w:space="0" w:color="auto"/>
            </w:tcBorders>
            <w:vAlign w:val="bottom"/>
            <w:hideMark/>
          </w:tcPr>
          <w:p w14:paraId="35F15043" w14:textId="77777777" w:rsidR="007F4863" w:rsidRPr="000D2DE1" w:rsidRDefault="007F4863" w:rsidP="003D5755">
            <w:pPr>
              <w:spacing w:after="0" w:line="276" w:lineRule="auto"/>
              <w:jc w:val="center"/>
              <w:rPr>
                <w:rFonts w:ascii="Times New Roman" w:hAnsi="Times New Roman"/>
                <w:sz w:val="20"/>
                <w:szCs w:val="20"/>
                <w:lang w:val="en-US"/>
              </w:rPr>
            </w:pPr>
            <w:proofErr w:type="spellStart"/>
            <w:r w:rsidRPr="000D2DE1">
              <w:rPr>
                <w:rFonts w:ascii="Times New Roman" w:hAnsi="Times New Roman"/>
                <w:sz w:val="20"/>
                <w:szCs w:val="20"/>
                <w:lang w:val="en-US"/>
              </w:rPr>
              <w:t>Wymagane</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certyfikaty</w:t>
            </w:r>
            <w:proofErr w:type="spellEnd"/>
          </w:p>
        </w:tc>
        <w:tc>
          <w:tcPr>
            <w:tcW w:w="3516" w:type="dxa"/>
            <w:tcBorders>
              <w:top w:val="single" w:sz="4" w:space="0" w:color="auto"/>
              <w:left w:val="single" w:sz="4" w:space="0" w:color="auto"/>
              <w:bottom w:val="single" w:sz="4" w:space="0" w:color="auto"/>
              <w:right w:val="single" w:sz="4" w:space="0" w:color="auto"/>
            </w:tcBorders>
            <w:vAlign w:val="bottom"/>
            <w:hideMark/>
          </w:tcPr>
          <w:p w14:paraId="65E8D3DF" w14:textId="20601F93" w:rsidR="007F4863" w:rsidRDefault="007F4863" w:rsidP="003A6DE2">
            <w:pPr>
              <w:spacing w:after="0" w:line="276" w:lineRule="auto"/>
              <w:jc w:val="center"/>
              <w:rPr>
                <w:rFonts w:ascii="Times New Roman" w:hAnsi="Times New Roman"/>
                <w:sz w:val="20"/>
                <w:szCs w:val="20"/>
              </w:rPr>
            </w:pPr>
          </w:p>
          <w:p w14:paraId="5ED11931" w14:textId="77777777" w:rsidR="00BC24DC" w:rsidRPr="00BC24DC" w:rsidRDefault="00BC24DC" w:rsidP="00BC24DC">
            <w:pPr>
              <w:spacing w:after="0" w:line="276" w:lineRule="auto"/>
              <w:jc w:val="center"/>
              <w:rPr>
                <w:rFonts w:ascii="Times New Roman" w:hAnsi="Times New Roman"/>
                <w:sz w:val="20"/>
                <w:szCs w:val="20"/>
              </w:rPr>
            </w:pPr>
            <w:r w:rsidRPr="00BC24DC">
              <w:rPr>
                <w:rFonts w:ascii="Times New Roman" w:hAnsi="Times New Roman"/>
                <w:sz w:val="20"/>
                <w:szCs w:val="20"/>
              </w:rPr>
              <w:t>1. Producent sprzętu:</w:t>
            </w:r>
          </w:p>
          <w:p w14:paraId="16C06211" w14:textId="77777777" w:rsidR="00BC24DC" w:rsidRPr="00BC24DC" w:rsidRDefault="00BC24DC" w:rsidP="00BC24DC">
            <w:pPr>
              <w:spacing w:after="0" w:line="276" w:lineRule="auto"/>
              <w:jc w:val="center"/>
              <w:rPr>
                <w:rFonts w:ascii="Times New Roman" w:hAnsi="Times New Roman"/>
                <w:sz w:val="20"/>
                <w:szCs w:val="20"/>
              </w:rPr>
            </w:pPr>
            <w:r w:rsidRPr="00BC24DC">
              <w:rPr>
                <w:rFonts w:ascii="Times New Roman" w:hAnsi="Times New Roman"/>
                <w:sz w:val="20"/>
                <w:szCs w:val="20"/>
              </w:rPr>
              <w:t>1) PN/EN-9001 (ISO 9001) – system zarządzania jakością</w:t>
            </w:r>
          </w:p>
          <w:p w14:paraId="6D7EE3EA" w14:textId="77777777" w:rsidR="00BC24DC" w:rsidRPr="00BC24DC" w:rsidRDefault="00BC24DC" w:rsidP="00BC24DC">
            <w:pPr>
              <w:spacing w:after="0" w:line="276" w:lineRule="auto"/>
              <w:jc w:val="center"/>
              <w:rPr>
                <w:rFonts w:ascii="Times New Roman" w:hAnsi="Times New Roman"/>
                <w:sz w:val="20"/>
                <w:szCs w:val="20"/>
              </w:rPr>
            </w:pPr>
            <w:r w:rsidRPr="00BC24DC">
              <w:rPr>
                <w:rFonts w:ascii="Times New Roman" w:hAnsi="Times New Roman"/>
                <w:sz w:val="20"/>
                <w:szCs w:val="20"/>
              </w:rPr>
              <w:t>2) PN/EN-14001 (ISO 14001) – system zarządzania środowiskowego</w:t>
            </w:r>
          </w:p>
          <w:p w14:paraId="37FA7B9F" w14:textId="77777777" w:rsidR="00BC24DC" w:rsidRPr="00BC24DC" w:rsidRDefault="00BC24DC" w:rsidP="00BC24DC">
            <w:pPr>
              <w:spacing w:after="0" w:line="276" w:lineRule="auto"/>
              <w:jc w:val="center"/>
              <w:rPr>
                <w:rFonts w:ascii="Times New Roman" w:hAnsi="Times New Roman"/>
                <w:sz w:val="20"/>
                <w:szCs w:val="20"/>
              </w:rPr>
            </w:pPr>
            <w:r w:rsidRPr="00BC24DC">
              <w:rPr>
                <w:rFonts w:ascii="Times New Roman" w:hAnsi="Times New Roman"/>
                <w:sz w:val="20"/>
                <w:szCs w:val="20"/>
              </w:rPr>
              <w:t xml:space="preserve">3) PN/EN-50001 (ISO 50001) – system zarządzania energią </w:t>
            </w:r>
          </w:p>
          <w:p w14:paraId="1F656718" w14:textId="77777777" w:rsidR="00BC24DC" w:rsidRPr="00BC24DC" w:rsidRDefault="00BC24DC" w:rsidP="00BC24DC">
            <w:pPr>
              <w:spacing w:after="0" w:line="276" w:lineRule="auto"/>
              <w:jc w:val="center"/>
              <w:rPr>
                <w:rFonts w:ascii="Times New Roman" w:hAnsi="Times New Roman"/>
                <w:sz w:val="20"/>
                <w:szCs w:val="20"/>
              </w:rPr>
            </w:pPr>
            <w:r w:rsidRPr="00BC24DC">
              <w:rPr>
                <w:rFonts w:ascii="Times New Roman" w:hAnsi="Times New Roman"/>
                <w:sz w:val="20"/>
                <w:szCs w:val="20"/>
              </w:rPr>
              <w:t>lub równoważny w zakresie co najmniej produkcji, projektowania, rozwoju urządzeń, systemów lub rozwiązań informatycznych.</w:t>
            </w:r>
          </w:p>
          <w:p w14:paraId="1030BF84" w14:textId="77777777" w:rsidR="00BC24DC" w:rsidRPr="00BC24DC" w:rsidRDefault="00BC24DC" w:rsidP="00BC24DC">
            <w:pPr>
              <w:spacing w:after="0" w:line="276" w:lineRule="auto"/>
              <w:jc w:val="center"/>
              <w:rPr>
                <w:rFonts w:ascii="Times New Roman" w:hAnsi="Times New Roman"/>
                <w:sz w:val="20"/>
                <w:szCs w:val="20"/>
              </w:rPr>
            </w:pPr>
          </w:p>
          <w:p w14:paraId="392FDC7B" w14:textId="77777777" w:rsidR="00BC24DC" w:rsidRPr="00BC24DC" w:rsidRDefault="00BC24DC" w:rsidP="00BC24DC">
            <w:pPr>
              <w:spacing w:after="0" w:line="276" w:lineRule="auto"/>
              <w:jc w:val="center"/>
              <w:rPr>
                <w:rFonts w:ascii="Times New Roman" w:hAnsi="Times New Roman"/>
                <w:sz w:val="20"/>
                <w:szCs w:val="20"/>
              </w:rPr>
            </w:pPr>
            <w:r w:rsidRPr="00BC24DC">
              <w:rPr>
                <w:rFonts w:ascii="Times New Roman" w:hAnsi="Times New Roman"/>
                <w:sz w:val="20"/>
                <w:szCs w:val="20"/>
              </w:rPr>
              <w:t>2. Monitor:</w:t>
            </w:r>
          </w:p>
          <w:p w14:paraId="7C2A36FE" w14:textId="77777777" w:rsidR="00BC24DC" w:rsidRPr="00BC24DC" w:rsidRDefault="00BC24DC" w:rsidP="00BC24DC">
            <w:pPr>
              <w:spacing w:after="0" w:line="276" w:lineRule="auto"/>
              <w:jc w:val="center"/>
              <w:rPr>
                <w:rFonts w:ascii="Times New Roman" w:hAnsi="Times New Roman"/>
                <w:sz w:val="20"/>
                <w:szCs w:val="20"/>
              </w:rPr>
            </w:pPr>
            <w:r w:rsidRPr="00BC24DC">
              <w:rPr>
                <w:rFonts w:ascii="Times New Roman" w:hAnsi="Times New Roman"/>
                <w:sz w:val="20"/>
                <w:szCs w:val="20"/>
              </w:rPr>
              <w:t>1) Certyfikat TCO, zgodny z informacjami na stronie https://tcocertified.com/product-finder</w:t>
            </w:r>
          </w:p>
          <w:p w14:paraId="7A8CA615" w14:textId="77777777" w:rsidR="00BC24DC" w:rsidRPr="00BC24DC" w:rsidRDefault="00BC24DC" w:rsidP="00BC24DC">
            <w:pPr>
              <w:spacing w:after="0" w:line="276" w:lineRule="auto"/>
              <w:jc w:val="center"/>
              <w:rPr>
                <w:rFonts w:ascii="Times New Roman" w:hAnsi="Times New Roman"/>
                <w:sz w:val="20"/>
                <w:szCs w:val="20"/>
              </w:rPr>
            </w:pPr>
            <w:r w:rsidRPr="00BC24DC">
              <w:rPr>
                <w:rFonts w:ascii="Times New Roman" w:hAnsi="Times New Roman"/>
                <w:sz w:val="20"/>
                <w:szCs w:val="20"/>
              </w:rPr>
              <w:t xml:space="preserve">2) Certyfikat EPEAT dla krajów Unii Europejskiej, zgodnie z danymi na stronie https://epeat.net/search-computers-and-displays </w:t>
            </w:r>
          </w:p>
          <w:p w14:paraId="00CC5E8E" w14:textId="77777777" w:rsidR="00BC24DC" w:rsidRPr="00BC24DC" w:rsidRDefault="00BC24DC" w:rsidP="00BC24DC">
            <w:pPr>
              <w:spacing w:after="0" w:line="276" w:lineRule="auto"/>
              <w:jc w:val="center"/>
              <w:rPr>
                <w:rFonts w:ascii="Times New Roman" w:hAnsi="Times New Roman"/>
                <w:sz w:val="20"/>
                <w:szCs w:val="20"/>
              </w:rPr>
            </w:pPr>
            <w:r w:rsidRPr="00BC24DC">
              <w:rPr>
                <w:rFonts w:ascii="Times New Roman" w:hAnsi="Times New Roman"/>
                <w:sz w:val="20"/>
                <w:szCs w:val="20"/>
              </w:rPr>
              <w:t xml:space="preserve">3) Deklaracja zgodności CE </w:t>
            </w:r>
          </w:p>
          <w:p w14:paraId="05A0F5E8" w14:textId="3B5428DB" w:rsidR="00BC24DC" w:rsidRPr="000D2DE1" w:rsidRDefault="00BC24DC" w:rsidP="00BC24DC">
            <w:pPr>
              <w:spacing w:after="0" w:line="276" w:lineRule="auto"/>
              <w:jc w:val="center"/>
              <w:rPr>
                <w:rFonts w:ascii="Times New Roman" w:hAnsi="Times New Roman"/>
                <w:sz w:val="20"/>
                <w:szCs w:val="20"/>
              </w:rPr>
            </w:pPr>
            <w:r w:rsidRPr="00BC24DC">
              <w:rPr>
                <w:rFonts w:ascii="Times New Roman" w:hAnsi="Times New Roman"/>
                <w:sz w:val="20"/>
                <w:szCs w:val="20"/>
              </w:rPr>
              <w:t xml:space="preserve">4) Potwierdzenie spełnienia kryteriów środowiskowych, w tym zgodności z dyrektywą </w:t>
            </w:r>
            <w:proofErr w:type="spellStart"/>
            <w:r w:rsidRPr="00BC24DC">
              <w:rPr>
                <w:rFonts w:ascii="Times New Roman" w:hAnsi="Times New Roman"/>
                <w:sz w:val="20"/>
                <w:szCs w:val="20"/>
              </w:rPr>
              <w:t>RoHS</w:t>
            </w:r>
            <w:proofErr w:type="spellEnd"/>
            <w:r w:rsidRPr="00BC24DC">
              <w:rPr>
                <w:rFonts w:ascii="Times New Roman" w:hAnsi="Times New Roman"/>
                <w:sz w:val="20"/>
                <w:szCs w:val="20"/>
              </w:rPr>
              <w:t xml:space="preserve"> UE</w:t>
            </w:r>
          </w:p>
        </w:tc>
        <w:tc>
          <w:tcPr>
            <w:tcW w:w="3082" w:type="dxa"/>
            <w:tcBorders>
              <w:top w:val="single" w:sz="4" w:space="0" w:color="auto"/>
              <w:left w:val="single" w:sz="4" w:space="0" w:color="auto"/>
              <w:bottom w:val="single" w:sz="4" w:space="0" w:color="auto"/>
              <w:right w:val="single" w:sz="4" w:space="0" w:color="auto"/>
            </w:tcBorders>
          </w:tcPr>
          <w:p w14:paraId="0B067769" w14:textId="77777777" w:rsidR="007F4863" w:rsidRPr="000D2DE1" w:rsidRDefault="007F4863" w:rsidP="007F4863">
            <w:pPr>
              <w:spacing w:after="0" w:line="276" w:lineRule="auto"/>
              <w:jc w:val="center"/>
              <w:rPr>
                <w:rFonts w:ascii="Times New Roman" w:hAnsi="Times New Roman"/>
                <w:sz w:val="20"/>
                <w:szCs w:val="20"/>
              </w:rPr>
            </w:pPr>
          </w:p>
        </w:tc>
      </w:tr>
      <w:tr w:rsidR="0008381B" w:rsidRPr="000D2DE1" w14:paraId="00D4BEB6" w14:textId="77777777" w:rsidTr="0042746E">
        <w:tc>
          <w:tcPr>
            <w:tcW w:w="1263" w:type="dxa"/>
            <w:tcBorders>
              <w:top w:val="single" w:sz="4" w:space="0" w:color="auto"/>
              <w:left w:val="single" w:sz="4" w:space="0" w:color="auto"/>
              <w:bottom w:val="single" w:sz="4" w:space="0" w:color="auto"/>
              <w:right w:val="single" w:sz="4" w:space="0" w:color="auto"/>
            </w:tcBorders>
          </w:tcPr>
          <w:p w14:paraId="3B21580B" w14:textId="24C328DD" w:rsidR="003D5755" w:rsidRPr="000D2DE1" w:rsidRDefault="003D5755" w:rsidP="007F4863">
            <w:pPr>
              <w:spacing w:after="0" w:line="276" w:lineRule="auto"/>
              <w:jc w:val="center"/>
              <w:rPr>
                <w:rFonts w:ascii="Times New Roman" w:hAnsi="Times New Roman"/>
                <w:sz w:val="20"/>
                <w:szCs w:val="20"/>
                <w:lang w:val="en-US"/>
              </w:rPr>
            </w:pPr>
            <w:r w:rsidRPr="000D2DE1">
              <w:rPr>
                <w:rFonts w:ascii="Times New Roman" w:hAnsi="Times New Roman"/>
                <w:sz w:val="20"/>
                <w:szCs w:val="20"/>
                <w:lang w:val="en-US"/>
              </w:rPr>
              <w:t>40</w:t>
            </w:r>
          </w:p>
        </w:tc>
        <w:tc>
          <w:tcPr>
            <w:tcW w:w="2061" w:type="dxa"/>
            <w:tcBorders>
              <w:top w:val="single" w:sz="4" w:space="0" w:color="auto"/>
              <w:left w:val="single" w:sz="4" w:space="0" w:color="auto"/>
              <w:bottom w:val="single" w:sz="4" w:space="0" w:color="auto"/>
              <w:right w:val="single" w:sz="4" w:space="0" w:color="auto"/>
            </w:tcBorders>
            <w:vAlign w:val="bottom"/>
          </w:tcPr>
          <w:p w14:paraId="093B706C" w14:textId="08000EB5" w:rsidR="003D5755" w:rsidRPr="000D2DE1" w:rsidRDefault="00A84EB3" w:rsidP="003D5755">
            <w:pPr>
              <w:spacing w:after="0" w:line="276" w:lineRule="auto"/>
              <w:jc w:val="center"/>
              <w:rPr>
                <w:rFonts w:ascii="Times New Roman" w:hAnsi="Times New Roman"/>
                <w:sz w:val="20"/>
                <w:szCs w:val="20"/>
                <w:lang w:val="en-US"/>
              </w:rPr>
            </w:pPr>
            <w:r w:rsidRPr="000D2DE1">
              <w:rPr>
                <w:rFonts w:ascii="Times New Roman" w:hAnsi="Times New Roman"/>
                <w:sz w:val="20"/>
                <w:szCs w:val="20"/>
              </w:rPr>
              <w:t>Akcesoria w zestawie</w:t>
            </w:r>
          </w:p>
        </w:tc>
        <w:tc>
          <w:tcPr>
            <w:tcW w:w="3516" w:type="dxa"/>
            <w:tcBorders>
              <w:top w:val="single" w:sz="4" w:space="0" w:color="auto"/>
              <w:left w:val="single" w:sz="4" w:space="0" w:color="auto"/>
              <w:bottom w:val="single" w:sz="4" w:space="0" w:color="auto"/>
              <w:right w:val="single" w:sz="4" w:space="0" w:color="auto"/>
            </w:tcBorders>
            <w:vAlign w:val="bottom"/>
          </w:tcPr>
          <w:p w14:paraId="0420D600" w14:textId="1708512C" w:rsidR="00A84EB3" w:rsidRPr="000D2DE1" w:rsidRDefault="00774D6E" w:rsidP="00A84EB3">
            <w:pPr>
              <w:spacing w:after="0" w:line="276" w:lineRule="auto"/>
              <w:jc w:val="center"/>
              <w:rPr>
                <w:rFonts w:ascii="Times New Roman" w:hAnsi="Times New Roman"/>
                <w:sz w:val="20"/>
                <w:szCs w:val="20"/>
              </w:rPr>
            </w:pPr>
            <w:r w:rsidRPr="000D2DE1">
              <w:rPr>
                <w:rFonts w:ascii="Times New Roman" w:hAnsi="Times New Roman"/>
                <w:sz w:val="20"/>
                <w:szCs w:val="20"/>
              </w:rPr>
              <w:t>Przewód</w:t>
            </w:r>
            <w:r w:rsidR="00A84EB3" w:rsidRPr="000D2DE1">
              <w:rPr>
                <w:rFonts w:ascii="Times New Roman" w:hAnsi="Times New Roman"/>
                <w:sz w:val="20"/>
                <w:szCs w:val="20"/>
              </w:rPr>
              <w:t xml:space="preserve"> HDMI</w:t>
            </w:r>
          </w:p>
          <w:p w14:paraId="48548B38" w14:textId="67A40791" w:rsidR="003D5755" w:rsidRPr="000D2DE1" w:rsidRDefault="00A84EB3" w:rsidP="00A84EB3">
            <w:pPr>
              <w:spacing w:after="0" w:line="276" w:lineRule="auto"/>
              <w:jc w:val="center"/>
              <w:rPr>
                <w:rFonts w:ascii="Times New Roman" w:hAnsi="Times New Roman"/>
                <w:sz w:val="20"/>
                <w:szCs w:val="20"/>
              </w:rPr>
            </w:pPr>
            <w:r w:rsidRPr="000D2DE1">
              <w:rPr>
                <w:rFonts w:ascii="Times New Roman" w:hAnsi="Times New Roman"/>
                <w:sz w:val="20"/>
                <w:szCs w:val="20"/>
              </w:rPr>
              <w:t>Kabel zasilający AC</w:t>
            </w:r>
          </w:p>
        </w:tc>
        <w:tc>
          <w:tcPr>
            <w:tcW w:w="3082" w:type="dxa"/>
            <w:tcBorders>
              <w:top w:val="single" w:sz="4" w:space="0" w:color="auto"/>
              <w:left w:val="single" w:sz="4" w:space="0" w:color="auto"/>
              <w:bottom w:val="single" w:sz="4" w:space="0" w:color="auto"/>
              <w:right w:val="single" w:sz="4" w:space="0" w:color="auto"/>
            </w:tcBorders>
          </w:tcPr>
          <w:p w14:paraId="6E6DAEB8" w14:textId="77777777" w:rsidR="003D5755" w:rsidRPr="000D2DE1" w:rsidRDefault="003D5755" w:rsidP="007F4863">
            <w:pPr>
              <w:spacing w:after="0" w:line="276" w:lineRule="auto"/>
              <w:jc w:val="center"/>
              <w:rPr>
                <w:rFonts w:ascii="Times New Roman" w:hAnsi="Times New Roman"/>
                <w:sz w:val="20"/>
                <w:szCs w:val="20"/>
              </w:rPr>
            </w:pPr>
          </w:p>
        </w:tc>
      </w:tr>
    </w:tbl>
    <w:p w14:paraId="0711DC35" w14:textId="6BE48D3A" w:rsidR="009A3304" w:rsidRDefault="009A3304" w:rsidP="007F4863">
      <w:pPr>
        <w:spacing w:after="0" w:line="276" w:lineRule="auto"/>
        <w:ind w:left="709"/>
        <w:jc w:val="center"/>
        <w:rPr>
          <w:rFonts w:ascii="Times New Roman" w:hAnsi="Times New Roman"/>
        </w:rPr>
      </w:pPr>
    </w:p>
    <w:p w14:paraId="35D5F5D5" w14:textId="77777777" w:rsidR="00905449" w:rsidRPr="001A141B" w:rsidRDefault="00905449" w:rsidP="00905449">
      <w:pPr>
        <w:spacing w:after="0" w:line="276" w:lineRule="auto"/>
        <w:ind w:left="709"/>
        <w:jc w:val="center"/>
        <w:rPr>
          <w:rFonts w:ascii="Times New Roman" w:hAnsi="Times New Roman"/>
          <w:b/>
          <w:bCs/>
        </w:rPr>
      </w:pPr>
      <w:r w:rsidRPr="001A141B">
        <w:rPr>
          <w:rFonts w:ascii="Times New Roman" w:hAnsi="Times New Roman"/>
          <w:b/>
          <w:bCs/>
        </w:rPr>
        <w:t>Wdrożenie i instalacja zestawu komputerowego</w:t>
      </w:r>
    </w:p>
    <w:tbl>
      <w:tblPr>
        <w:tblStyle w:val="Tabela-Siatka"/>
        <w:tblW w:w="9922" w:type="dxa"/>
        <w:tblInd w:w="846" w:type="dxa"/>
        <w:tblLook w:val="04A0" w:firstRow="1" w:lastRow="0" w:firstColumn="1" w:lastColumn="0" w:noHBand="0" w:noVBand="1"/>
      </w:tblPr>
      <w:tblGrid>
        <w:gridCol w:w="1280"/>
        <w:gridCol w:w="2122"/>
        <w:gridCol w:w="3544"/>
        <w:gridCol w:w="2976"/>
      </w:tblGrid>
      <w:tr w:rsidR="001D14A1" w:rsidRPr="000D2DE1" w14:paraId="46CF8979" w14:textId="77777777" w:rsidTr="00EF759A">
        <w:tc>
          <w:tcPr>
            <w:tcW w:w="1280" w:type="dxa"/>
            <w:tcBorders>
              <w:top w:val="single" w:sz="4" w:space="0" w:color="auto"/>
              <w:left w:val="single" w:sz="4" w:space="0" w:color="auto"/>
              <w:bottom w:val="single" w:sz="4" w:space="0" w:color="auto"/>
              <w:right w:val="single" w:sz="4" w:space="0" w:color="auto"/>
            </w:tcBorders>
            <w:hideMark/>
          </w:tcPr>
          <w:p w14:paraId="6C44B941" w14:textId="77777777" w:rsidR="00905449" w:rsidRPr="000D2DE1" w:rsidRDefault="00905449" w:rsidP="00905449">
            <w:pPr>
              <w:spacing w:after="0" w:line="276" w:lineRule="auto"/>
              <w:ind w:left="709"/>
              <w:jc w:val="center"/>
              <w:rPr>
                <w:rFonts w:ascii="Times New Roman" w:hAnsi="Times New Roman"/>
                <w:sz w:val="20"/>
                <w:szCs w:val="20"/>
                <w:lang w:val="en-US"/>
              </w:rPr>
            </w:pPr>
            <w:proofErr w:type="spellStart"/>
            <w:r w:rsidRPr="000D2DE1">
              <w:rPr>
                <w:rFonts w:ascii="Times New Roman" w:hAnsi="Times New Roman"/>
                <w:sz w:val="20"/>
                <w:szCs w:val="20"/>
                <w:lang w:val="en-US"/>
              </w:rPr>
              <w:t>L.p.</w:t>
            </w:r>
            <w:proofErr w:type="spellEnd"/>
          </w:p>
        </w:tc>
        <w:tc>
          <w:tcPr>
            <w:tcW w:w="2122" w:type="dxa"/>
            <w:tcBorders>
              <w:top w:val="single" w:sz="4" w:space="0" w:color="auto"/>
              <w:left w:val="single" w:sz="4" w:space="0" w:color="auto"/>
              <w:bottom w:val="single" w:sz="4" w:space="0" w:color="auto"/>
              <w:right w:val="single" w:sz="4" w:space="0" w:color="auto"/>
            </w:tcBorders>
            <w:hideMark/>
          </w:tcPr>
          <w:p w14:paraId="2383DA64" w14:textId="77777777" w:rsidR="00905449" w:rsidRPr="000D2DE1" w:rsidRDefault="00905449" w:rsidP="00905449">
            <w:pPr>
              <w:spacing w:after="0" w:line="276" w:lineRule="auto"/>
              <w:ind w:left="709"/>
              <w:jc w:val="center"/>
              <w:rPr>
                <w:rFonts w:ascii="Times New Roman" w:hAnsi="Times New Roman"/>
                <w:sz w:val="20"/>
                <w:szCs w:val="20"/>
                <w:lang w:val="en-US"/>
              </w:rPr>
            </w:pPr>
            <w:proofErr w:type="spellStart"/>
            <w:r w:rsidRPr="000D2DE1">
              <w:rPr>
                <w:rFonts w:ascii="Times New Roman" w:hAnsi="Times New Roman"/>
                <w:sz w:val="20"/>
                <w:szCs w:val="20"/>
                <w:lang w:val="en-US"/>
              </w:rPr>
              <w:t>Opis</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parametru</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145DF7D6" w14:textId="77777777" w:rsidR="00905449" w:rsidRPr="000D2DE1" w:rsidRDefault="00905449" w:rsidP="00905449">
            <w:pPr>
              <w:spacing w:after="0" w:line="276" w:lineRule="auto"/>
              <w:ind w:left="709"/>
              <w:jc w:val="center"/>
              <w:rPr>
                <w:rFonts w:ascii="Times New Roman" w:hAnsi="Times New Roman"/>
                <w:sz w:val="20"/>
                <w:szCs w:val="20"/>
                <w:lang w:val="en-US"/>
              </w:rPr>
            </w:pPr>
            <w:proofErr w:type="spellStart"/>
            <w:r w:rsidRPr="000D2DE1">
              <w:rPr>
                <w:rFonts w:ascii="Times New Roman" w:hAnsi="Times New Roman"/>
                <w:sz w:val="20"/>
                <w:szCs w:val="20"/>
                <w:lang w:val="en-US"/>
              </w:rPr>
              <w:t>Parametr</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wymagany</w:t>
            </w:r>
            <w:proofErr w:type="spellEnd"/>
          </w:p>
        </w:tc>
        <w:tc>
          <w:tcPr>
            <w:tcW w:w="2976" w:type="dxa"/>
            <w:tcBorders>
              <w:top w:val="single" w:sz="4" w:space="0" w:color="auto"/>
              <w:left w:val="single" w:sz="4" w:space="0" w:color="auto"/>
              <w:bottom w:val="single" w:sz="4" w:space="0" w:color="auto"/>
              <w:right w:val="single" w:sz="4" w:space="0" w:color="auto"/>
            </w:tcBorders>
            <w:hideMark/>
          </w:tcPr>
          <w:p w14:paraId="73F9877C" w14:textId="77777777" w:rsidR="00905449" w:rsidRPr="000D2DE1" w:rsidRDefault="00905449" w:rsidP="00905449">
            <w:pPr>
              <w:spacing w:after="0" w:line="276" w:lineRule="auto"/>
              <w:ind w:left="709"/>
              <w:jc w:val="center"/>
              <w:rPr>
                <w:rFonts w:ascii="Times New Roman" w:hAnsi="Times New Roman"/>
                <w:sz w:val="20"/>
                <w:szCs w:val="20"/>
                <w:lang w:val="en-US"/>
              </w:rPr>
            </w:pPr>
            <w:proofErr w:type="spellStart"/>
            <w:r w:rsidRPr="000D2DE1">
              <w:rPr>
                <w:rFonts w:ascii="Times New Roman" w:hAnsi="Times New Roman"/>
                <w:sz w:val="20"/>
                <w:szCs w:val="20"/>
                <w:lang w:val="en-US"/>
              </w:rPr>
              <w:t>Parametr</w:t>
            </w:r>
            <w:proofErr w:type="spellEnd"/>
            <w:r w:rsidRPr="000D2DE1">
              <w:rPr>
                <w:rFonts w:ascii="Times New Roman" w:hAnsi="Times New Roman"/>
                <w:sz w:val="20"/>
                <w:szCs w:val="20"/>
                <w:lang w:val="en-US"/>
              </w:rPr>
              <w:t xml:space="preserve"> </w:t>
            </w:r>
            <w:proofErr w:type="spellStart"/>
            <w:r w:rsidRPr="000D2DE1">
              <w:rPr>
                <w:rFonts w:ascii="Times New Roman" w:hAnsi="Times New Roman"/>
                <w:sz w:val="20"/>
                <w:szCs w:val="20"/>
                <w:lang w:val="en-US"/>
              </w:rPr>
              <w:t>oferowany</w:t>
            </w:r>
            <w:proofErr w:type="spellEnd"/>
          </w:p>
        </w:tc>
      </w:tr>
      <w:tr w:rsidR="001D14A1" w:rsidRPr="000D2DE1" w14:paraId="4AD29A9D" w14:textId="77777777" w:rsidTr="00EF759A">
        <w:tc>
          <w:tcPr>
            <w:tcW w:w="1280" w:type="dxa"/>
            <w:tcBorders>
              <w:top w:val="single" w:sz="4" w:space="0" w:color="auto"/>
              <w:left w:val="single" w:sz="4" w:space="0" w:color="auto"/>
              <w:bottom w:val="single" w:sz="4" w:space="0" w:color="auto"/>
              <w:right w:val="single" w:sz="4" w:space="0" w:color="auto"/>
            </w:tcBorders>
            <w:hideMark/>
          </w:tcPr>
          <w:p w14:paraId="22D9B050" w14:textId="77777777" w:rsidR="00905449" w:rsidRPr="000D2DE1" w:rsidRDefault="00905449" w:rsidP="00905449">
            <w:pPr>
              <w:spacing w:after="0" w:line="276" w:lineRule="auto"/>
              <w:ind w:left="709"/>
              <w:jc w:val="center"/>
              <w:rPr>
                <w:rFonts w:ascii="Times New Roman" w:hAnsi="Times New Roman"/>
                <w:sz w:val="20"/>
                <w:szCs w:val="20"/>
                <w:lang w:val="en-US"/>
              </w:rPr>
            </w:pPr>
            <w:r w:rsidRPr="000D2DE1">
              <w:rPr>
                <w:rFonts w:ascii="Times New Roman" w:hAnsi="Times New Roman"/>
                <w:sz w:val="20"/>
                <w:szCs w:val="20"/>
                <w:lang w:val="en-US"/>
              </w:rPr>
              <w:t>1</w:t>
            </w:r>
          </w:p>
        </w:tc>
        <w:tc>
          <w:tcPr>
            <w:tcW w:w="2122" w:type="dxa"/>
            <w:tcBorders>
              <w:top w:val="single" w:sz="4" w:space="0" w:color="auto"/>
              <w:left w:val="single" w:sz="4" w:space="0" w:color="auto"/>
              <w:bottom w:val="single" w:sz="4" w:space="0" w:color="auto"/>
              <w:right w:val="single" w:sz="4" w:space="0" w:color="auto"/>
            </w:tcBorders>
            <w:hideMark/>
          </w:tcPr>
          <w:p w14:paraId="144DC03C" w14:textId="77777777" w:rsidR="00905449" w:rsidRPr="000D2DE1" w:rsidRDefault="00905449" w:rsidP="001A141B">
            <w:pPr>
              <w:spacing w:after="0" w:line="276" w:lineRule="auto"/>
              <w:rPr>
                <w:rFonts w:ascii="Times New Roman" w:hAnsi="Times New Roman"/>
                <w:sz w:val="20"/>
                <w:szCs w:val="20"/>
              </w:rPr>
            </w:pPr>
            <w:r w:rsidRPr="000D2DE1">
              <w:rPr>
                <w:rFonts w:ascii="Times New Roman" w:hAnsi="Times New Roman"/>
                <w:b/>
                <w:bCs/>
                <w:sz w:val="20"/>
                <w:szCs w:val="20"/>
              </w:rPr>
              <w:t xml:space="preserve">Usługa wdrożenia Zestawów /stacji </w:t>
            </w:r>
            <w:r w:rsidRPr="000D2DE1">
              <w:rPr>
                <w:rFonts w:ascii="Times New Roman" w:hAnsi="Times New Roman"/>
                <w:b/>
                <w:bCs/>
                <w:sz w:val="20"/>
                <w:szCs w:val="20"/>
              </w:rPr>
              <w:lastRenderedPageBreak/>
              <w:t>roboczej (wymiana sprzętu)</w:t>
            </w:r>
          </w:p>
        </w:tc>
        <w:tc>
          <w:tcPr>
            <w:tcW w:w="3544" w:type="dxa"/>
            <w:tcBorders>
              <w:top w:val="single" w:sz="4" w:space="0" w:color="auto"/>
              <w:left w:val="single" w:sz="4" w:space="0" w:color="auto"/>
              <w:bottom w:val="single" w:sz="4" w:space="0" w:color="auto"/>
              <w:right w:val="single" w:sz="4" w:space="0" w:color="auto"/>
            </w:tcBorders>
          </w:tcPr>
          <w:p w14:paraId="05D4891B" w14:textId="299A3232" w:rsidR="00905449" w:rsidRPr="000D2DE1" w:rsidRDefault="00905449" w:rsidP="001A141B">
            <w:pPr>
              <w:spacing w:after="0" w:line="276" w:lineRule="auto"/>
              <w:jc w:val="both"/>
              <w:rPr>
                <w:rFonts w:ascii="Times New Roman" w:hAnsi="Times New Roman"/>
                <w:sz w:val="20"/>
                <w:szCs w:val="20"/>
              </w:rPr>
            </w:pPr>
            <w:r w:rsidRPr="000D2DE1">
              <w:rPr>
                <w:rFonts w:ascii="Times New Roman" w:hAnsi="Times New Roman"/>
                <w:sz w:val="20"/>
                <w:szCs w:val="20"/>
              </w:rPr>
              <w:lastRenderedPageBreak/>
              <w:t>1.</w:t>
            </w:r>
            <w:r w:rsidR="001A2F7F" w:rsidRPr="000D2DE1">
              <w:rPr>
                <w:rFonts w:ascii="Times New Roman" w:hAnsi="Times New Roman"/>
                <w:sz w:val="20"/>
                <w:szCs w:val="20"/>
              </w:rPr>
              <w:t xml:space="preserve"> </w:t>
            </w:r>
            <w:r w:rsidRPr="000D2DE1">
              <w:rPr>
                <w:rFonts w:ascii="Times New Roman" w:hAnsi="Times New Roman"/>
                <w:sz w:val="20"/>
                <w:szCs w:val="20"/>
              </w:rPr>
              <w:t>Wstępna konfiguracja</w:t>
            </w:r>
          </w:p>
          <w:p w14:paraId="459C72FA" w14:textId="5C3498A4" w:rsidR="00905449" w:rsidRPr="000D2DE1" w:rsidRDefault="00905449" w:rsidP="001A141B">
            <w:pPr>
              <w:spacing w:after="0" w:line="276" w:lineRule="auto"/>
              <w:jc w:val="both"/>
              <w:rPr>
                <w:rFonts w:ascii="Times New Roman" w:hAnsi="Times New Roman"/>
                <w:sz w:val="20"/>
                <w:szCs w:val="20"/>
              </w:rPr>
            </w:pPr>
            <w:r w:rsidRPr="000D2DE1">
              <w:rPr>
                <w:rFonts w:ascii="Times New Roman" w:hAnsi="Times New Roman"/>
                <w:sz w:val="20"/>
                <w:szCs w:val="20"/>
              </w:rPr>
              <w:t>•</w:t>
            </w:r>
            <w:r w:rsidR="001A2F7F" w:rsidRPr="000D2DE1">
              <w:rPr>
                <w:rFonts w:ascii="Times New Roman" w:hAnsi="Times New Roman"/>
                <w:sz w:val="20"/>
                <w:szCs w:val="20"/>
              </w:rPr>
              <w:t xml:space="preserve"> </w:t>
            </w:r>
            <w:r w:rsidRPr="000D2DE1">
              <w:rPr>
                <w:rFonts w:ascii="Times New Roman" w:hAnsi="Times New Roman"/>
                <w:sz w:val="20"/>
                <w:szCs w:val="20"/>
              </w:rPr>
              <w:t>Uruchomienie nowej stacji, nadanie nazwy zgodnej z konwencją</w:t>
            </w:r>
          </w:p>
          <w:p w14:paraId="1DF3B411" w14:textId="0CA534C2" w:rsidR="00905449" w:rsidRPr="000D2DE1" w:rsidRDefault="00905449" w:rsidP="001A141B">
            <w:pPr>
              <w:spacing w:after="0" w:line="276" w:lineRule="auto"/>
              <w:jc w:val="both"/>
              <w:rPr>
                <w:rFonts w:ascii="Times New Roman" w:hAnsi="Times New Roman"/>
                <w:sz w:val="20"/>
                <w:szCs w:val="20"/>
              </w:rPr>
            </w:pPr>
            <w:r w:rsidRPr="000D2DE1">
              <w:rPr>
                <w:rFonts w:ascii="Times New Roman" w:hAnsi="Times New Roman"/>
                <w:sz w:val="20"/>
                <w:szCs w:val="20"/>
              </w:rPr>
              <w:lastRenderedPageBreak/>
              <w:t>•</w:t>
            </w:r>
            <w:r w:rsidR="001A2F7F" w:rsidRPr="000D2DE1">
              <w:rPr>
                <w:rFonts w:ascii="Times New Roman" w:hAnsi="Times New Roman"/>
                <w:sz w:val="20"/>
                <w:szCs w:val="20"/>
              </w:rPr>
              <w:t xml:space="preserve"> </w:t>
            </w:r>
            <w:r w:rsidRPr="000D2DE1">
              <w:rPr>
                <w:rFonts w:ascii="Times New Roman" w:hAnsi="Times New Roman"/>
                <w:sz w:val="20"/>
                <w:szCs w:val="20"/>
              </w:rPr>
              <w:t>Aktualizacja systemu, konfiguracja IP i zabezpieczeń</w:t>
            </w:r>
          </w:p>
          <w:p w14:paraId="294FC273" w14:textId="0F47B8A8" w:rsidR="00905449" w:rsidRPr="000D2DE1" w:rsidRDefault="00905449" w:rsidP="001A141B">
            <w:pPr>
              <w:spacing w:after="0" w:line="276" w:lineRule="auto"/>
              <w:jc w:val="both"/>
              <w:rPr>
                <w:rFonts w:ascii="Times New Roman" w:hAnsi="Times New Roman"/>
                <w:sz w:val="20"/>
                <w:szCs w:val="20"/>
              </w:rPr>
            </w:pPr>
            <w:r w:rsidRPr="000D2DE1">
              <w:rPr>
                <w:rFonts w:ascii="Times New Roman" w:hAnsi="Times New Roman"/>
                <w:sz w:val="20"/>
                <w:szCs w:val="20"/>
              </w:rPr>
              <w:t>2.</w:t>
            </w:r>
            <w:r w:rsidR="001A2F7F" w:rsidRPr="000D2DE1">
              <w:rPr>
                <w:rFonts w:ascii="Times New Roman" w:hAnsi="Times New Roman"/>
                <w:sz w:val="20"/>
                <w:szCs w:val="20"/>
              </w:rPr>
              <w:t xml:space="preserve"> </w:t>
            </w:r>
            <w:r w:rsidRPr="000D2DE1">
              <w:rPr>
                <w:rFonts w:ascii="Times New Roman" w:hAnsi="Times New Roman"/>
                <w:sz w:val="20"/>
                <w:szCs w:val="20"/>
              </w:rPr>
              <w:t>Dołączenie do domeny</w:t>
            </w:r>
          </w:p>
          <w:p w14:paraId="73E37A2F" w14:textId="0C55566A" w:rsidR="00905449" w:rsidRPr="000D2DE1" w:rsidRDefault="00905449" w:rsidP="001A141B">
            <w:pPr>
              <w:spacing w:after="0" w:line="276" w:lineRule="auto"/>
              <w:jc w:val="both"/>
              <w:rPr>
                <w:rFonts w:ascii="Times New Roman" w:hAnsi="Times New Roman"/>
                <w:sz w:val="20"/>
                <w:szCs w:val="20"/>
              </w:rPr>
            </w:pPr>
            <w:r w:rsidRPr="000D2DE1">
              <w:rPr>
                <w:rFonts w:ascii="Times New Roman" w:hAnsi="Times New Roman"/>
                <w:sz w:val="20"/>
                <w:szCs w:val="20"/>
              </w:rPr>
              <w:t>•</w:t>
            </w:r>
            <w:r w:rsidR="001A2F7F" w:rsidRPr="000D2DE1">
              <w:rPr>
                <w:rFonts w:ascii="Times New Roman" w:hAnsi="Times New Roman"/>
                <w:sz w:val="20"/>
                <w:szCs w:val="20"/>
              </w:rPr>
              <w:t xml:space="preserve"> </w:t>
            </w:r>
            <w:r w:rsidRPr="000D2DE1">
              <w:rPr>
                <w:rFonts w:ascii="Times New Roman" w:hAnsi="Times New Roman"/>
                <w:sz w:val="20"/>
                <w:szCs w:val="20"/>
              </w:rPr>
              <w:t>Ustawienie DNS, dołączenie do Active Directory</w:t>
            </w:r>
          </w:p>
          <w:p w14:paraId="78D3570E" w14:textId="6ACB2A5A" w:rsidR="00905449" w:rsidRPr="000D2DE1" w:rsidRDefault="00905449" w:rsidP="001A141B">
            <w:pPr>
              <w:spacing w:after="0" w:line="276" w:lineRule="auto"/>
              <w:jc w:val="both"/>
              <w:rPr>
                <w:rFonts w:ascii="Times New Roman" w:hAnsi="Times New Roman"/>
                <w:sz w:val="20"/>
                <w:szCs w:val="20"/>
              </w:rPr>
            </w:pPr>
            <w:r w:rsidRPr="000D2DE1">
              <w:rPr>
                <w:rFonts w:ascii="Times New Roman" w:hAnsi="Times New Roman"/>
                <w:sz w:val="20"/>
                <w:szCs w:val="20"/>
              </w:rPr>
              <w:t>•</w:t>
            </w:r>
            <w:r w:rsidR="001A2F7F" w:rsidRPr="000D2DE1">
              <w:rPr>
                <w:rFonts w:ascii="Times New Roman" w:hAnsi="Times New Roman"/>
                <w:sz w:val="20"/>
                <w:szCs w:val="20"/>
              </w:rPr>
              <w:t xml:space="preserve"> </w:t>
            </w:r>
            <w:r w:rsidRPr="000D2DE1">
              <w:rPr>
                <w:rFonts w:ascii="Times New Roman" w:hAnsi="Times New Roman"/>
                <w:sz w:val="20"/>
                <w:szCs w:val="20"/>
              </w:rPr>
              <w:t>Automatyczne zastosowanie polityk GPO</w:t>
            </w:r>
          </w:p>
          <w:p w14:paraId="5EBFA933" w14:textId="254384CD" w:rsidR="00905449" w:rsidRPr="000D2DE1" w:rsidRDefault="00905449" w:rsidP="001A141B">
            <w:pPr>
              <w:spacing w:after="0" w:line="276" w:lineRule="auto"/>
              <w:jc w:val="both"/>
              <w:rPr>
                <w:rFonts w:ascii="Times New Roman" w:hAnsi="Times New Roman"/>
                <w:sz w:val="20"/>
                <w:szCs w:val="20"/>
              </w:rPr>
            </w:pPr>
            <w:r w:rsidRPr="000D2DE1">
              <w:rPr>
                <w:rFonts w:ascii="Times New Roman" w:hAnsi="Times New Roman"/>
                <w:sz w:val="20"/>
                <w:szCs w:val="20"/>
              </w:rPr>
              <w:t>3.</w:t>
            </w:r>
            <w:r w:rsidR="001A2F7F" w:rsidRPr="000D2DE1">
              <w:rPr>
                <w:rFonts w:ascii="Times New Roman" w:hAnsi="Times New Roman"/>
                <w:sz w:val="20"/>
                <w:szCs w:val="20"/>
              </w:rPr>
              <w:t xml:space="preserve"> </w:t>
            </w:r>
            <w:r w:rsidRPr="000D2DE1">
              <w:rPr>
                <w:rFonts w:ascii="Times New Roman" w:hAnsi="Times New Roman"/>
                <w:sz w:val="20"/>
                <w:szCs w:val="20"/>
              </w:rPr>
              <w:t>Instalacja oprogramowania</w:t>
            </w:r>
          </w:p>
          <w:p w14:paraId="79CADFC4" w14:textId="7ECD8522" w:rsidR="00905449" w:rsidRPr="000D2DE1" w:rsidRDefault="00905449" w:rsidP="001A141B">
            <w:pPr>
              <w:spacing w:after="0" w:line="276" w:lineRule="auto"/>
              <w:jc w:val="both"/>
              <w:rPr>
                <w:rFonts w:ascii="Times New Roman" w:hAnsi="Times New Roman"/>
                <w:sz w:val="20"/>
                <w:szCs w:val="20"/>
              </w:rPr>
            </w:pPr>
            <w:r w:rsidRPr="000D2DE1">
              <w:rPr>
                <w:rFonts w:ascii="Times New Roman" w:hAnsi="Times New Roman"/>
                <w:sz w:val="20"/>
                <w:szCs w:val="20"/>
              </w:rPr>
              <w:t>•Ręczna</w:t>
            </w:r>
            <w:r w:rsidR="001A2F7F" w:rsidRPr="000D2DE1">
              <w:rPr>
                <w:rFonts w:ascii="Times New Roman" w:hAnsi="Times New Roman"/>
                <w:sz w:val="20"/>
                <w:szCs w:val="20"/>
              </w:rPr>
              <w:t xml:space="preserve"> </w:t>
            </w:r>
            <w:r w:rsidRPr="000D2DE1">
              <w:rPr>
                <w:rFonts w:ascii="Times New Roman" w:hAnsi="Times New Roman"/>
                <w:sz w:val="20"/>
                <w:szCs w:val="20"/>
              </w:rPr>
              <w:t>instalacja wymaganych aplikacji z uwzględnieniem przeznaczenia stacji roboczej</w:t>
            </w:r>
          </w:p>
          <w:p w14:paraId="78F0A78C" w14:textId="0CE05FDF" w:rsidR="001D42F1" w:rsidRPr="000D2DE1" w:rsidRDefault="007471AF" w:rsidP="001A141B">
            <w:pPr>
              <w:spacing w:after="0" w:line="276" w:lineRule="auto"/>
              <w:jc w:val="both"/>
              <w:rPr>
                <w:rFonts w:ascii="Times New Roman" w:hAnsi="Times New Roman"/>
                <w:sz w:val="20"/>
                <w:szCs w:val="20"/>
              </w:rPr>
            </w:pPr>
            <w:r w:rsidRPr="000D2DE1">
              <w:rPr>
                <w:rFonts w:ascii="Times New Roman" w:hAnsi="Times New Roman"/>
                <w:sz w:val="20"/>
                <w:szCs w:val="20"/>
              </w:rPr>
              <w:t>4.</w:t>
            </w:r>
            <w:r w:rsidR="009C17C7" w:rsidRPr="000D2DE1">
              <w:rPr>
                <w:rFonts w:ascii="Times New Roman" w:hAnsi="Times New Roman"/>
                <w:sz w:val="20"/>
                <w:szCs w:val="20"/>
              </w:rPr>
              <w:t xml:space="preserve">Instalacja </w:t>
            </w:r>
            <w:r w:rsidR="001A2F7F" w:rsidRPr="000D2DE1">
              <w:rPr>
                <w:rFonts w:ascii="Times New Roman" w:hAnsi="Times New Roman"/>
                <w:sz w:val="20"/>
                <w:szCs w:val="20"/>
              </w:rPr>
              <w:t>o</w:t>
            </w:r>
            <w:r w:rsidR="009C17C7" w:rsidRPr="000D2DE1">
              <w:rPr>
                <w:rFonts w:ascii="Times New Roman" w:hAnsi="Times New Roman"/>
                <w:sz w:val="20"/>
                <w:szCs w:val="20"/>
              </w:rPr>
              <w:t xml:space="preserve">programowania chroniącego końcówkę – </w:t>
            </w:r>
            <w:proofErr w:type="spellStart"/>
            <w:r w:rsidR="009C17C7" w:rsidRPr="000D2DE1">
              <w:rPr>
                <w:rFonts w:ascii="Times New Roman" w:hAnsi="Times New Roman"/>
                <w:sz w:val="20"/>
                <w:szCs w:val="20"/>
              </w:rPr>
              <w:t>Bitdefender</w:t>
            </w:r>
            <w:proofErr w:type="spellEnd"/>
            <w:r w:rsidR="009C17C7" w:rsidRPr="000D2DE1">
              <w:rPr>
                <w:rFonts w:ascii="Times New Roman" w:hAnsi="Times New Roman"/>
                <w:sz w:val="20"/>
                <w:szCs w:val="20"/>
              </w:rPr>
              <w:t xml:space="preserve"> oraz podpięcie pod konsol</w:t>
            </w:r>
            <w:r w:rsidR="001A2F7F" w:rsidRPr="000D2DE1">
              <w:rPr>
                <w:rFonts w:ascii="Times New Roman" w:hAnsi="Times New Roman"/>
                <w:sz w:val="20"/>
                <w:szCs w:val="20"/>
              </w:rPr>
              <w:t>ę zarządczą</w:t>
            </w:r>
          </w:p>
          <w:p w14:paraId="76F76506" w14:textId="5940F604" w:rsidR="00905449" w:rsidRPr="000D2DE1" w:rsidRDefault="007471AF" w:rsidP="001A141B">
            <w:pPr>
              <w:spacing w:after="0" w:line="276" w:lineRule="auto"/>
              <w:jc w:val="both"/>
              <w:rPr>
                <w:rFonts w:ascii="Times New Roman" w:hAnsi="Times New Roman"/>
                <w:sz w:val="20"/>
                <w:szCs w:val="20"/>
              </w:rPr>
            </w:pPr>
            <w:r w:rsidRPr="000D2DE1">
              <w:rPr>
                <w:rFonts w:ascii="Times New Roman" w:hAnsi="Times New Roman"/>
                <w:sz w:val="20"/>
                <w:szCs w:val="20"/>
              </w:rPr>
              <w:t>5</w:t>
            </w:r>
            <w:r w:rsidR="00905449" w:rsidRPr="000D2DE1">
              <w:rPr>
                <w:rFonts w:ascii="Times New Roman" w:hAnsi="Times New Roman"/>
                <w:sz w:val="20"/>
                <w:szCs w:val="20"/>
              </w:rPr>
              <w:t>.Instalacja urządzeń peryferyjnych</w:t>
            </w:r>
          </w:p>
          <w:p w14:paraId="0BEB9D14" w14:textId="66E0CDB8" w:rsidR="00905449" w:rsidRPr="000D2DE1" w:rsidRDefault="00905449" w:rsidP="001A141B">
            <w:pPr>
              <w:spacing w:after="0" w:line="276" w:lineRule="auto"/>
              <w:jc w:val="both"/>
              <w:rPr>
                <w:rFonts w:ascii="Times New Roman" w:hAnsi="Times New Roman"/>
                <w:sz w:val="20"/>
                <w:szCs w:val="20"/>
              </w:rPr>
            </w:pPr>
            <w:r w:rsidRPr="000D2DE1">
              <w:rPr>
                <w:rFonts w:ascii="Times New Roman" w:hAnsi="Times New Roman"/>
                <w:sz w:val="20"/>
                <w:szCs w:val="20"/>
              </w:rPr>
              <w:t>•Konfiguracja drukarek, skanerów, monitorów i urządzeń specjalnych</w:t>
            </w:r>
          </w:p>
          <w:p w14:paraId="68F5D284" w14:textId="41B56497" w:rsidR="00905449" w:rsidRPr="000D2DE1" w:rsidRDefault="00905449" w:rsidP="001A141B">
            <w:pPr>
              <w:spacing w:after="0" w:line="276" w:lineRule="auto"/>
              <w:jc w:val="both"/>
              <w:rPr>
                <w:rFonts w:ascii="Times New Roman" w:hAnsi="Times New Roman"/>
                <w:sz w:val="20"/>
                <w:szCs w:val="20"/>
              </w:rPr>
            </w:pPr>
            <w:r w:rsidRPr="000D2DE1">
              <w:rPr>
                <w:rFonts w:ascii="Times New Roman" w:hAnsi="Times New Roman"/>
                <w:sz w:val="20"/>
                <w:szCs w:val="20"/>
              </w:rPr>
              <w:t>•Test poprawnego działania</w:t>
            </w:r>
          </w:p>
          <w:p w14:paraId="399A1262" w14:textId="62E0155E" w:rsidR="00905449" w:rsidRPr="000D2DE1" w:rsidRDefault="007471AF" w:rsidP="001A141B">
            <w:pPr>
              <w:spacing w:after="0" w:line="276" w:lineRule="auto"/>
              <w:jc w:val="both"/>
              <w:rPr>
                <w:rFonts w:ascii="Times New Roman" w:hAnsi="Times New Roman"/>
                <w:sz w:val="20"/>
                <w:szCs w:val="20"/>
              </w:rPr>
            </w:pPr>
            <w:r w:rsidRPr="000D2DE1">
              <w:rPr>
                <w:rFonts w:ascii="Times New Roman" w:hAnsi="Times New Roman"/>
                <w:sz w:val="20"/>
                <w:szCs w:val="20"/>
              </w:rPr>
              <w:t>6</w:t>
            </w:r>
            <w:r w:rsidR="00905449" w:rsidRPr="000D2DE1">
              <w:rPr>
                <w:rFonts w:ascii="Times New Roman" w:hAnsi="Times New Roman"/>
                <w:sz w:val="20"/>
                <w:szCs w:val="20"/>
              </w:rPr>
              <w:t>.</w:t>
            </w:r>
            <w:r w:rsidR="00CC59F4" w:rsidRPr="000D2DE1">
              <w:rPr>
                <w:rFonts w:ascii="Times New Roman" w:hAnsi="Times New Roman"/>
                <w:sz w:val="20"/>
                <w:szCs w:val="20"/>
              </w:rPr>
              <w:t xml:space="preserve"> </w:t>
            </w:r>
            <w:r w:rsidR="00905449" w:rsidRPr="000D2DE1">
              <w:rPr>
                <w:rFonts w:ascii="Times New Roman" w:hAnsi="Times New Roman"/>
                <w:sz w:val="20"/>
                <w:szCs w:val="20"/>
              </w:rPr>
              <w:t>Testy i przekazanie</w:t>
            </w:r>
          </w:p>
          <w:p w14:paraId="66BFF9D0" w14:textId="360DA0D5" w:rsidR="00905449" w:rsidRPr="000D2DE1" w:rsidRDefault="00905449" w:rsidP="001A141B">
            <w:pPr>
              <w:spacing w:after="0" w:line="276" w:lineRule="auto"/>
              <w:jc w:val="both"/>
              <w:rPr>
                <w:rFonts w:ascii="Times New Roman" w:hAnsi="Times New Roman"/>
                <w:sz w:val="20"/>
                <w:szCs w:val="20"/>
              </w:rPr>
            </w:pPr>
            <w:r w:rsidRPr="000D2DE1">
              <w:rPr>
                <w:rFonts w:ascii="Times New Roman" w:hAnsi="Times New Roman"/>
                <w:sz w:val="20"/>
                <w:szCs w:val="20"/>
              </w:rPr>
              <w:t>•</w:t>
            </w:r>
            <w:r w:rsidR="00CC59F4" w:rsidRPr="000D2DE1">
              <w:rPr>
                <w:rFonts w:ascii="Times New Roman" w:hAnsi="Times New Roman"/>
                <w:sz w:val="20"/>
                <w:szCs w:val="20"/>
              </w:rPr>
              <w:t xml:space="preserve"> </w:t>
            </w:r>
            <w:r w:rsidRPr="000D2DE1">
              <w:rPr>
                <w:rFonts w:ascii="Times New Roman" w:hAnsi="Times New Roman"/>
                <w:sz w:val="20"/>
                <w:szCs w:val="20"/>
              </w:rPr>
              <w:t>Weryfikacja działania systemu, aplikacji i dostępu do zasobów</w:t>
            </w:r>
          </w:p>
          <w:p w14:paraId="6DDF93F3" w14:textId="68920A1D" w:rsidR="00905449" w:rsidRPr="000D2DE1" w:rsidRDefault="00905449" w:rsidP="001A141B">
            <w:pPr>
              <w:spacing w:after="0" w:line="276" w:lineRule="auto"/>
              <w:jc w:val="both"/>
              <w:rPr>
                <w:rFonts w:ascii="Times New Roman" w:hAnsi="Times New Roman"/>
                <w:sz w:val="20"/>
                <w:szCs w:val="20"/>
              </w:rPr>
            </w:pPr>
            <w:r w:rsidRPr="000D2DE1">
              <w:rPr>
                <w:rFonts w:ascii="Times New Roman" w:hAnsi="Times New Roman"/>
                <w:sz w:val="20"/>
                <w:szCs w:val="20"/>
              </w:rPr>
              <w:t>•Wstępne przekazanie stacji użytkownikowi</w:t>
            </w:r>
          </w:p>
          <w:p w14:paraId="353BC6FE" w14:textId="6C117C34" w:rsidR="00905449" w:rsidRPr="000D2DE1" w:rsidRDefault="007471AF" w:rsidP="007471AF">
            <w:pPr>
              <w:spacing w:after="0" w:line="276" w:lineRule="auto"/>
              <w:jc w:val="both"/>
              <w:rPr>
                <w:rFonts w:ascii="Times New Roman" w:hAnsi="Times New Roman"/>
                <w:sz w:val="20"/>
                <w:szCs w:val="20"/>
              </w:rPr>
            </w:pPr>
            <w:r w:rsidRPr="000D2DE1">
              <w:rPr>
                <w:rFonts w:ascii="Times New Roman" w:hAnsi="Times New Roman"/>
                <w:sz w:val="20"/>
                <w:szCs w:val="20"/>
              </w:rPr>
              <w:t xml:space="preserve">7. </w:t>
            </w:r>
            <w:r w:rsidR="00905449" w:rsidRPr="000D2DE1">
              <w:rPr>
                <w:rFonts w:ascii="Times New Roman" w:hAnsi="Times New Roman"/>
                <w:sz w:val="20"/>
                <w:szCs w:val="20"/>
              </w:rPr>
              <w:t>Migracja danych użytkownika (jeśli wymagane)</w:t>
            </w:r>
          </w:p>
          <w:p w14:paraId="514DBF89" w14:textId="4007672D" w:rsidR="00905449" w:rsidRPr="000D2DE1" w:rsidRDefault="00905449" w:rsidP="001A141B">
            <w:pPr>
              <w:spacing w:after="0" w:line="276" w:lineRule="auto"/>
              <w:jc w:val="both"/>
              <w:rPr>
                <w:rFonts w:ascii="Times New Roman" w:hAnsi="Times New Roman"/>
                <w:sz w:val="20"/>
                <w:szCs w:val="20"/>
              </w:rPr>
            </w:pPr>
            <w:r w:rsidRPr="000D2DE1">
              <w:rPr>
                <w:rFonts w:ascii="Times New Roman" w:hAnsi="Times New Roman"/>
                <w:sz w:val="20"/>
                <w:szCs w:val="20"/>
              </w:rPr>
              <w:t>•</w:t>
            </w:r>
            <w:r w:rsidR="007471AF" w:rsidRPr="000D2DE1">
              <w:rPr>
                <w:rFonts w:ascii="Times New Roman" w:hAnsi="Times New Roman"/>
                <w:sz w:val="20"/>
                <w:szCs w:val="20"/>
              </w:rPr>
              <w:t xml:space="preserve"> </w:t>
            </w:r>
            <w:r w:rsidRPr="000D2DE1">
              <w:rPr>
                <w:rFonts w:ascii="Times New Roman" w:hAnsi="Times New Roman"/>
                <w:sz w:val="20"/>
                <w:szCs w:val="20"/>
              </w:rPr>
              <w:t>Kopiowanie danych lokalnych ze starej stacji (pulpit, dokumenty, pliki robocze)</w:t>
            </w:r>
          </w:p>
          <w:p w14:paraId="2EB9CCA1" w14:textId="64C44312" w:rsidR="00905449" w:rsidRPr="000D2DE1" w:rsidRDefault="00905449" w:rsidP="001A141B">
            <w:pPr>
              <w:spacing w:after="0" w:line="276" w:lineRule="auto"/>
              <w:jc w:val="both"/>
              <w:rPr>
                <w:rFonts w:ascii="Times New Roman" w:hAnsi="Times New Roman"/>
                <w:sz w:val="20"/>
                <w:szCs w:val="20"/>
              </w:rPr>
            </w:pPr>
            <w:r w:rsidRPr="000D2DE1">
              <w:rPr>
                <w:rFonts w:ascii="Times New Roman" w:hAnsi="Times New Roman"/>
                <w:sz w:val="20"/>
                <w:szCs w:val="20"/>
              </w:rPr>
              <w:t>•</w:t>
            </w:r>
            <w:r w:rsidR="007471AF" w:rsidRPr="000D2DE1">
              <w:rPr>
                <w:rFonts w:ascii="Times New Roman" w:hAnsi="Times New Roman"/>
                <w:sz w:val="20"/>
                <w:szCs w:val="20"/>
              </w:rPr>
              <w:t xml:space="preserve"> </w:t>
            </w:r>
            <w:r w:rsidRPr="000D2DE1">
              <w:rPr>
                <w:rFonts w:ascii="Times New Roman" w:hAnsi="Times New Roman"/>
                <w:sz w:val="20"/>
                <w:szCs w:val="20"/>
              </w:rPr>
              <w:t>Zachowanie ustawień aplikacji, o ile to możliwe</w:t>
            </w:r>
          </w:p>
          <w:p w14:paraId="28EBF882" w14:textId="56D4E01D" w:rsidR="00905449" w:rsidRPr="000D2DE1" w:rsidRDefault="00905449" w:rsidP="001A141B">
            <w:pPr>
              <w:spacing w:after="0" w:line="276" w:lineRule="auto"/>
              <w:jc w:val="both"/>
              <w:rPr>
                <w:rFonts w:ascii="Times New Roman" w:hAnsi="Times New Roman"/>
                <w:sz w:val="20"/>
                <w:szCs w:val="20"/>
              </w:rPr>
            </w:pPr>
            <w:r w:rsidRPr="000D2DE1">
              <w:rPr>
                <w:rFonts w:ascii="Times New Roman" w:hAnsi="Times New Roman"/>
                <w:sz w:val="20"/>
                <w:szCs w:val="20"/>
              </w:rPr>
              <w:t>•Potwierdzenie</w:t>
            </w:r>
            <w:r w:rsidR="000C0461" w:rsidRPr="000D2DE1">
              <w:rPr>
                <w:rFonts w:ascii="Times New Roman" w:hAnsi="Times New Roman"/>
                <w:sz w:val="20"/>
                <w:szCs w:val="20"/>
              </w:rPr>
              <w:t xml:space="preserve"> </w:t>
            </w:r>
            <w:r w:rsidRPr="000D2DE1">
              <w:rPr>
                <w:rFonts w:ascii="Times New Roman" w:hAnsi="Times New Roman"/>
                <w:sz w:val="20"/>
                <w:szCs w:val="20"/>
              </w:rPr>
              <w:t xml:space="preserve">poprawności </w:t>
            </w:r>
            <w:proofErr w:type="spellStart"/>
            <w:r w:rsidRPr="000D2DE1">
              <w:rPr>
                <w:rFonts w:ascii="Times New Roman" w:hAnsi="Times New Roman"/>
                <w:sz w:val="20"/>
                <w:szCs w:val="20"/>
              </w:rPr>
              <w:t>przenie</w:t>
            </w:r>
            <w:proofErr w:type="spellEnd"/>
            <w:r w:rsidR="000C0461" w:rsidRPr="000D2DE1">
              <w:rPr>
                <w:rFonts w:ascii="Times New Roman" w:hAnsi="Times New Roman"/>
                <w:sz w:val="20"/>
                <w:szCs w:val="20"/>
              </w:rPr>
              <w:t>-</w:t>
            </w:r>
            <w:r w:rsidRPr="000D2DE1">
              <w:rPr>
                <w:rFonts w:ascii="Times New Roman" w:hAnsi="Times New Roman"/>
                <w:sz w:val="20"/>
                <w:szCs w:val="20"/>
              </w:rPr>
              <w:t>sionych danych przez użytkownika</w:t>
            </w:r>
          </w:p>
          <w:p w14:paraId="7FA959A8" w14:textId="77777777" w:rsidR="00905449" w:rsidRPr="000D2DE1" w:rsidRDefault="00905449" w:rsidP="00905449">
            <w:pPr>
              <w:spacing w:after="0" w:line="276" w:lineRule="auto"/>
              <w:ind w:left="709"/>
              <w:jc w:val="center"/>
              <w:rPr>
                <w:rFonts w:ascii="Times New Roman" w:hAnsi="Times New Roman"/>
                <w:sz w:val="20"/>
                <w:szCs w:val="20"/>
              </w:rPr>
            </w:pPr>
          </w:p>
        </w:tc>
        <w:tc>
          <w:tcPr>
            <w:tcW w:w="2976" w:type="dxa"/>
            <w:tcBorders>
              <w:top w:val="single" w:sz="4" w:space="0" w:color="auto"/>
              <w:left w:val="single" w:sz="4" w:space="0" w:color="auto"/>
              <w:bottom w:val="single" w:sz="4" w:space="0" w:color="auto"/>
              <w:right w:val="single" w:sz="4" w:space="0" w:color="auto"/>
            </w:tcBorders>
          </w:tcPr>
          <w:p w14:paraId="1EE17858" w14:textId="2156401F" w:rsidR="00905449" w:rsidRPr="000D2DE1" w:rsidRDefault="00905449" w:rsidP="00905449">
            <w:pPr>
              <w:spacing w:after="0" w:line="276" w:lineRule="auto"/>
              <w:ind w:left="709"/>
              <w:jc w:val="center"/>
              <w:rPr>
                <w:rFonts w:ascii="Times New Roman" w:hAnsi="Times New Roman"/>
                <w:sz w:val="20"/>
                <w:szCs w:val="20"/>
              </w:rPr>
            </w:pPr>
          </w:p>
        </w:tc>
      </w:tr>
    </w:tbl>
    <w:p w14:paraId="0C82604A" w14:textId="77777777" w:rsidR="00905449" w:rsidRPr="00905449" w:rsidRDefault="00905449" w:rsidP="00905449">
      <w:pPr>
        <w:spacing w:after="0" w:line="276" w:lineRule="auto"/>
        <w:ind w:left="709"/>
        <w:jc w:val="center"/>
        <w:rPr>
          <w:rFonts w:ascii="Times New Roman" w:hAnsi="Times New Roman"/>
        </w:rPr>
      </w:pPr>
    </w:p>
    <w:p w14:paraId="6A2764E6" w14:textId="77777777" w:rsidR="00451C61" w:rsidRDefault="00451C61" w:rsidP="007F4863">
      <w:pPr>
        <w:spacing w:after="0" w:line="276" w:lineRule="auto"/>
        <w:ind w:left="709"/>
        <w:jc w:val="center"/>
        <w:rPr>
          <w:rFonts w:ascii="Times New Roman" w:hAnsi="Times New Roman"/>
        </w:rPr>
      </w:pPr>
    </w:p>
    <w:p w14:paraId="07DAA52C" w14:textId="77777777" w:rsidR="007604D5" w:rsidRDefault="007604D5" w:rsidP="00885F2F">
      <w:pPr>
        <w:spacing w:after="0" w:line="276" w:lineRule="auto"/>
        <w:rPr>
          <w:rFonts w:ascii="Times New Roman" w:hAnsi="Times New Roman"/>
        </w:rPr>
      </w:pPr>
    </w:p>
    <w:p w14:paraId="024EAF0F" w14:textId="77777777" w:rsidR="007604D5" w:rsidRDefault="007604D5" w:rsidP="00173258">
      <w:pPr>
        <w:spacing w:after="0" w:line="276" w:lineRule="auto"/>
        <w:jc w:val="center"/>
        <w:rPr>
          <w:rFonts w:ascii="Times New Roman" w:hAnsi="Times New Roman"/>
        </w:rPr>
      </w:pPr>
    </w:p>
    <w:p w14:paraId="1C9F0824" w14:textId="77777777" w:rsidR="007604D5" w:rsidRDefault="007604D5" w:rsidP="00173258">
      <w:pPr>
        <w:spacing w:after="0" w:line="276" w:lineRule="auto"/>
        <w:jc w:val="center"/>
        <w:rPr>
          <w:rFonts w:ascii="Times New Roman" w:hAnsi="Times New Roman"/>
        </w:rPr>
      </w:pPr>
    </w:p>
    <w:sectPr w:rsidR="007604D5">
      <w:headerReference w:type="default" r:id="rId7"/>
      <w:pgSz w:w="11906" w:h="16838"/>
      <w:pgMar w:top="142" w:right="1417" w:bottom="1417" w:left="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93541" w14:textId="77777777" w:rsidR="005E11CE" w:rsidRDefault="005E11CE">
      <w:r>
        <w:separator/>
      </w:r>
    </w:p>
  </w:endnote>
  <w:endnote w:type="continuationSeparator" w:id="0">
    <w:p w14:paraId="69CAE9F1" w14:textId="77777777" w:rsidR="005E11CE" w:rsidRDefault="005E1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4BF92" w14:textId="77777777" w:rsidR="005E11CE" w:rsidRDefault="005E11CE">
      <w:pPr>
        <w:spacing w:after="0"/>
      </w:pPr>
      <w:r>
        <w:separator/>
      </w:r>
    </w:p>
  </w:footnote>
  <w:footnote w:type="continuationSeparator" w:id="0">
    <w:p w14:paraId="60F1E7D2" w14:textId="77777777" w:rsidR="005E11CE" w:rsidRDefault="005E11C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F75E0" w14:textId="67C1D301" w:rsidR="002B57C8" w:rsidRDefault="002B57C8" w:rsidP="002B57C8">
    <w:pPr>
      <w:pStyle w:val="Nagwek"/>
      <w:jc w:val="center"/>
    </w:pPr>
    <w:r>
      <w:rPr>
        <w:noProof/>
        <w:lang w:eastAsia="pl-PL"/>
      </w:rPr>
      <w:drawing>
        <wp:inline distT="0" distB="0" distL="0" distR="0" wp14:anchorId="3685E5F9" wp14:editId="49D4518E">
          <wp:extent cx="5760720" cy="575945"/>
          <wp:effectExtent l="0" t="0" r="5080" b="0"/>
          <wp:docPr id="303501683" name="Obraz 2">
            <a:extLst xmlns:a="http://schemas.openxmlformats.org/drawingml/2006/main">
              <a:ext uri="{FF2B5EF4-FFF2-40B4-BE49-F238E27FC236}">
                <a16:creationId xmlns:a16="http://schemas.microsoft.com/office/drawing/2014/main" id="{D1DAD1B3-2FBE-4F97-940F-B5CDF917786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9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54023"/>
    <w:multiLevelType w:val="singleLevel"/>
    <w:tmpl w:val="0415000F"/>
    <w:lvl w:ilvl="0">
      <w:start w:val="1"/>
      <w:numFmt w:val="decimal"/>
      <w:lvlText w:val="%1."/>
      <w:lvlJc w:val="left"/>
      <w:pPr>
        <w:ind w:left="720" w:hanging="360"/>
      </w:pPr>
    </w:lvl>
  </w:abstractNum>
  <w:abstractNum w:abstractNumId="1" w15:restartNumberingAfterBreak="0">
    <w:nsid w:val="057B7C3B"/>
    <w:multiLevelType w:val="singleLevel"/>
    <w:tmpl w:val="04150001"/>
    <w:lvl w:ilvl="0">
      <w:start w:val="1"/>
      <w:numFmt w:val="bullet"/>
      <w:lvlText w:val=""/>
      <w:lvlJc w:val="left"/>
      <w:pPr>
        <w:ind w:left="720" w:hanging="360"/>
      </w:pPr>
      <w:rPr>
        <w:rFonts w:ascii="Symbol" w:hAnsi="Symbol" w:hint="default"/>
      </w:rPr>
    </w:lvl>
  </w:abstractNum>
  <w:abstractNum w:abstractNumId="2" w15:restartNumberingAfterBreak="0">
    <w:nsid w:val="05B17881"/>
    <w:multiLevelType w:val="hybridMultilevel"/>
    <w:tmpl w:val="7DCC66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BE00BA"/>
    <w:multiLevelType w:val="singleLevel"/>
    <w:tmpl w:val="04150001"/>
    <w:lvl w:ilvl="0">
      <w:start w:val="1"/>
      <w:numFmt w:val="bullet"/>
      <w:lvlText w:val=""/>
      <w:lvlJc w:val="left"/>
      <w:pPr>
        <w:ind w:left="720" w:hanging="360"/>
      </w:pPr>
      <w:rPr>
        <w:rFonts w:ascii="Symbol" w:hAnsi="Symbol" w:hint="default"/>
      </w:rPr>
    </w:lvl>
  </w:abstractNum>
  <w:abstractNum w:abstractNumId="4" w15:restartNumberingAfterBreak="0">
    <w:nsid w:val="06DB3D64"/>
    <w:multiLevelType w:val="hybridMultilevel"/>
    <w:tmpl w:val="76E6B5A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779C85D"/>
    <w:multiLevelType w:val="hybridMultilevel"/>
    <w:tmpl w:val="5E08B572"/>
    <w:lvl w:ilvl="0" w:tplc="8C7E20E8">
      <w:start w:val="1"/>
      <w:numFmt w:val="bullet"/>
      <w:lvlText w:val="·"/>
      <w:lvlJc w:val="left"/>
      <w:pPr>
        <w:ind w:left="720" w:hanging="360"/>
      </w:pPr>
      <w:rPr>
        <w:rFonts w:ascii="Symbol" w:hAnsi="Symbol" w:hint="default"/>
      </w:rPr>
    </w:lvl>
    <w:lvl w:ilvl="1" w:tplc="BC8E4CA4">
      <w:start w:val="1"/>
      <w:numFmt w:val="bullet"/>
      <w:lvlText w:val="o"/>
      <w:lvlJc w:val="left"/>
      <w:pPr>
        <w:ind w:left="1440" w:hanging="360"/>
      </w:pPr>
      <w:rPr>
        <w:rFonts w:ascii="Courier New" w:hAnsi="Courier New" w:hint="default"/>
      </w:rPr>
    </w:lvl>
    <w:lvl w:ilvl="2" w:tplc="C8841996">
      <w:start w:val="1"/>
      <w:numFmt w:val="bullet"/>
      <w:lvlText w:val=""/>
      <w:lvlJc w:val="left"/>
      <w:pPr>
        <w:ind w:left="2160" w:hanging="360"/>
      </w:pPr>
      <w:rPr>
        <w:rFonts w:ascii="Wingdings" w:hAnsi="Wingdings" w:hint="default"/>
      </w:rPr>
    </w:lvl>
    <w:lvl w:ilvl="3" w:tplc="DE4EDC14">
      <w:start w:val="1"/>
      <w:numFmt w:val="bullet"/>
      <w:lvlText w:val=""/>
      <w:lvlJc w:val="left"/>
      <w:pPr>
        <w:ind w:left="2880" w:hanging="360"/>
      </w:pPr>
      <w:rPr>
        <w:rFonts w:ascii="Symbol" w:hAnsi="Symbol" w:hint="default"/>
      </w:rPr>
    </w:lvl>
    <w:lvl w:ilvl="4" w:tplc="7786B602">
      <w:start w:val="1"/>
      <w:numFmt w:val="bullet"/>
      <w:lvlText w:val="o"/>
      <w:lvlJc w:val="left"/>
      <w:pPr>
        <w:ind w:left="3600" w:hanging="360"/>
      </w:pPr>
      <w:rPr>
        <w:rFonts w:ascii="Courier New" w:hAnsi="Courier New" w:hint="default"/>
      </w:rPr>
    </w:lvl>
    <w:lvl w:ilvl="5" w:tplc="140C55F2">
      <w:start w:val="1"/>
      <w:numFmt w:val="bullet"/>
      <w:lvlText w:val=""/>
      <w:lvlJc w:val="left"/>
      <w:pPr>
        <w:ind w:left="4320" w:hanging="360"/>
      </w:pPr>
      <w:rPr>
        <w:rFonts w:ascii="Wingdings" w:hAnsi="Wingdings" w:hint="default"/>
      </w:rPr>
    </w:lvl>
    <w:lvl w:ilvl="6" w:tplc="8DB01F9A">
      <w:start w:val="1"/>
      <w:numFmt w:val="bullet"/>
      <w:lvlText w:val=""/>
      <w:lvlJc w:val="left"/>
      <w:pPr>
        <w:ind w:left="5040" w:hanging="360"/>
      </w:pPr>
      <w:rPr>
        <w:rFonts w:ascii="Symbol" w:hAnsi="Symbol" w:hint="default"/>
      </w:rPr>
    </w:lvl>
    <w:lvl w:ilvl="7" w:tplc="E2F45140">
      <w:start w:val="1"/>
      <w:numFmt w:val="bullet"/>
      <w:lvlText w:val="o"/>
      <w:lvlJc w:val="left"/>
      <w:pPr>
        <w:ind w:left="5760" w:hanging="360"/>
      </w:pPr>
      <w:rPr>
        <w:rFonts w:ascii="Courier New" w:hAnsi="Courier New" w:hint="default"/>
      </w:rPr>
    </w:lvl>
    <w:lvl w:ilvl="8" w:tplc="80583142">
      <w:start w:val="1"/>
      <w:numFmt w:val="bullet"/>
      <w:lvlText w:val=""/>
      <w:lvlJc w:val="left"/>
      <w:pPr>
        <w:ind w:left="6480" w:hanging="360"/>
      </w:pPr>
      <w:rPr>
        <w:rFonts w:ascii="Wingdings" w:hAnsi="Wingdings" w:hint="default"/>
      </w:rPr>
    </w:lvl>
  </w:abstractNum>
  <w:abstractNum w:abstractNumId="6" w15:restartNumberingAfterBreak="0">
    <w:nsid w:val="091D40A3"/>
    <w:multiLevelType w:val="multilevel"/>
    <w:tmpl w:val="D0AAB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BAB6053"/>
    <w:multiLevelType w:val="multilevel"/>
    <w:tmpl w:val="52ECBEEA"/>
    <w:lvl w:ilvl="0">
      <w:start w:val="1"/>
      <w:numFmt w:val="decimal"/>
      <w:lvlText w:val="%1."/>
      <w:lvlJc w:val="left"/>
      <w:pPr>
        <w:tabs>
          <w:tab w:val="num" w:pos="708"/>
        </w:tabs>
        <w:ind w:left="1428" w:hanging="360"/>
      </w:pPr>
    </w:lvl>
    <w:lvl w:ilvl="1">
      <w:start w:val="1"/>
      <w:numFmt w:val="lowerLetter"/>
      <w:lvlText w:val="%2."/>
      <w:lvlJc w:val="left"/>
      <w:pPr>
        <w:tabs>
          <w:tab w:val="num" w:pos="708"/>
        </w:tabs>
        <w:ind w:left="2148" w:hanging="360"/>
      </w:pPr>
    </w:lvl>
    <w:lvl w:ilvl="2">
      <w:start w:val="1"/>
      <w:numFmt w:val="lowerRoman"/>
      <w:lvlText w:val="%3."/>
      <w:lvlJc w:val="right"/>
      <w:pPr>
        <w:tabs>
          <w:tab w:val="num" w:pos="708"/>
        </w:tabs>
        <w:ind w:left="2868" w:hanging="180"/>
      </w:pPr>
    </w:lvl>
    <w:lvl w:ilvl="3">
      <w:start w:val="1"/>
      <w:numFmt w:val="decimal"/>
      <w:lvlText w:val="%4."/>
      <w:lvlJc w:val="left"/>
      <w:pPr>
        <w:tabs>
          <w:tab w:val="num" w:pos="708"/>
        </w:tabs>
        <w:ind w:left="3588" w:hanging="360"/>
      </w:pPr>
    </w:lvl>
    <w:lvl w:ilvl="4">
      <w:start w:val="1"/>
      <w:numFmt w:val="lowerLetter"/>
      <w:lvlText w:val="%5."/>
      <w:lvlJc w:val="left"/>
      <w:pPr>
        <w:tabs>
          <w:tab w:val="num" w:pos="708"/>
        </w:tabs>
        <w:ind w:left="4308" w:hanging="360"/>
      </w:pPr>
    </w:lvl>
    <w:lvl w:ilvl="5">
      <w:start w:val="1"/>
      <w:numFmt w:val="lowerRoman"/>
      <w:lvlText w:val="%6."/>
      <w:lvlJc w:val="right"/>
      <w:pPr>
        <w:tabs>
          <w:tab w:val="num" w:pos="708"/>
        </w:tabs>
        <w:ind w:left="5028" w:hanging="180"/>
      </w:pPr>
    </w:lvl>
    <w:lvl w:ilvl="6">
      <w:start w:val="1"/>
      <w:numFmt w:val="decimal"/>
      <w:lvlText w:val="%7."/>
      <w:lvlJc w:val="left"/>
      <w:pPr>
        <w:tabs>
          <w:tab w:val="num" w:pos="708"/>
        </w:tabs>
        <w:ind w:left="5748" w:hanging="360"/>
      </w:pPr>
    </w:lvl>
    <w:lvl w:ilvl="7">
      <w:start w:val="1"/>
      <w:numFmt w:val="lowerLetter"/>
      <w:lvlText w:val="%8."/>
      <w:lvlJc w:val="left"/>
      <w:pPr>
        <w:tabs>
          <w:tab w:val="num" w:pos="708"/>
        </w:tabs>
        <w:ind w:left="6468" w:hanging="360"/>
      </w:pPr>
    </w:lvl>
    <w:lvl w:ilvl="8">
      <w:start w:val="1"/>
      <w:numFmt w:val="lowerRoman"/>
      <w:lvlText w:val="%9."/>
      <w:lvlJc w:val="right"/>
      <w:pPr>
        <w:tabs>
          <w:tab w:val="num" w:pos="708"/>
        </w:tabs>
        <w:ind w:left="7188" w:hanging="180"/>
      </w:pPr>
    </w:lvl>
  </w:abstractNum>
  <w:abstractNum w:abstractNumId="8" w15:restartNumberingAfterBreak="0">
    <w:nsid w:val="105A7757"/>
    <w:multiLevelType w:val="singleLevel"/>
    <w:tmpl w:val="0415000F"/>
    <w:lvl w:ilvl="0">
      <w:start w:val="1"/>
      <w:numFmt w:val="decimal"/>
      <w:lvlText w:val="%1."/>
      <w:lvlJc w:val="left"/>
      <w:pPr>
        <w:ind w:left="720" w:hanging="360"/>
      </w:pPr>
    </w:lvl>
  </w:abstractNum>
  <w:abstractNum w:abstractNumId="9" w15:restartNumberingAfterBreak="0">
    <w:nsid w:val="15E6405A"/>
    <w:multiLevelType w:val="hybridMultilevel"/>
    <w:tmpl w:val="808C20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6608DC"/>
    <w:multiLevelType w:val="singleLevel"/>
    <w:tmpl w:val="0415000F"/>
    <w:lvl w:ilvl="0">
      <w:start w:val="1"/>
      <w:numFmt w:val="decimal"/>
      <w:lvlText w:val="%1."/>
      <w:lvlJc w:val="left"/>
      <w:pPr>
        <w:ind w:left="720" w:hanging="360"/>
      </w:pPr>
    </w:lvl>
  </w:abstractNum>
  <w:abstractNum w:abstractNumId="11" w15:restartNumberingAfterBreak="0">
    <w:nsid w:val="17652C05"/>
    <w:multiLevelType w:val="hybridMultilevel"/>
    <w:tmpl w:val="D9506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86D39BB"/>
    <w:multiLevelType w:val="singleLevel"/>
    <w:tmpl w:val="0415000F"/>
    <w:lvl w:ilvl="0">
      <w:start w:val="1"/>
      <w:numFmt w:val="decimal"/>
      <w:lvlText w:val="%1."/>
      <w:lvlJc w:val="left"/>
      <w:pPr>
        <w:ind w:left="720" w:hanging="360"/>
      </w:pPr>
    </w:lvl>
  </w:abstractNum>
  <w:abstractNum w:abstractNumId="13" w15:restartNumberingAfterBreak="0">
    <w:nsid w:val="1C4079D9"/>
    <w:multiLevelType w:val="hybridMultilevel"/>
    <w:tmpl w:val="FA1CC53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D021741"/>
    <w:multiLevelType w:val="hybridMultilevel"/>
    <w:tmpl w:val="AF74A306"/>
    <w:lvl w:ilvl="0" w:tplc="0415000F">
      <w:start w:val="1"/>
      <w:numFmt w:val="decimal"/>
      <w:lvlText w:val="%1."/>
      <w:lvlJc w:val="left"/>
      <w:pPr>
        <w:ind w:left="927"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4417DA"/>
    <w:multiLevelType w:val="multilevel"/>
    <w:tmpl w:val="6A0A818A"/>
    <w:lvl w:ilvl="0">
      <w:start w:val="1"/>
      <w:numFmt w:val="lowerLetter"/>
      <w:lvlText w:val="%1)"/>
      <w:lvlJc w:val="left"/>
      <w:pPr>
        <w:tabs>
          <w:tab w:val="num" w:pos="-77"/>
        </w:tabs>
        <w:ind w:left="1352"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6" w15:restartNumberingAfterBreak="0">
    <w:nsid w:val="23DE28D3"/>
    <w:multiLevelType w:val="singleLevel"/>
    <w:tmpl w:val="04150001"/>
    <w:lvl w:ilvl="0">
      <w:start w:val="1"/>
      <w:numFmt w:val="bullet"/>
      <w:lvlText w:val=""/>
      <w:lvlJc w:val="left"/>
      <w:pPr>
        <w:ind w:left="720" w:hanging="360"/>
      </w:pPr>
      <w:rPr>
        <w:rFonts w:ascii="Symbol" w:hAnsi="Symbol" w:hint="default"/>
      </w:rPr>
    </w:lvl>
  </w:abstractNum>
  <w:abstractNum w:abstractNumId="17" w15:restartNumberingAfterBreak="0">
    <w:nsid w:val="23F2443C"/>
    <w:multiLevelType w:val="multilevel"/>
    <w:tmpl w:val="FCDAD33E"/>
    <w:lvl w:ilvl="0">
      <w:start w:val="1"/>
      <w:numFmt w:val="bullet"/>
      <w:lvlText w:val=""/>
      <w:lvlJc w:val="left"/>
      <w:pPr>
        <w:tabs>
          <w:tab w:val="num" w:pos="720"/>
        </w:tabs>
        <w:ind w:left="720" w:hanging="360"/>
      </w:pPr>
      <w:rPr>
        <w:rFonts w:ascii="Symbol" w:hAnsi="Symbol" w:hint="default"/>
        <w:sz w:val="20"/>
      </w:rPr>
    </w:lvl>
    <w:lvl w:ilvl="1">
      <w:start w:val="1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53652FC"/>
    <w:multiLevelType w:val="singleLevel"/>
    <w:tmpl w:val="04150001"/>
    <w:lvl w:ilvl="0">
      <w:start w:val="1"/>
      <w:numFmt w:val="bullet"/>
      <w:lvlText w:val=""/>
      <w:lvlJc w:val="left"/>
      <w:pPr>
        <w:ind w:left="720" w:hanging="360"/>
      </w:pPr>
      <w:rPr>
        <w:rFonts w:ascii="Symbol" w:hAnsi="Symbol" w:hint="default"/>
      </w:rPr>
    </w:lvl>
  </w:abstractNum>
  <w:abstractNum w:abstractNumId="19" w15:restartNumberingAfterBreak="0">
    <w:nsid w:val="26890192"/>
    <w:multiLevelType w:val="hybridMultilevel"/>
    <w:tmpl w:val="AF74A306"/>
    <w:lvl w:ilvl="0" w:tplc="FFFFFFFF">
      <w:start w:val="1"/>
      <w:numFmt w:val="decimal"/>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AB35389"/>
    <w:multiLevelType w:val="singleLevel"/>
    <w:tmpl w:val="04150001"/>
    <w:lvl w:ilvl="0">
      <w:start w:val="1"/>
      <w:numFmt w:val="bullet"/>
      <w:lvlText w:val=""/>
      <w:lvlJc w:val="left"/>
      <w:pPr>
        <w:ind w:left="720" w:hanging="360"/>
      </w:pPr>
      <w:rPr>
        <w:rFonts w:ascii="Symbol" w:hAnsi="Symbol" w:hint="default"/>
      </w:rPr>
    </w:lvl>
  </w:abstractNum>
  <w:abstractNum w:abstractNumId="21" w15:restartNumberingAfterBreak="0">
    <w:nsid w:val="2B370C47"/>
    <w:multiLevelType w:val="singleLevel"/>
    <w:tmpl w:val="0415000F"/>
    <w:lvl w:ilvl="0">
      <w:start w:val="1"/>
      <w:numFmt w:val="decimal"/>
      <w:lvlText w:val="%1."/>
      <w:lvlJc w:val="left"/>
      <w:pPr>
        <w:ind w:left="720" w:hanging="360"/>
      </w:pPr>
    </w:lvl>
  </w:abstractNum>
  <w:abstractNum w:abstractNumId="22" w15:restartNumberingAfterBreak="0">
    <w:nsid w:val="2C77020C"/>
    <w:multiLevelType w:val="multilevel"/>
    <w:tmpl w:val="AC1C28DC"/>
    <w:lvl w:ilvl="0">
      <w:start w:val="1"/>
      <w:numFmt w:val="bullet"/>
      <w:lvlText w:val=""/>
      <w:lvlJc w:val="left"/>
      <w:pPr>
        <w:tabs>
          <w:tab w:val="num" w:pos="720"/>
        </w:tabs>
        <w:ind w:left="720" w:hanging="360"/>
      </w:pPr>
      <w:rPr>
        <w:rFonts w:ascii="Symbol" w:hAnsi="Symbol" w:hint="default"/>
        <w:sz w:val="20"/>
      </w:rPr>
    </w:lvl>
    <w:lvl w:ilvl="1">
      <w:start w:val="14"/>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C9E7629"/>
    <w:multiLevelType w:val="multilevel"/>
    <w:tmpl w:val="B102366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4" w15:restartNumberingAfterBreak="0">
    <w:nsid w:val="2E315B95"/>
    <w:multiLevelType w:val="hybridMultilevel"/>
    <w:tmpl w:val="AF74A306"/>
    <w:lvl w:ilvl="0" w:tplc="FFFFFFFF">
      <w:start w:val="1"/>
      <w:numFmt w:val="decimal"/>
      <w:lvlText w:val="%1."/>
      <w:lvlJc w:val="left"/>
      <w:pPr>
        <w:ind w:left="927"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E884839"/>
    <w:multiLevelType w:val="singleLevel"/>
    <w:tmpl w:val="04150001"/>
    <w:lvl w:ilvl="0">
      <w:start w:val="1"/>
      <w:numFmt w:val="bullet"/>
      <w:lvlText w:val=""/>
      <w:lvlJc w:val="left"/>
      <w:pPr>
        <w:ind w:left="720" w:hanging="360"/>
      </w:pPr>
      <w:rPr>
        <w:rFonts w:ascii="Symbol" w:hAnsi="Symbol" w:hint="default"/>
      </w:rPr>
    </w:lvl>
  </w:abstractNum>
  <w:abstractNum w:abstractNumId="26" w15:restartNumberingAfterBreak="0">
    <w:nsid w:val="2FE77C45"/>
    <w:multiLevelType w:val="hybridMultilevel"/>
    <w:tmpl w:val="5F12A1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06A08C8"/>
    <w:multiLevelType w:val="singleLevel"/>
    <w:tmpl w:val="04150001"/>
    <w:lvl w:ilvl="0">
      <w:start w:val="1"/>
      <w:numFmt w:val="bullet"/>
      <w:lvlText w:val=""/>
      <w:lvlJc w:val="left"/>
      <w:pPr>
        <w:ind w:left="720" w:hanging="360"/>
      </w:pPr>
      <w:rPr>
        <w:rFonts w:ascii="Symbol" w:hAnsi="Symbol" w:hint="default"/>
      </w:rPr>
    </w:lvl>
  </w:abstractNum>
  <w:abstractNum w:abstractNumId="28" w15:restartNumberingAfterBreak="0">
    <w:nsid w:val="31CA3DFE"/>
    <w:multiLevelType w:val="singleLevel"/>
    <w:tmpl w:val="0415000F"/>
    <w:lvl w:ilvl="0">
      <w:start w:val="1"/>
      <w:numFmt w:val="decimal"/>
      <w:lvlText w:val="%1."/>
      <w:lvlJc w:val="left"/>
      <w:pPr>
        <w:ind w:left="720" w:hanging="360"/>
      </w:pPr>
    </w:lvl>
  </w:abstractNum>
  <w:abstractNum w:abstractNumId="29" w15:restartNumberingAfterBreak="0">
    <w:nsid w:val="31DC0720"/>
    <w:multiLevelType w:val="hybridMultilevel"/>
    <w:tmpl w:val="AF74A306"/>
    <w:lvl w:ilvl="0" w:tplc="FFFFFFFF">
      <w:start w:val="1"/>
      <w:numFmt w:val="decimal"/>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7BEEFEF"/>
    <w:multiLevelType w:val="hybridMultilevel"/>
    <w:tmpl w:val="FFFFFFFF"/>
    <w:lvl w:ilvl="0" w:tplc="284C7928">
      <w:start w:val="1"/>
      <w:numFmt w:val="decimal"/>
      <w:lvlText w:val="%1."/>
      <w:lvlJc w:val="left"/>
      <w:pPr>
        <w:ind w:left="720" w:hanging="360"/>
      </w:pPr>
    </w:lvl>
    <w:lvl w:ilvl="1" w:tplc="8B56D980">
      <w:start w:val="1"/>
      <w:numFmt w:val="lowerLetter"/>
      <w:lvlText w:val="%2."/>
      <w:lvlJc w:val="left"/>
      <w:pPr>
        <w:ind w:left="1440" w:hanging="360"/>
      </w:pPr>
    </w:lvl>
    <w:lvl w:ilvl="2" w:tplc="845EAA1C">
      <w:start w:val="1"/>
      <w:numFmt w:val="lowerRoman"/>
      <w:lvlText w:val="%3."/>
      <w:lvlJc w:val="right"/>
      <w:pPr>
        <w:ind w:left="2160" w:hanging="180"/>
      </w:pPr>
    </w:lvl>
    <w:lvl w:ilvl="3" w:tplc="906621EE">
      <w:start w:val="1"/>
      <w:numFmt w:val="decimal"/>
      <w:lvlText w:val="%4."/>
      <w:lvlJc w:val="left"/>
      <w:pPr>
        <w:ind w:left="2880" w:hanging="360"/>
      </w:pPr>
    </w:lvl>
    <w:lvl w:ilvl="4" w:tplc="EA38F540">
      <w:start w:val="1"/>
      <w:numFmt w:val="lowerLetter"/>
      <w:lvlText w:val="%5."/>
      <w:lvlJc w:val="left"/>
      <w:pPr>
        <w:ind w:left="3600" w:hanging="360"/>
      </w:pPr>
    </w:lvl>
    <w:lvl w:ilvl="5" w:tplc="5E66CA48">
      <w:start w:val="1"/>
      <w:numFmt w:val="lowerRoman"/>
      <w:lvlText w:val="%6."/>
      <w:lvlJc w:val="right"/>
      <w:pPr>
        <w:ind w:left="4320" w:hanging="180"/>
      </w:pPr>
    </w:lvl>
    <w:lvl w:ilvl="6" w:tplc="A57CEF9A">
      <w:start w:val="1"/>
      <w:numFmt w:val="decimal"/>
      <w:lvlText w:val="%7."/>
      <w:lvlJc w:val="left"/>
      <w:pPr>
        <w:ind w:left="5040" w:hanging="360"/>
      </w:pPr>
    </w:lvl>
    <w:lvl w:ilvl="7" w:tplc="87BA71D2">
      <w:start w:val="1"/>
      <w:numFmt w:val="lowerLetter"/>
      <w:lvlText w:val="%8."/>
      <w:lvlJc w:val="left"/>
      <w:pPr>
        <w:ind w:left="5760" w:hanging="360"/>
      </w:pPr>
    </w:lvl>
    <w:lvl w:ilvl="8" w:tplc="172A0D12">
      <w:start w:val="1"/>
      <w:numFmt w:val="lowerRoman"/>
      <w:lvlText w:val="%9."/>
      <w:lvlJc w:val="right"/>
      <w:pPr>
        <w:ind w:left="6480" w:hanging="180"/>
      </w:pPr>
    </w:lvl>
  </w:abstractNum>
  <w:abstractNum w:abstractNumId="31" w15:restartNumberingAfterBreak="0">
    <w:nsid w:val="39D14C04"/>
    <w:multiLevelType w:val="singleLevel"/>
    <w:tmpl w:val="0415000F"/>
    <w:lvl w:ilvl="0">
      <w:start w:val="1"/>
      <w:numFmt w:val="decimal"/>
      <w:lvlText w:val="%1."/>
      <w:lvlJc w:val="left"/>
      <w:pPr>
        <w:ind w:left="720" w:hanging="360"/>
      </w:pPr>
    </w:lvl>
  </w:abstractNum>
  <w:abstractNum w:abstractNumId="32" w15:restartNumberingAfterBreak="0">
    <w:nsid w:val="39DC5EFF"/>
    <w:multiLevelType w:val="hybridMultilevel"/>
    <w:tmpl w:val="699CDF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9ED71DB"/>
    <w:multiLevelType w:val="singleLevel"/>
    <w:tmpl w:val="0415000F"/>
    <w:lvl w:ilvl="0">
      <w:start w:val="1"/>
      <w:numFmt w:val="decimal"/>
      <w:lvlText w:val="%1."/>
      <w:lvlJc w:val="left"/>
      <w:pPr>
        <w:ind w:left="720" w:hanging="360"/>
      </w:pPr>
    </w:lvl>
  </w:abstractNum>
  <w:abstractNum w:abstractNumId="34" w15:restartNumberingAfterBreak="0">
    <w:nsid w:val="3D90725C"/>
    <w:multiLevelType w:val="singleLevel"/>
    <w:tmpl w:val="04150001"/>
    <w:lvl w:ilvl="0">
      <w:start w:val="1"/>
      <w:numFmt w:val="bullet"/>
      <w:lvlText w:val=""/>
      <w:lvlJc w:val="left"/>
      <w:pPr>
        <w:ind w:left="720" w:hanging="360"/>
      </w:pPr>
      <w:rPr>
        <w:rFonts w:ascii="Symbol" w:hAnsi="Symbol" w:hint="default"/>
      </w:rPr>
    </w:lvl>
  </w:abstractNum>
  <w:abstractNum w:abstractNumId="35" w15:restartNumberingAfterBreak="0">
    <w:nsid w:val="41435DFD"/>
    <w:multiLevelType w:val="singleLevel"/>
    <w:tmpl w:val="0415000F"/>
    <w:lvl w:ilvl="0">
      <w:start w:val="1"/>
      <w:numFmt w:val="decimal"/>
      <w:lvlText w:val="%1."/>
      <w:lvlJc w:val="left"/>
      <w:pPr>
        <w:ind w:left="720" w:hanging="360"/>
      </w:pPr>
    </w:lvl>
  </w:abstractNum>
  <w:abstractNum w:abstractNumId="36" w15:restartNumberingAfterBreak="0">
    <w:nsid w:val="41785554"/>
    <w:multiLevelType w:val="hybridMultilevel"/>
    <w:tmpl w:val="6ACEF024"/>
    <w:lvl w:ilvl="0" w:tplc="0415000F">
      <w:start w:val="1"/>
      <w:numFmt w:val="decimal"/>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37" w15:restartNumberingAfterBreak="0">
    <w:nsid w:val="42487F63"/>
    <w:multiLevelType w:val="multilevel"/>
    <w:tmpl w:val="9EB03AE2"/>
    <w:lvl w:ilvl="0">
      <w:start w:val="1"/>
      <w:numFmt w:val="lowerLetter"/>
      <w:lvlText w:val="%1)"/>
      <w:lvlJc w:val="left"/>
      <w:pPr>
        <w:tabs>
          <w:tab w:val="num" w:pos="0"/>
        </w:tabs>
        <w:ind w:left="1624" w:hanging="360"/>
      </w:pPr>
    </w:lvl>
    <w:lvl w:ilvl="1">
      <w:start w:val="1"/>
      <w:numFmt w:val="lowerLetter"/>
      <w:lvlText w:val="%2."/>
      <w:lvlJc w:val="left"/>
      <w:pPr>
        <w:tabs>
          <w:tab w:val="num" w:pos="0"/>
        </w:tabs>
        <w:ind w:left="2344" w:hanging="360"/>
      </w:pPr>
    </w:lvl>
    <w:lvl w:ilvl="2">
      <w:start w:val="1"/>
      <w:numFmt w:val="lowerRoman"/>
      <w:lvlText w:val="%3."/>
      <w:lvlJc w:val="right"/>
      <w:pPr>
        <w:tabs>
          <w:tab w:val="num" w:pos="0"/>
        </w:tabs>
        <w:ind w:left="3064" w:hanging="180"/>
      </w:pPr>
    </w:lvl>
    <w:lvl w:ilvl="3">
      <w:start w:val="1"/>
      <w:numFmt w:val="decimal"/>
      <w:lvlText w:val="%4."/>
      <w:lvlJc w:val="left"/>
      <w:pPr>
        <w:tabs>
          <w:tab w:val="num" w:pos="0"/>
        </w:tabs>
        <w:ind w:left="3784" w:hanging="360"/>
      </w:pPr>
    </w:lvl>
    <w:lvl w:ilvl="4">
      <w:start w:val="1"/>
      <w:numFmt w:val="lowerLetter"/>
      <w:lvlText w:val="%5."/>
      <w:lvlJc w:val="left"/>
      <w:pPr>
        <w:tabs>
          <w:tab w:val="num" w:pos="0"/>
        </w:tabs>
        <w:ind w:left="4504" w:hanging="360"/>
      </w:pPr>
    </w:lvl>
    <w:lvl w:ilvl="5">
      <w:start w:val="1"/>
      <w:numFmt w:val="lowerRoman"/>
      <w:lvlText w:val="%6."/>
      <w:lvlJc w:val="right"/>
      <w:pPr>
        <w:tabs>
          <w:tab w:val="num" w:pos="0"/>
        </w:tabs>
        <w:ind w:left="5224" w:hanging="180"/>
      </w:pPr>
    </w:lvl>
    <w:lvl w:ilvl="6">
      <w:start w:val="1"/>
      <w:numFmt w:val="decimal"/>
      <w:lvlText w:val="%7."/>
      <w:lvlJc w:val="left"/>
      <w:pPr>
        <w:tabs>
          <w:tab w:val="num" w:pos="0"/>
        </w:tabs>
        <w:ind w:left="5944" w:hanging="360"/>
      </w:pPr>
    </w:lvl>
    <w:lvl w:ilvl="7">
      <w:start w:val="1"/>
      <w:numFmt w:val="lowerLetter"/>
      <w:lvlText w:val="%8."/>
      <w:lvlJc w:val="left"/>
      <w:pPr>
        <w:tabs>
          <w:tab w:val="num" w:pos="0"/>
        </w:tabs>
        <w:ind w:left="6664" w:hanging="360"/>
      </w:pPr>
    </w:lvl>
    <w:lvl w:ilvl="8">
      <w:start w:val="1"/>
      <w:numFmt w:val="lowerRoman"/>
      <w:lvlText w:val="%9."/>
      <w:lvlJc w:val="right"/>
      <w:pPr>
        <w:tabs>
          <w:tab w:val="num" w:pos="0"/>
        </w:tabs>
        <w:ind w:left="7384" w:hanging="180"/>
      </w:pPr>
    </w:lvl>
  </w:abstractNum>
  <w:abstractNum w:abstractNumId="38" w15:restartNumberingAfterBreak="0">
    <w:nsid w:val="42DE7940"/>
    <w:multiLevelType w:val="singleLevel"/>
    <w:tmpl w:val="0415000F"/>
    <w:lvl w:ilvl="0">
      <w:start w:val="1"/>
      <w:numFmt w:val="decimal"/>
      <w:lvlText w:val="%1."/>
      <w:lvlJc w:val="left"/>
      <w:pPr>
        <w:ind w:left="720" w:hanging="360"/>
      </w:pPr>
    </w:lvl>
  </w:abstractNum>
  <w:abstractNum w:abstractNumId="39" w15:restartNumberingAfterBreak="0">
    <w:nsid w:val="43194D20"/>
    <w:multiLevelType w:val="multilevel"/>
    <w:tmpl w:val="A7B2C1F2"/>
    <w:lvl w:ilvl="0">
      <w:start w:val="1"/>
      <w:numFmt w:val="lowerLetter"/>
      <w:lvlText w:val="%1)"/>
      <w:lvlJc w:val="left"/>
      <w:pPr>
        <w:ind w:left="1494" w:hanging="360"/>
      </w:pPr>
      <w:rPr>
        <w:vertAlign w:val="baseline"/>
      </w:rPr>
    </w:lvl>
    <w:lvl w:ilvl="1">
      <w:start w:val="1"/>
      <w:numFmt w:val="lowerLetter"/>
      <w:lvlText w:val="%2."/>
      <w:lvlJc w:val="left"/>
      <w:pPr>
        <w:tabs>
          <w:tab w:val="num" w:pos="0"/>
        </w:tabs>
        <w:ind w:left="2344" w:hanging="360"/>
      </w:pPr>
    </w:lvl>
    <w:lvl w:ilvl="2">
      <w:start w:val="1"/>
      <w:numFmt w:val="lowerRoman"/>
      <w:lvlText w:val="%3."/>
      <w:lvlJc w:val="right"/>
      <w:pPr>
        <w:tabs>
          <w:tab w:val="num" w:pos="0"/>
        </w:tabs>
        <w:ind w:left="3064" w:hanging="180"/>
      </w:pPr>
    </w:lvl>
    <w:lvl w:ilvl="3">
      <w:start w:val="1"/>
      <w:numFmt w:val="decimal"/>
      <w:lvlText w:val="%4."/>
      <w:lvlJc w:val="left"/>
      <w:pPr>
        <w:tabs>
          <w:tab w:val="num" w:pos="0"/>
        </w:tabs>
        <w:ind w:left="3784" w:hanging="360"/>
      </w:pPr>
    </w:lvl>
    <w:lvl w:ilvl="4">
      <w:start w:val="1"/>
      <w:numFmt w:val="lowerLetter"/>
      <w:lvlText w:val="%5."/>
      <w:lvlJc w:val="left"/>
      <w:pPr>
        <w:tabs>
          <w:tab w:val="num" w:pos="0"/>
        </w:tabs>
        <w:ind w:left="4504" w:hanging="360"/>
      </w:pPr>
    </w:lvl>
    <w:lvl w:ilvl="5">
      <w:start w:val="1"/>
      <w:numFmt w:val="lowerRoman"/>
      <w:lvlText w:val="%6."/>
      <w:lvlJc w:val="right"/>
      <w:pPr>
        <w:tabs>
          <w:tab w:val="num" w:pos="0"/>
        </w:tabs>
        <w:ind w:left="5224" w:hanging="180"/>
      </w:pPr>
    </w:lvl>
    <w:lvl w:ilvl="6">
      <w:start w:val="1"/>
      <w:numFmt w:val="decimal"/>
      <w:lvlText w:val="%7."/>
      <w:lvlJc w:val="left"/>
      <w:pPr>
        <w:tabs>
          <w:tab w:val="num" w:pos="0"/>
        </w:tabs>
        <w:ind w:left="5944" w:hanging="360"/>
      </w:pPr>
    </w:lvl>
    <w:lvl w:ilvl="7">
      <w:start w:val="1"/>
      <w:numFmt w:val="lowerLetter"/>
      <w:lvlText w:val="%8."/>
      <w:lvlJc w:val="left"/>
      <w:pPr>
        <w:tabs>
          <w:tab w:val="num" w:pos="0"/>
        </w:tabs>
        <w:ind w:left="6664" w:hanging="360"/>
      </w:pPr>
    </w:lvl>
    <w:lvl w:ilvl="8">
      <w:start w:val="1"/>
      <w:numFmt w:val="lowerRoman"/>
      <w:lvlText w:val="%9."/>
      <w:lvlJc w:val="right"/>
      <w:pPr>
        <w:tabs>
          <w:tab w:val="num" w:pos="0"/>
        </w:tabs>
        <w:ind w:left="7384" w:hanging="180"/>
      </w:pPr>
    </w:lvl>
  </w:abstractNum>
  <w:abstractNum w:abstractNumId="40" w15:restartNumberingAfterBreak="0">
    <w:nsid w:val="43A13B22"/>
    <w:multiLevelType w:val="singleLevel"/>
    <w:tmpl w:val="04150001"/>
    <w:lvl w:ilvl="0">
      <w:start w:val="1"/>
      <w:numFmt w:val="bullet"/>
      <w:lvlText w:val=""/>
      <w:lvlJc w:val="left"/>
      <w:pPr>
        <w:ind w:left="720" w:hanging="360"/>
      </w:pPr>
      <w:rPr>
        <w:rFonts w:ascii="Symbol" w:hAnsi="Symbol" w:hint="default"/>
      </w:rPr>
    </w:lvl>
  </w:abstractNum>
  <w:abstractNum w:abstractNumId="41" w15:restartNumberingAfterBreak="0">
    <w:nsid w:val="43F12BA0"/>
    <w:multiLevelType w:val="hybridMultilevel"/>
    <w:tmpl w:val="CCB26D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41C3265"/>
    <w:multiLevelType w:val="singleLevel"/>
    <w:tmpl w:val="04150001"/>
    <w:lvl w:ilvl="0">
      <w:start w:val="1"/>
      <w:numFmt w:val="bullet"/>
      <w:lvlText w:val=""/>
      <w:lvlJc w:val="left"/>
      <w:pPr>
        <w:ind w:left="720" w:hanging="360"/>
      </w:pPr>
      <w:rPr>
        <w:rFonts w:ascii="Symbol" w:hAnsi="Symbol" w:hint="default"/>
      </w:rPr>
    </w:lvl>
  </w:abstractNum>
  <w:abstractNum w:abstractNumId="43" w15:restartNumberingAfterBreak="0">
    <w:nsid w:val="46211445"/>
    <w:multiLevelType w:val="singleLevel"/>
    <w:tmpl w:val="04150001"/>
    <w:lvl w:ilvl="0">
      <w:start w:val="1"/>
      <w:numFmt w:val="bullet"/>
      <w:lvlText w:val=""/>
      <w:lvlJc w:val="left"/>
      <w:pPr>
        <w:ind w:left="720" w:hanging="360"/>
      </w:pPr>
      <w:rPr>
        <w:rFonts w:ascii="Symbol" w:hAnsi="Symbol" w:hint="default"/>
      </w:rPr>
    </w:lvl>
  </w:abstractNum>
  <w:abstractNum w:abstractNumId="44" w15:restartNumberingAfterBreak="0">
    <w:nsid w:val="463F19CD"/>
    <w:multiLevelType w:val="singleLevel"/>
    <w:tmpl w:val="0415000F"/>
    <w:lvl w:ilvl="0">
      <w:start w:val="1"/>
      <w:numFmt w:val="decimal"/>
      <w:lvlText w:val="%1."/>
      <w:lvlJc w:val="left"/>
      <w:pPr>
        <w:ind w:left="720" w:hanging="360"/>
      </w:pPr>
    </w:lvl>
  </w:abstractNum>
  <w:abstractNum w:abstractNumId="45" w15:restartNumberingAfterBreak="0">
    <w:nsid w:val="4705550D"/>
    <w:multiLevelType w:val="singleLevel"/>
    <w:tmpl w:val="04150001"/>
    <w:lvl w:ilvl="0">
      <w:start w:val="1"/>
      <w:numFmt w:val="bullet"/>
      <w:lvlText w:val=""/>
      <w:lvlJc w:val="left"/>
      <w:pPr>
        <w:ind w:left="720" w:hanging="360"/>
      </w:pPr>
      <w:rPr>
        <w:rFonts w:ascii="Symbol" w:hAnsi="Symbol" w:hint="default"/>
      </w:rPr>
    </w:lvl>
  </w:abstractNum>
  <w:abstractNum w:abstractNumId="46" w15:restartNumberingAfterBreak="0">
    <w:nsid w:val="4742764B"/>
    <w:multiLevelType w:val="hybridMultilevel"/>
    <w:tmpl w:val="E21252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7693F06"/>
    <w:multiLevelType w:val="hybridMultilevel"/>
    <w:tmpl w:val="14008B76"/>
    <w:lvl w:ilvl="0" w:tplc="83549884">
      <w:start w:val="1"/>
      <w:numFmt w:val="lowerLetter"/>
      <w:lvlText w:val="%1)"/>
      <w:lvlJc w:val="left"/>
      <w:pPr>
        <w:ind w:left="2544" w:hanging="360"/>
      </w:pPr>
      <w:rPr>
        <w:rFonts w:ascii="Tahoma" w:hAnsi="Tahoma" w:cs="Tahoma" w:hint="default"/>
      </w:rPr>
    </w:lvl>
    <w:lvl w:ilvl="1" w:tplc="04150019">
      <w:start w:val="1"/>
      <w:numFmt w:val="lowerLetter"/>
      <w:lvlText w:val="%2."/>
      <w:lvlJc w:val="left"/>
      <w:pPr>
        <w:ind w:left="3264" w:hanging="360"/>
      </w:pPr>
    </w:lvl>
    <w:lvl w:ilvl="2" w:tplc="0415001B" w:tentative="1">
      <w:start w:val="1"/>
      <w:numFmt w:val="lowerRoman"/>
      <w:lvlText w:val="%3."/>
      <w:lvlJc w:val="right"/>
      <w:pPr>
        <w:ind w:left="3984" w:hanging="180"/>
      </w:pPr>
    </w:lvl>
    <w:lvl w:ilvl="3" w:tplc="0415000F" w:tentative="1">
      <w:start w:val="1"/>
      <w:numFmt w:val="decimal"/>
      <w:lvlText w:val="%4."/>
      <w:lvlJc w:val="left"/>
      <w:pPr>
        <w:ind w:left="4704" w:hanging="360"/>
      </w:pPr>
    </w:lvl>
    <w:lvl w:ilvl="4" w:tplc="04150019" w:tentative="1">
      <w:start w:val="1"/>
      <w:numFmt w:val="lowerLetter"/>
      <w:lvlText w:val="%5."/>
      <w:lvlJc w:val="left"/>
      <w:pPr>
        <w:ind w:left="5424" w:hanging="360"/>
      </w:pPr>
    </w:lvl>
    <w:lvl w:ilvl="5" w:tplc="0415001B" w:tentative="1">
      <w:start w:val="1"/>
      <w:numFmt w:val="lowerRoman"/>
      <w:lvlText w:val="%6."/>
      <w:lvlJc w:val="right"/>
      <w:pPr>
        <w:ind w:left="6144" w:hanging="180"/>
      </w:pPr>
    </w:lvl>
    <w:lvl w:ilvl="6" w:tplc="0415000F" w:tentative="1">
      <w:start w:val="1"/>
      <w:numFmt w:val="decimal"/>
      <w:lvlText w:val="%7."/>
      <w:lvlJc w:val="left"/>
      <w:pPr>
        <w:ind w:left="6864" w:hanging="360"/>
      </w:pPr>
    </w:lvl>
    <w:lvl w:ilvl="7" w:tplc="04150019" w:tentative="1">
      <w:start w:val="1"/>
      <w:numFmt w:val="lowerLetter"/>
      <w:lvlText w:val="%8."/>
      <w:lvlJc w:val="left"/>
      <w:pPr>
        <w:ind w:left="7584" w:hanging="360"/>
      </w:pPr>
    </w:lvl>
    <w:lvl w:ilvl="8" w:tplc="0415001B" w:tentative="1">
      <w:start w:val="1"/>
      <w:numFmt w:val="lowerRoman"/>
      <w:lvlText w:val="%9."/>
      <w:lvlJc w:val="right"/>
      <w:pPr>
        <w:ind w:left="8304" w:hanging="180"/>
      </w:pPr>
    </w:lvl>
  </w:abstractNum>
  <w:abstractNum w:abstractNumId="48" w15:restartNumberingAfterBreak="0">
    <w:nsid w:val="4866264B"/>
    <w:multiLevelType w:val="hybridMultilevel"/>
    <w:tmpl w:val="67EA06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F054A5D"/>
    <w:multiLevelType w:val="singleLevel"/>
    <w:tmpl w:val="0415000F"/>
    <w:lvl w:ilvl="0">
      <w:start w:val="1"/>
      <w:numFmt w:val="decimal"/>
      <w:lvlText w:val="%1."/>
      <w:lvlJc w:val="left"/>
      <w:pPr>
        <w:ind w:left="720" w:hanging="360"/>
      </w:pPr>
    </w:lvl>
  </w:abstractNum>
  <w:abstractNum w:abstractNumId="50" w15:restartNumberingAfterBreak="0">
    <w:nsid w:val="51974638"/>
    <w:multiLevelType w:val="multilevel"/>
    <w:tmpl w:val="1E982DA2"/>
    <w:lvl w:ilvl="0">
      <w:start w:val="1"/>
      <w:numFmt w:val="lowerLetter"/>
      <w:lvlText w:val="%1)"/>
      <w:lvlJc w:val="left"/>
      <w:pPr>
        <w:tabs>
          <w:tab w:val="num" w:pos="0"/>
        </w:tabs>
        <w:ind w:left="1866" w:hanging="360"/>
      </w:pPr>
    </w:lvl>
    <w:lvl w:ilvl="1">
      <w:start w:val="1"/>
      <w:numFmt w:val="lowerLetter"/>
      <w:lvlText w:val="%2."/>
      <w:lvlJc w:val="left"/>
      <w:pPr>
        <w:tabs>
          <w:tab w:val="num" w:pos="0"/>
        </w:tabs>
        <w:ind w:left="2586" w:hanging="360"/>
      </w:pPr>
    </w:lvl>
    <w:lvl w:ilvl="2">
      <w:start w:val="1"/>
      <w:numFmt w:val="lowerRoman"/>
      <w:lvlText w:val="%3."/>
      <w:lvlJc w:val="right"/>
      <w:pPr>
        <w:tabs>
          <w:tab w:val="num" w:pos="0"/>
        </w:tabs>
        <w:ind w:left="3306" w:hanging="180"/>
      </w:pPr>
    </w:lvl>
    <w:lvl w:ilvl="3">
      <w:start w:val="1"/>
      <w:numFmt w:val="decimal"/>
      <w:lvlText w:val="%4."/>
      <w:lvlJc w:val="left"/>
      <w:pPr>
        <w:tabs>
          <w:tab w:val="num" w:pos="0"/>
        </w:tabs>
        <w:ind w:left="4026" w:hanging="360"/>
      </w:pPr>
    </w:lvl>
    <w:lvl w:ilvl="4">
      <w:start w:val="1"/>
      <w:numFmt w:val="lowerLetter"/>
      <w:lvlText w:val="%5."/>
      <w:lvlJc w:val="left"/>
      <w:pPr>
        <w:tabs>
          <w:tab w:val="num" w:pos="0"/>
        </w:tabs>
        <w:ind w:left="4746" w:hanging="360"/>
      </w:pPr>
    </w:lvl>
    <w:lvl w:ilvl="5">
      <w:start w:val="1"/>
      <w:numFmt w:val="lowerRoman"/>
      <w:lvlText w:val="%6."/>
      <w:lvlJc w:val="right"/>
      <w:pPr>
        <w:tabs>
          <w:tab w:val="num" w:pos="0"/>
        </w:tabs>
        <w:ind w:left="5466" w:hanging="180"/>
      </w:pPr>
    </w:lvl>
    <w:lvl w:ilvl="6">
      <w:start w:val="1"/>
      <w:numFmt w:val="decimal"/>
      <w:lvlText w:val="%7."/>
      <w:lvlJc w:val="left"/>
      <w:pPr>
        <w:tabs>
          <w:tab w:val="num" w:pos="0"/>
        </w:tabs>
        <w:ind w:left="6186" w:hanging="360"/>
      </w:pPr>
    </w:lvl>
    <w:lvl w:ilvl="7">
      <w:start w:val="1"/>
      <w:numFmt w:val="lowerLetter"/>
      <w:lvlText w:val="%8."/>
      <w:lvlJc w:val="left"/>
      <w:pPr>
        <w:tabs>
          <w:tab w:val="num" w:pos="0"/>
        </w:tabs>
        <w:ind w:left="6906" w:hanging="360"/>
      </w:pPr>
    </w:lvl>
    <w:lvl w:ilvl="8">
      <w:start w:val="1"/>
      <w:numFmt w:val="lowerRoman"/>
      <w:lvlText w:val="%9."/>
      <w:lvlJc w:val="right"/>
      <w:pPr>
        <w:tabs>
          <w:tab w:val="num" w:pos="0"/>
        </w:tabs>
        <w:ind w:left="7626" w:hanging="180"/>
      </w:pPr>
    </w:lvl>
  </w:abstractNum>
  <w:abstractNum w:abstractNumId="51" w15:restartNumberingAfterBreak="0">
    <w:nsid w:val="549D5B84"/>
    <w:multiLevelType w:val="multilevel"/>
    <w:tmpl w:val="316A1BE4"/>
    <w:lvl w:ilvl="0">
      <w:start w:val="1"/>
      <w:numFmt w:val="lowerLetter"/>
      <w:lvlText w:val="%1)"/>
      <w:lvlJc w:val="left"/>
      <w:pPr>
        <w:tabs>
          <w:tab w:val="num" w:pos="1056"/>
        </w:tabs>
        <w:ind w:left="1776" w:hanging="360"/>
      </w:pPr>
    </w:lvl>
    <w:lvl w:ilvl="1">
      <w:start w:val="1"/>
      <w:numFmt w:val="lowerLetter"/>
      <w:lvlText w:val="%2."/>
      <w:lvlJc w:val="left"/>
      <w:pPr>
        <w:tabs>
          <w:tab w:val="num" w:pos="1056"/>
        </w:tabs>
        <w:ind w:left="2496" w:hanging="360"/>
      </w:pPr>
    </w:lvl>
    <w:lvl w:ilvl="2">
      <w:start w:val="1"/>
      <w:numFmt w:val="lowerRoman"/>
      <w:lvlText w:val="%3."/>
      <w:lvlJc w:val="right"/>
      <w:pPr>
        <w:tabs>
          <w:tab w:val="num" w:pos="1056"/>
        </w:tabs>
        <w:ind w:left="3216" w:hanging="180"/>
      </w:pPr>
    </w:lvl>
    <w:lvl w:ilvl="3">
      <w:start w:val="1"/>
      <w:numFmt w:val="decimal"/>
      <w:lvlText w:val="%4."/>
      <w:lvlJc w:val="left"/>
      <w:pPr>
        <w:tabs>
          <w:tab w:val="num" w:pos="1056"/>
        </w:tabs>
        <w:ind w:left="3936" w:hanging="360"/>
      </w:pPr>
    </w:lvl>
    <w:lvl w:ilvl="4">
      <w:start w:val="1"/>
      <w:numFmt w:val="lowerLetter"/>
      <w:lvlText w:val="%5."/>
      <w:lvlJc w:val="left"/>
      <w:pPr>
        <w:tabs>
          <w:tab w:val="num" w:pos="1056"/>
        </w:tabs>
        <w:ind w:left="4656" w:hanging="360"/>
      </w:pPr>
    </w:lvl>
    <w:lvl w:ilvl="5">
      <w:start w:val="1"/>
      <w:numFmt w:val="lowerRoman"/>
      <w:lvlText w:val="%6."/>
      <w:lvlJc w:val="right"/>
      <w:pPr>
        <w:tabs>
          <w:tab w:val="num" w:pos="1056"/>
        </w:tabs>
        <w:ind w:left="5376" w:hanging="180"/>
      </w:pPr>
    </w:lvl>
    <w:lvl w:ilvl="6">
      <w:start w:val="1"/>
      <w:numFmt w:val="decimal"/>
      <w:lvlText w:val="%7."/>
      <w:lvlJc w:val="left"/>
      <w:pPr>
        <w:tabs>
          <w:tab w:val="num" w:pos="1056"/>
        </w:tabs>
        <w:ind w:left="6096" w:hanging="360"/>
      </w:pPr>
    </w:lvl>
    <w:lvl w:ilvl="7">
      <w:start w:val="1"/>
      <w:numFmt w:val="lowerLetter"/>
      <w:lvlText w:val="%8."/>
      <w:lvlJc w:val="left"/>
      <w:pPr>
        <w:tabs>
          <w:tab w:val="num" w:pos="1056"/>
        </w:tabs>
        <w:ind w:left="6816" w:hanging="360"/>
      </w:pPr>
    </w:lvl>
    <w:lvl w:ilvl="8">
      <w:start w:val="1"/>
      <w:numFmt w:val="lowerRoman"/>
      <w:lvlText w:val="%9."/>
      <w:lvlJc w:val="right"/>
      <w:pPr>
        <w:tabs>
          <w:tab w:val="num" w:pos="1056"/>
        </w:tabs>
        <w:ind w:left="7536" w:hanging="180"/>
      </w:pPr>
    </w:lvl>
  </w:abstractNum>
  <w:abstractNum w:abstractNumId="52" w15:restartNumberingAfterBreak="0">
    <w:nsid w:val="55D630E9"/>
    <w:multiLevelType w:val="multilevel"/>
    <w:tmpl w:val="4EB4B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578A22E5"/>
    <w:multiLevelType w:val="singleLevel"/>
    <w:tmpl w:val="0415000F"/>
    <w:lvl w:ilvl="0">
      <w:start w:val="1"/>
      <w:numFmt w:val="decimal"/>
      <w:lvlText w:val="%1."/>
      <w:lvlJc w:val="left"/>
      <w:pPr>
        <w:ind w:left="720" w:hanging="360"/>
      </w:pPr>
    </w:lvl>
  </w:abstractNum>
  <w:abstractNum w:abstractNumId="54" w15:restartNumberingAfterBreak="0">
    <w:nsid w:val="57F236CF"/>
    <w:multiLevelType w:val="multilevel"/>
    <w:tmpl w:val="DF961328"/>
    <w:lvl w:ilvl="0">
      <w:start w:val="1"/>
      <w:numFmt w:val="lowerLetter"/>
      <w:lvlText w:val="%1)"/>
      <w:lvlJc w:val="left"/>
      <w:pPr>
        <w:tabs>
          <w:tab w:val="num" w:pos="0"/>
        </w:tabs>
        <w:ind w:left="1984" w:hanging="360"/>
      </w:pPr>
    </w:lvl>
    <w:lvl w:ilvl="1">
      <w:start w:val="1"/>
      <w:numFmt w:val="lowerLetter"/>
      <w:lvlText w:val="%2."/>
      <w:lvlJc w:val="left"/>
      <w:pPr>
        <w:tabs>
          <w:tab w:val="num" w:pos="0"/>
        </w:tabs>
        <w:ind w:left="2704" w:hanging="360"/>
      </w:pPr>
    </w:lvl>
    <w:lvl w:ilvl="2">
      <w:start w:val="1"/>
      <w:numFmt w:val="lowerRoman"/>
      <w:lvlText w:val="%3."/>
      <w:lvlJc w:val="right"/>
      <w:pPr>
        <w:tabs>
          <w:tab w:val="num" w:pos="0"/>
        </w:tabs>
        <w:ind w:left="3424" w:hanging="180"/>
      </w:pPr>
    </w:lvl>
    <w:lvl w:ilvl="3">
      <w:start w:val="1"/>
      <w:numFmt w:val="decimal"/>
      <w:lvlText w:val="%4."/>
      <w:lvlJc w:val="left"/>
      <w:pPr>
        <w:tabs>
          <w:tab w:val="num" w:pos="0"/>
        </w:tabs>
        <w:ind w:left="4144" w:hanging="360"/>
      </w:pPr>
    </w:lvl>
    <w:lvl w:ilvl="4">
      <w:start w:val="1"/>
      <w:numFmt w:val="lowerLetter"/>
      <w:lvlText w:val="%5."/>
      <w:lvlJc w:val="left"/>
      <w:pPr>
        <w:tabs>
          <w:tab w:val="num" w:pos="0"/>
        </w:tabs>
        <w:ind w:left="4864" w:hanging="360"/>
      </w:pPr>
    </w:lvl>
    <w:lvl w:ilvl="5">
      <w:start w:val="1"/>
      <w:numFmt w:val="lowerRoman"/>
      <w:lvlText w:val="%6."/>
      <w:lvlJc w:val="right"/>
      <w:pPr>
        <w:tabs>
          <w:tab w:val="num" w:pos="0"/>
        </w:tabs>
        <w:ind w:left="5584" w:hanging="180"/>
      </w:pPr>
    </w:lvl>
    <w:lvl w:ilvl="6">
      <w:start w:val="1"/>
      <w:numFmt w:val="decimal"/>
      <w:lvlText w:val="%7."/>
      <w:lvlJc w:val="left"/>
      <w:pPr>
        <w:tabs>
          <w:tab w:val="num" w:pos="0"/>
        </w:tabs>
        <w:ind w:left="6304" w:hanging="360"/>
      </w:pPr>
    </w:lvl>
    <w:lvl w:ilvl="7">
      <w:start w:val="1"/>
      <w:numFmt w:val="lowerLetter"/>
      <w:lvlText w:val="%8."/>
      <w:lvlJc w:val="left"/>
      <w:pPr>
        <w:tabs>
          <w:tab w:val="num" w:pos="0"/>
        </w:tabs>
        <w:ind w:left="7024" w:hanging="360"/>
      </w:pPr>
    </w:lvl>
    <w:lvl w:ilvl="8">
      <w:start w:val="1"/>
      <w:numFmt w:val="lowerRoman"/>
      <w:lvlText w:val="%9."/>
      <w:lvlJc w:val="right"/>
      <w:pPr>
        <w:tabs>
          <w:tab w:val="num" w:pos="0"/>
        </w:tabs>
        <w:ind w:left="7744" w:hanging="180"/>
      </w:pPr>
    </w:lvl>
  </w:abstractNum>
  <w:abstractNum w:abstractNumId="55" w15:restartNumberingAfterBreak="0">
    <w:nsid w:val="59F137EA"/>
    <w:multiLevelType w:val="singleLevel"/>
    <w:tmpl w:val="04150001"/>
    <w:lvl w:ilvl="0">
      <w:start w:val="1"/>
      <w:numFmt w:val="bullet"/>
      <w:lvlText w:val=""/>
      <w:lvlJc w:val="left"/>
      <w:pPr>
        <w:ind w:left="720" w:hanging="360"/>
      </w:pPr>
      <w:rPr>
        <w:rFonts w:ascii="Symbol" w:hAnsi="Symbol" w:hint="default"/>
      </w:rPr>
    </w:lvl>
  </w:abstractNum>
  <w:abstractNum w:abstractNumId="56" w15:restartNumberingAfterBreak="0">
    <w:nsid w:val="5A970B8B"/>
    <w:multiLevelType w:val="singleLevel"/>
    <w:tmpl w:val="04150001"/>
    <w:lvl w:ilvl="0">
      <w:start w:val="1"/>
      <w:numFmt w:val="bullet"/>
      <w:lvlText w:val=""/>
      <w:lvlJc w:val="left"/>
      <w:pPr>
        <w:ind w:left="720" w:hanging="360"/>
      </w:pPr>
      <w:rPr>
        <w:rFonts w:ascii="Symbol" w:hAnsi="Symbol" w:hint="default"/>
      </w:rPr>
    </w:lvl>
  </w:abstractNum>
  <w:abstractNum w:abstractNumId="57" w15:restartNumberingAfterBreak="0">
    <w:nsid w:val="5BC37F21"/>
    <w:multiLevelType w:val="singleLevel"/>
    <w:tmpl w:val="0415000F"/>
    <w:lvl w:ilvl="0">
      <w:start w:val="1"/>
      <w:numFmt w:val="decimal"/>
      <w:lvlText w:val="%1."/>
      <w:lvlJc w:val="left"/>
      <w:pPr>
        <w:ind w:left="720" w:hanging="360"/>
      </w:pPr>
    </w:lvl>
  </w:abstractNum>
  <w:abstractNum w:abstractNumId="58" w15:restartNumberingAfterBreak="0">
    <w:nsid w:val="5E0A7431"/>
    <w:multiLevelType w:val="hybridMultilevel"/>
    <w:tmpl w:val="AF74A306"/>
    <w:lvl w:ilvl="0" w:tplc="FFFFFFFF">
      <w:start w:val="1"/>
      <w:numFmt w:val="decimal"/>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54315BF"/>
    <w:multiLevelType w:val="multilevel"/>
    <w:tmpl w:val="E1C6F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A823C7C"/>
    <w:multiLevelType w:val="hybridMultilevel"/>
    <w:tmpl w:val="279A822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1" w15:restartNumberingAfterBreak="0">
    <w:nsid w:val="6ADD7954"/>
    <w:multiLevelType w:val="singleLevel"/>
    <w:tmpl w:val="04150001"/>
    <w:lvl w:ilvl="0">
      <w:start w:val="1"/>
      <w:numFmt w:val="bullet"/>
      <w:lvlText w:val=""/>
      <w:lvlJc w:val="left"/>
      <w:pPr>
        <w:ind w:left="720" w:hanging="360"/>
      </w:pPr>
      <w:rPr>
        <w:rFonts w:ascii="Symbol" w:hAnsi="Symbol" w:hint="default"/>
      </w:rPr>
    </w:lvl>
  </w:abstractNum>
  <w:abstractNum w:abstractNumId="62" w15:restartNumberingAfterBreak="0">
    <w:nsid w:val="6EA90EED"/>
    <w:multiLevelType w:val="singleLevel"/>
    <w:tmpl w:val="04150001"/>
    <w:lvl w:ilvl="0">
      <w:start w:val="1"/>
      <w:numFmt w:val="bullet"/>
      <w:lvlText w:val=""/>
      <w:lvlJc w:val="left"/>
      <w:pPr>
        <w:ind w:left="720" w:hanging="360"/>
      </w:pPr>
      <w:rPr>
        <w:rFonts w:ascii="Symbol" w:hAnsi="Symbol" w:hint="default"/>
      </w:rPr>
    </w:lvl>
  </w:abstractNum>
  <w:abstractNum w:abstractNumId="63" w15:restartNumberingAfterBreak="0">
    <w:nsid w:val="6FE45CED"/>
    <w:multiLevelType w:val="singleLevel"/>
    <w:tmpl w:val="04150001"/>
    <w:lvl w:ilvl="0">
      <w:start w:val="1"/>
      <w:numFmt w:val="bullet"/>
      <w:lvlText w:val=""/>
      <w:lvlJc w:val="left"/>
      <w:pPr>
        <w:ind w:left="720" w:hanging="360"/>
      </w:pPr>
      <w:rPr>
        <w:rFonts w:ascii="Symbol" w:hAnsi="Symbol" w:hint="default"/>
      </w:rPr>
    </w:lvl>
  </w:abstractNum>
  <w:abstractNum w:abstractNumId="64" w15:restartNumberingAfterBreak="0">
    <w:nsid w:val="712742B8"/>
    <w:multiLevelType w:val="singleLevel"/>
    <w:tmpl w:val="04150001"/>
    <w:lvl w:ilvl="0">
      <w:start w:val="1"/>
      <w:numFmt w:val="bullet"/>
      <w:lvlText w:val=""/>
      <w:lvlJc w:val="left"/>
      <w:pPr>
        <w:ind w:left="720" w:hanging="360"/>
      </w:pPr>
      <w:rPr>
        <w:rFonts w:ascii="Symbol" w:hAnsi="Symbol" w:hint="default"/>
      </w:rPr>
    </w:lvl>
  </w:abstractNum>
  <w:abstractNum w:abstractNumId="65" w15:restartNumberingAfterBreak="0">
    <w:nsid w:val="750938B6"/>
    <w:multiLevelType w:val="hybridMultilevel"/>
    <w:tmpl w:val="B61823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751C7950"/>
    <w:multiLevelType w:val="hybridMultilevel"/>
    <w:tmpl w:val="92EE3C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6822DBC"/>
    <w:multiLevelType w:val="hybridMultilevel"/>
    <w:tmpl w:val="7CA0AD58"/>
    <w:lvl w:ilvl="0" w:tplc="04150017">
      <w:start w:val="1"/>
      <w:numFmt w:val="lowerLetter"/>
      <w:lvlText w:val="%1)"/>
      <w:lvlJc w:val="left"/>
      <w:pPr>
        <w:ind w:left="1624" w:hanging="360"/>
      </w:pPr>
    </w:lvl>
    <w:lvl w:ilvl="1" w:tplc="04150019" w:tentative="1">
      <w:start w:val="1"/>
      <w:numFmt w:val="lowerLetter"/>
      <w:lvlText w:val="%2."/>
      <w:lvlJc w:val="left"/>
      <w:pPr>
        <w:ind w:left="2344" w:hanging="360"/>
      </w:pPr>
    </w:lvl>
    <w:lvl w:ilvl="2" w:tplc="0415001B" w:tentative="1">
      <w:start w:val="1"/>
      <w:numFmt w:val="lowerRoman"/>
      <w:lvlText w:val="%3."/>
      <w:lvlJc w:val="right"/>
      <w:pPr>
        <w:ind w:left="3064" w:hanging="180"/>
      </w:pPr>
    </w:lvl>
    <w:lvl w:ilvl="3" w:tplc="0415000F" w:tentative="1">
      <w:start w:val="1"/>
      <w:numFmt w:val="decimal"/>
      <w:lvlText w:val="%4."/>
      <w:lvlJc w:val="left"/>
      <w:pPr>
        <w:ind w:left="3784" w:hanging="360"/>
      </w:pPr>
    </w:lvl>
    <w:lvl w:ilvl="4" w:tplc="04150019" w:tentative="1">
      <w:start w:val="1"/>
      <w:numFmt w:val="lowerLetter"/>
      <w:lvlText w:val="%5."/>
      <w:lvlJc w:val="left"/>
      <w:pPr>
        <w:ind w:left="4504" w:hanging="360"/>
      </w:pPr>
    </w:lvl>
    <w:lvl w:ilvl="5" w:tplc="0415001B" w:tentative="1">
      <w:start w:val="1"/>
      <w:numFmt w:val="lowerRoman"/>
      <w:lvlText w:val="%6."/>
      <w:lvlJc w:val="right"/>
      <w:pPr>
        <w:ind w:left="5224" w:hanging="180"/>
      </w:pPr>
    </w:lvl>
    <w:lvl w:ilvl="6" w:tplc="0415000F" w:tentative="1">
      <w:start w:val="1"/>
      <w:numFmt w:val="decimal"/>
      <w:lvlText w:val="%7."/>
      <w:lvlJc w:val="left"/>
      <w:pPr>
        <w:ind w:left="5944" w:hanging="360"/>
      </w:pPr>
    </w:lvl>
    <w:lvl w:ilvl="7" w:tplc="04150019" w:tentative="1">
      <w:start w:val="1"/>
      <w:numFmt w:val="lowerLetter"/>
      <w:lvlText w:val="%8."/>
      <w:lvlJc w:val="left"/>
      <w:pPr>
        <w:ind w:left="6664" w:hanging="360"/>
      </w:pPr>
    </w:lvl>
    <w:lvl w:ilvl="8" w:tplc="0415001B" w:tentative="1">
      <w:start w:val="1"/>
      <w:numFmt w:val="lowerRoman"/>
      <w:lvlText w:val="%9."/>
      <w:lvlJc w:val="right"/>
      <w:pPr>
        <w:ind w:left="7384" w:hanging="180"/>
      </w:pPr>
    </w:lvl>
  </w:abstractNum>
  <w:abstractNum w:abstractNumId="68" w15:restartNumberingAfterBreak="0">
    <w:nsid w:val="7AAF6E0D"/>
    <w:multiLevelType w:val="hybridMultilevel"/>
    <w:tmpl w:val="9578AE40"/>
    <w:lvl w:ilvl="0" w:tplc="9F9CC96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7AE85674"/>
    <w:multiLevelType w:val="hybridMultilevel"/>
    <w:tmpl w:val="490CAF6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7BDA3627"/>
    <w:multiLevelType w:val="multilevel"/>
    <w:tmpl w:val="4928DE58"/>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1" w15:restartNumberingAfterBreak="0">
    <w:nsid w:val="7BF40C91"/>
    <w:multiLevelType w:val="hybridMultilevel"/>
    <w:tmpl w:val="4AE83DE0"/>
    <w:lvl w:ilvl="0" w:tplc="04150005">
      <w:start w:val="1"/>
      <w:numFmt w:val="bullet"/>
      <w:lvlText w:val=""/>
      <w:lvlJc w:val="left"/>
      <w:pPr>
        <w:ind w:left="1800" w:hanging="360"/>
      </w:pPr>
      <w:rPr>
        <w:rFonts w:ascii="Wingdings" w:hAnsi="Wingding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72" w15:restartNumberingAfterBreak="0">
    <w:nsid w:val="7DE93736"/>
    <w:multiLevelType w:val="singleLevel"/>
    <w:tmpl w:val="04150001"/>
    <w:lvl w:ilvl="0">
      <w:start w:val="1"/>
      <w:numFmt w:val="bullet"/>
      <w:lvlText w:val=""/>
      <w:lvlJc w:val="left"/>
      <w:pPr>
        <w:ind w:left="720" w:hanging="360"/>
      </w:pPr>
      <w:rPr>
        <w:rFonts w:ascii="Symbol" w:hAnsi="Symbol" w:hint="default"/>
      </w:rPr>
    </w:lvl>
  </w:abstractNum>
  <w:abstractNum w:abstractNumId="73" w15:restartNumberingAfterBreak="0">
    <w:nsid w:val="7F937F76"/>
    <w:multiLevelType w:val="singleLevel"/>
    <w:tmpl w:val="04150001"/>
    <w:lvl w:ilvl="0">
      <w:start w:val="1"/>
      <w:numFmt w:val="bullet"/>
      <w:lvlText w:val=""/>
      <w:lvlJc w:val="left"/>
      <w:pPr>
        <w:ind w:left="720" w:hanging="360"/>
      </w:pPr>
      <w:rPr>
        <w:rFonts w:ascii="Symbol" w:hAnsi="Symbol" w:hint="default"/>
      </w:rPr>
    </w:lvl>
  </w:abstractNum>
  <w:num w:numId="1" w16cid:durableId="1006664294">
    <w:abstractNumId w:val="20"/>
  </w:num>
  <w:num w:numId="2" w16cid:durableId="1025325054">
    <w:abstractNumId w:val="35"/>
    <w:lvlOverride w:ilvl="0">
      <w:startOverride w:val="1"/>
    </w:lvlOverride>
  </w:num>
  <w:num w:numId="3" w16cid:durableId="1124735132">
    <w:abstractNumId w:val="43"/>
  </w:num>
  <w:num w:numId="4" w16cid:durableId="1177963317">
    <w:abstractNumId w:val="3"/>
  </w:num>
  <w:num w:numId="5" w16cid:durableId="1190293380">
    <w:abstractNumId w:val="25"/>
  </w:num>
  <w:num w:numId="6" w16cid:durableId="1191341454">
    <w:abstractNumId w:val="45"/>
  </w:num>
  <w:num w:numId="7" w16cid:durableId="1283073211">
    <w:abstractNumId w:val="33"/>
    <w:lvlOverride w:ilvl="0">
      <w:startOverride w:val="1"/>
    </w:lvlOverride>
  </w:num>
  <w:num w:numId="8" w16cid:durableId="1291126210">
    <w:abstractNumId w:val="31"/>
    <w:lvlOverride w:ilvl="0">
      <w:startOverride w:val="1"/>
    </w:lvlOverride>
  </w:num>
  <w:num w:numId="9" w16cid:durableId="1304236964">
    <w:abstractNumId w:val="21"/>
    <w:lvlOverride w:ilvl="0">
      <w:startOverride w:val="1"/>
    </w:lvlOverride>
  </w:num>
  <w:num w:numId="10" w16cid:durableId="1323654989">
    <w:abstractNumId w:val="40"/>
  </w:num>
  <w:num w:numId="11" w16cid:durableId="1592658891">
    <w:abstractNumId w:val="0"/>
    <w:lvlOverride w:ilvl="0">
      <w:startOverride w:val="1"/>
    </w:lvlOverride>
  </w:num>
  <w:num w:numId="12" w16cid:durableId="1604191795">
    <w:abstractNumId w:val="16"/>
  </w:num>
  <w:num w:numId="13" w16cid:durableId="1608351114">
    <w:abstractNumId w:val="53"/>
    <w:lvlOverride w:ilvl="0">
      <w:startOverride w:val="1"/>
    </w:lvlOverride>
  </w:num>
  <w:num w:numId="14" w16cid:durableId="1619488814">
    <w:abstractNumId w:val="12"/>
    <w:lvlOverride w:ilvl="0">
      <w:startOverride w:val="1"/>
    </w:lvlOverride>
  </w:num>
  <w:num w:numId="15" w16cid:durableId="1660694404">
    <w:abstractNumId w:val="34"/>
  </w:num>
  <w:num w:numId="16" w16cid:durableId="1667242126">
    <w:abstractNumId w:val="28"/>
    <w:lvlOverride w:ilvl="0">
      <w:startOverride w:val="1"/>
    </w:lvlOverride>
  </w:num>
  <w:num w:numId="17" w16cid:durableId="1720399306">
    <w:abstractNumId w:val="38"/>
    <w:lvlOverride w:ilvl="0">
      <w:startOverride w:val="1"/>
    </w:lvlOverride>
  </w:num>
  <w:num w:numId="18" w16cid:durableId="1758095172">
    <w:abstractNumId w:val="73"/>
  </w:num>
  <w:num w:numId="19" w16cid:durableId="184709507">
    <w:abstractNumId w:val="57"/>
    <w:lvlOverride w:ilvl="0">
      <w:startOverride w:val="1"/>
    </w:lvlOverride>
  </w:num>
  <w:num w:numId="20" w16cid:durableId="1849321299">
    <w:abstractNumId w:val="62"/>
  </w:num>
  <w:num w:numId="21" w16cid:durableId="1875118610">
    <w:abstractNumId w:val="1"/>
  </w:num>
  <w:num w:numId="22" w16cid:durableId="1914585509">
    <w:abstractNumId w:val="14"/>
  </w:num>
  <w:num w:numId="23" w16cid:durableId="1951745008">
    <w:abstractNumId w:val="56"/>
  </w:num>
  <w:num w:numId="24" w16cid:durableId="259260806">
    <w:abstractNumId w:val="10"/>
    <w:lvlOverride w:ilvl="0">
      <w:startOverride w:val="1"/>
    </w:lvlOverride>
  </w:num>
  <w:num w:numId="25" w16cid:durableId="290788850">
    <w:abstractNumId w:val="72"/>
  </w:num>
  <w:num w:numId="26" w16cid:durableId="433210122">
    <w:abstractNumId w:val="49"/>
    <w:lvlOverride w:ilvl="0">
      <w:startOverride w:val="1"/>
    </w:lvlOverride>
  </w:num>
  <w:num w:numId="27" w16cid:durableId="52780257">
    <w:abstractNumId w:val="61"/>
  </w:num>
  <w:num w:numId="28" w16cid:durableId="619724500">
    <w:abstractNumId w:val="55"/>
  </w:num>
  <w:num w:numId="29" w16cid:durableId="621232436">
    <w:abstractNumId w:val="44"/>
    <w:lvlOverride w:ilvl="0">
      <w:startOverride w:val="1"/>
    </w:lvlOverride>
  </w:num>
  <w:num w:numId="30" w16cid:durableId="665399556">
    <w:abstractNumId w:val="64"/>
  </w:num>
  <w:num w:numId="31" w16cid:durableId="671223082">
    <w:abstractNumId w:val="63"/>
  </w:num>
  <w:num w:numId="32" w16cid:durableId="74592616">
    <w:abstractNumId w:val="18"/>
  </w:num>
  <w:num w:numId="33" w16cid:durableId="773205594">
    <w:abstractNumId w:val="42"/>
  </w:num>
  <w:num w:numId="34" w16cid:durableId="893007019">
    <w:abstractNumId w:val="8"/>
    <w:lvlOverride w:ilvl="0">
      <w:startOverride w:val="1"/>
    </w:lvlOverride>
  </w:num>
  <w:num w:numId="35" w16cid:durableId="957613617">
    <w:abstractNumId w:val="27"/>
  </w:num>
  <w:num w:numId="36" w16cid:durableId="1653831364">
    <w:abstractNumId w:val="2"/>
  </w:num>
  <w:num w:numId="37" w16cid:durableId="1702824400">
    <w:abstractNumId w:val="30"/>
  </w:num>
  <w:num w:numId="38" w16cid:durableId="1728264073">
    <w:abstractNumId w:val="5"/>
  </w:num>
  <w:num w:numId="39" w16cid:durableId="1421441292">
    <w:abstractNumId w:val="58"/>
  </w:num>
  <w:num w:numId="40" w16cid:durableId="2027437142">
    <w:abstractNumId w:val="19"/>
  </w:num>
  <w:num w:numId="41" w16cid:durableId="298385472">
    <w:abstractNumId w:val="46"/>
  </w:num>
  <w:num w:numId="42" w16cid:durableId="195772543">
    <w:abstractNumId w:val="11"/>
  </w:num>
  <w:num w:numId="43" w16cid:durableId="778837787">
    <w:abstractNumId w:val="65"/>
  </w:num>
  <w:num w:numId="44" w16cid:durableId="1945572004">
    <w:abstractNumId w:val="22"/>
  </w:num>
  <w:num w:numId="45" w16cid:durableId="1686056502">
    <w:abstractNumId w:val="17"/>
  </w:num>
  <w:num w:numId="46" w16cid:durableId="1031538134">
    <w:abstractNumId w:val="70"/>
  </w:num>
  <w:num w:numId="47" w16cid:durableId="911817938">
    <w:abstractNumId w:val="23"/>
  </w:num>
  <w:num w:numId="48" w16cid:durableId="2051104609">
    <w:abstractNumId w:val="50"/>
  </w:num>
  <w:num w:numId="49" w16cid:durableId="1629819302">
    <w:abstractNumId w:val="9"/>
  </w:num>
  <w:num w:numId="50" w16cid:durableId="1204446091">
    <w:abstractNumId w:val="4"/>
  </w:num>
  <w:num w:numId="51" w16cid:durableId="562839420">
    <w:abstractNumId w:val="66"/>
  </w:num>
  <w:num w:numId="52" w16cid:durableId="790784176">
    <w:abstractNumId w:val="26"/>
  </w:num>
  <w:num w:numId="53" w16cid:durableId="1251163517">
    <w:abstractNumId w:val="71"/>
  </w:num>
  <w:num w:numId="54" w16cid:durableId="72702729">
    <w:abstractNumId w:val="15"/>
  </w:num>
  <w:num w:numId="55" w16cid:durableId="1200124724">
    <w:abstractNumId w:val="37"/>
  </w:num>
  <w:num w:numId="56" w16cid:durableId="906501437">
    <w:abstractNumId w:val="67"/>
  </w:num>
  <w:num w:numId="57" w16cid:durableId="1435903581">
    <w:abstractNumId w:val="39"/>
  </w:num>
  <w:num w:numId="58" w16cid:durableId="1442215842">
    <w:abstractNumId w:val="47"/>
  </w:num>
  <w:num w:numId="59" w16cid:durableId="1185091990">
    <w:abstractNumId w:val="7"/>
  </w:num>
  <w:num w:numId="60" w16cid:durableId="473719118">
    <w:abstractNumId w:val="51"/>
  </w:num>
  <w:num w:numId="61" w16cid:durableId="1867787669">
    <w:abstractNumId w:val="54"/>
  </w:num>
  <w:num w:numId="62" w16cid:durableId="1458641404">
    <w:abstractNumId w:val="13"/>
  </w:num>
  <w:num w:numId="63" w16cid:durableId="876041829">
    <w:abstractNumId w:val="60"/>
  </w:num>
  <w:num w:numId="64" w16cid:durableId="213391440">
    <w:abstractNumId w:val="48"/>
  </w:num>
  <w:num w:numId="65" w16cid:durableId="465054438">
    <w:abstractNumId w:val="69"/>
  </w:num>
  <w:num w:numId="66" w16cid:durableId="1161893810">
    <w:abstractNumId w:val="68"/>
  </w:num>
  <w:num w:numId="67" w16cid:durableId="2118136484">
    <w:abstractNumId w:val="29"/>
  </w:num>
  <w:num w:numId="68" w16cid:durableId="536352750">
    <w:abstractNumId w:val="32"/>
  </w:num>
  <w:num w:numId="69" w16cid:durableId="1480801488">
    <w:abstractNumId w:val="59"/>
  </w:num>
  <w:num w:numId="70" w16cid:durableId="863254421">
    <w:abstractNumId w:val="24"/>
  </w:num>
  <w:num w:numId="71" w16cid:durableId="1752195583">
    <w:abstractNumId w:val="36"/>
  </w:num>
  <w:num w:numId="72" w16cid:durableId="636573199">
    <w:abstractNumId w:val="41"/>
  </w:num>
  <w:num w:numId="73" w16cid:durableId="4404548">
    <w:abstractNumId w:val="6"/>
  </w:num>
  <w:num w:numId="74" w16cid:durableId="1039403355">
    <w:abstractNumId w:val="52"/>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a Skonieczna-Herman">
    <w15:presenceInfo w15:providerId="AD" w15:userId="S::marta.skonieczna@uckwum.pl::6a042629-b744-4c2c-89d5-8a2d09c90140"/>
  </w15:person>
  <w15:person w15:author="km">
    <w15:presenceInfo w15:providerId="None" w15:userId="k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6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ED5"/>
    <w:rsid w:val="0000306B"/>
    <w:rsid w:val="00004791"/>
    <w:rsid w:val="000057AD"/>
    <w:rsid w:val="000066A8"/>
    <w:rsid w:val="00006C9D"/>
    <w:rsid w:val="000079BC"/>
    <w:rsid w:val="00007FAB"/>
    <w:rsid w:val="0001063E"/>
    <w:rsid w:val="00011A4F"/>
    <w:rsid w:val="000135DB"/>
    <w:rsid w:val="00013F58"/>
    <w:rsid w:val="00014255"/>
    <w:rsid w:val="0001580D"/>
    <w:rsid w:val="00016599"/>
    <w:rsid w:val="00017D3F"/>
    <w:rsid w:val="00022D81"/>
    <w:rsid w:val="0002402E"/>
    <w:rsid w:val="00024A4B"/>
    <w:rsid w:val="0002532F"/>
    <w:rsid w:val="0002742C"/>
    <w:rsid w:val="000379D2"/>
    <w:rsid w:val="000417ED"/>
    <w:rsid w:val="0004399B"/>
    <w:rsid w:val="000445BB"/>
    <w:rsid w:val="0004785D"/>
    <w:rsid w:val="000478B2"/>
    <w:rsid w:val="00051676"/>
    <w:rsid w:val="0005256C"/>
    <w:rsid w:val="00057324"/>
    <w:rsid w:val="000604D8"/>
    <w:rsid w:val="00061796"/>
    <w:rsid w:val="00066A09"/>
    <w:rsid w:val="000679F7"/>
    <w:rsid w:val="00073271"/>
    <w:rsid w:val="00074654"/>
    <w:rsid w:val="00075652"/>
    <w:rsid w:val="000756A3"/>
    <w:rsid w:val="0007668D"/>
    <w:rsid w:val="0008031A"/>
    <w:rsid w:val="00080AB8"/>
    <w:rsid w:val="000817D1"/>
    <w:rsid w:val="00082F51"/>
    <w:rsid w:val="0008381B"/>
    <w:rsid w:val="00084BBF"/>
    <w:rsid w:val="000852BC"/>
    <w:rsid w:val="000874A2"/>
    <w:rsid w:val="00087DB9"/>
    <w:rsid w:val="000909E8"/>
    <w:rsid w:val="0009273E"/>
    <w:rsid w:val="00095C5A"/>
    <w:rsid w:val="00097536"/>
    <w:rsid w:val="000977B6"/>
    <w:rsid w:val="000A3F77"/>
    <w:rsid w:val="000A6BB7"/>
    <w:rsid w:val="000B394C"/>
    <w:rsid w:val="000B57C6"/>
    <w:rsid w:val="000B6711"/>
    <w:rsid w:val="000C0345"/>
    <w:rsid w:val="000C0461"/>
    <w:rsid w:val="000C1436"/>
    <w:rsid w:val="000C3B7F"/>
    <w:rsid w:val="000C588A"/>
    <w:rsid w:val="000C6EDD"/>
    <w:rsid w:val="000D0A60"/>
    <w:rsid w:val="000D2DE1"/>
    <w:rsid w:val="000D5E04"/>
    <w:rsid w:val="000D600D"/>
    <w:rsid w:val="000D61D1"/>
    <w:rsid w:val="000D691D"/>
    <w:rsid w:val="000D7C9F"/>
    <w:rsid w:val="000E1C16"/>
    <w:rsid w:val="000E58F0"/>
    <w:rsid w:val="000E7F06"/>
    <w:rsid w:val="000F0306"/>
    <w:rsid w:val="000F162B"/>
    <w:rsid w:val="000F343C"/>
    <w:rsid w:val="000F4A95"/>
    <w:rsid w:val="001015AB"/>
    <w:rsid w:val="001019E3"/>
    <w:rsid w:val="00101C3D"/>
    <w:rsid w:val="00101DE9"/>
    <w:rsid w:val="001025D4"/>
    <w:rsid w:val="0010319C"/>
    <w:rsid w:val="00103C23"/>
    <w:rsid w:val="00104D32"/>
    <w:rsid w:val="0010522D"/>
    <w:rsid w:val="00105AAF"/>
    <w:rsid w:val="00110454"/>
    <w:rsid w:val="0011049E"/>
    <w:rsid w:val="0011269B"/>
    <w:rsid w:val="0011284E"/>
    <w:rsid w:val="0011294E"/>
    <w:rsid w:val="00115664"/>
    <w:rsid w:val="00117110"/>
    <w:rsid w:val="00123F8E"/>
    <w:rsid w:val="001253A6"/>
    <w:rsid w:val="0013160C"/>
    <w:rsid w:val="0013189E"/>
    <w:rsid w:val="00132F91"/>
    <w:rsid w:val="00133351"/>
    <w:rsid w:val="00133C75"/>
    <w:rsid w:val="001404C0"/>
    <w:rsid w:val="0014416B"/>
    <w:rsid w:val="00146CBD"/>
    <w:rsid w:val="00151A45"/>
    <w:rsid w:val="001529B2"/>
    <w:rsid w:val="00155296"/>
    <w:rsid w:val="00156795"/>
    <w:rsid w:val="001573B9"/>
    <w:rsid w:val="00160653"/>
    <w:rsid w:val="00165012"/>
    <w:rsid w:val="0016544C"/>
    <w:rsid w:val="00167924"/>
    <w:rsid w:val="00173258"/>
    <w:rsid w:val="001738C4"/>
    <w:rsid w:val="00175BF9"/>
    <w:rsid w:val="001763DF"/>
    <w:rsid w:val="00177AAE"/>
    <w:rsid w:val="00177B16"/>
    <w:rsid w:val="00181BCC"/>
    <w:rsid w:val="00181D14"/>
    <w:rsid w:val="00182145"/>
    <w:rsid w:val="00183759"/>
    <w:rsid w:val="001842A6"/>
    <w:rsid w:val="0018639A"/>
    <w:rsid w:val="001944AB"/>
    <w:rsid w:val="00196BF0"/>
    <w:rsid w:val="0019782C"/>
    <w:rsid w:val="00197C37"/>
    <w:rsid w:val="001A141B"/>
    <w:rsid w:val="001A1AB3"/>
    <w:rsid w:val="001A2F7F"/>
    <w:rsid w:val="001A31D4"/>
    <w:rsid w:val="001A3B93"/>
    <w:rsid w:val="001A3DCE"/>
    <w:rsid w:val="001B037B"/>
    <w:rsid w:val="001B1719"/>
    <w:rsid w:val="001B2A43"/>
    <w:rsid w:val="001B509D"/>
    <w:rsid w:val="001B69E4"/>
    <w:rsid w:val="001C21E1"/>
    <w:rsid w:val="001C3435"/>
    <w:rsid w:val="001C5B9F"/>
    <w:rsid w:val="001C5C7E"/>
    <w:rsid w:val="001C63C3"/>
    <w:rsid w:val="001C6B17"/>
    <w:rsid w:val="001D14A1"/>
    <w:rsid w:val="001D42F1"/>
    <w:rsid w:val="001D43B5"/>
    <w:rsid w:val="001D590A"/>
    <w:rsid w:val="001D7AEE"/>
    <w:rsid w:val="001E29C9"/>
    <w:rsid w:val="001E43A3"/>
    <w:rsid w:val="001F0609"/>
    <w:rsid w:val="001F074C"/>
    <w:rsid w:val="001F15A6"/>
    <w:rsid w:val="001F16BC"/>
    <w:rsid w:val="001F2977"/>
    <w:rsid w:val="001F44FB"/>
    <w:rsid w:val="001F742E"/>
    <w:rsid w:val="001F7805"/>
    <w:rsid w:val="001F7A2D"/>
    <w:rsid w:val="0020039C"/>
    <w:rsid w:val="002008E5"/>
    <w:rsid w:val="00202033"/>
    <w:rsid w:val="00203036"/>
    <w:rsid w:val="0020323C"/>
    <w:rsid w:val="0020323E"/>
    <w:rsid w:val="00203AAC"/>
    <w:rsid w:val="0020522D"/>
    <w:rsid w:val="00205703"/>
    <w:rsid w:val="00207628"/>
    <w:rsid w:val="00211DF4"/>
    <w:rsid w:val="00212543"/>
    <w:rsid w:val="00212DDF"/>
    <w:rsid w:val="00214380"/>
    <w:rsid w:val="00216CE6"/>
    <w:rsid w:val="00220201"/>
    <w:rsid w:val="002213CA"/>
    <w:rsid w:val="002224B7"/>
    <w:rsid w:val="00224577"/>
    <w:rsid w:val="00224D94"/>
    <w:rsid w:val="002265F8"/>
    <w:rsid w:val="00227CD2"/>
    <w:rsid w:val="00230C4B"/>
    <w:rsid w:val="002317C1"/>
    <w:rsid w:val="00231F54"/>
    <w:rsid w:val="00232946"/>
    <w:rsid w:val="00234904"/>
    <w:rsid w:val="00235523"/>
    <w:rsid w:val="002359B7"/>
    <w:rsid w:val="00240736"/>
    <w:rsid w:val="00243AB8"/>
    <w:rsid w:val="00243BDA"/>
    <w:rsid w:val="00245696"/>
    <w:rsid w:val="00245698"/>
    <w:rsid w:val="002542D1"/>
    <w:rsid w:val="00260300"/>
    <w:rsid w:val="0026179F"/>
    <w:rsid w:val="00263B95"/>
    <w:rsid w:val="00265723"/>
    <w:rsid w:val="00271366"/>
    <w:rsid w:val="0027173C"/>
    <w:rsid w:val="00271C0A"/>
    <w:rsid w:val="00273396"/>
    <w:rsid w:val="00273D96"/>
    <w:rsid w:val="002745D2"/>
    <w:rsid w:val="00275C6C"/>
    <w:rsid w:val="00277703"/>
    <w:rsid w:val="00280CAC"/>
    <w:rsid w:val="00280D44"/>
    <w:rsid w:val="0028104A"/>
    <w:rsid w:val="00282ED5"/>
    <w:rsid w:val="0028433B"/>
    <w:rsid w:val="00284D0E"/>
    <w:rsid w:val="00284E74"/>
    <w:rsid w:val="00285540"/>
    <w:rsid w:val="00290111"/>
    <w:rsid w:val="002903BF"/>
    <w:rsid w:val="00290E70"/>
    <w:rsid w:val="00290ED1"/>
    <w:rsid w:val="00292DC4"/>
    <w:rsid w:val="00294895"/>
    <w:rsid w:val="0029673F"/>
    <w:rsid w:val="00296E74"/>
    <w:rsid w:val="00297C8B"/>
    <w:rsid w:val="002A0DC1"/>
    <w:rsid w:val="002A1AC4"/>
    <w:rsid w:val="002A1F57"/>
    <w:rsid w:val="002A2923"/>
    <w:rsid w:val="002A3294"/>
    <w:rsid w:val="002A478E"/>
    <w:rsid w:val="002A4D35"/>
    <w:rsid w:val="002A540E"/>
    <w:rsid w:val="002A6AD9"/>
    <w:rsid w:val="002B0107"/>
    <w:rsid w:val="002B0269"/>
    <w:rsid w:val="002B066F"/>
    <w:rsid w:val="002B194D"/>
    <w:rsid w:val="002B2C5C"/>
    <w:rsid w:val="002B3209"/>
    <w:rsid w:val="002B57C8"/>
    <w:rsid w:val="002B5B61"/>
    <w:rsid w:val="002B6BAB"/>
    <w:rsid w:val="002B788B"/>
    <w:rsid w:val="002C0411"/>
    <w:rsid w:val="002C1EA1"/>
    <w:rsid w:val="002C35E6"/>
    <w:rsid w:val="002C5C87"/>
    <w:rsid w:val="002C67C5"/>
    <w:rsid w:val="002D0484"/>
    <w:rsid w:val="002D1F8A"/>
    <w:rsid w:val="002D2C2F"/>
    <w:rsid w:val="002D4B75"/>
    <w:rsid w:val="002D5C47"/>
    <w:rsid w:val="002D6678"/>
    <w:rsid w:val="002E1C88"/>
    <w:rsid w:val="002E3A54"/>
    <w:rsid w:val="002E3BD6"/>
    <w:rsid w:val="002E4926"/>
    <w:rsid w:val="002F14CE"/>
    <w:rsid w:val="002F163A"/>
    <w:rsid w:val="002F5747"/>
    <w:rsid w:val="002F7207"/>
    <w:rsid w:val="002F7697"/>
    <w:rsid w:val="003013D4"/>
    <w:rsid w:val="003018B2"/>
    <w:rsid w:val="00302047"/>
    <w:rsid w:val="00307174"/>
    <w:rsid w:val="003116EE"/>
    <w:rsid w:val="00320136"/>
    <w:rsid w:val="00321568"/>
    <w:rsid w:val="003263A2"/>
    <w:rsid w:val="0033172D"/>
    <w:rsid w:val="00332956"/>
    <w:rsid w:val="00335265"/>
    <w:rsid w:val="00335DAB"/>
    <w:rsid w:val="00337D82"/>
    <w:rsid w:val="003423F8"/>
    <w:rsid w:val="003431F4"/>
    <w:rsid w:val="00343586"/>
    <w:rsid w:val="0034400B"/>
    <w:rsid w:val="00344466"/>
    <w:rsid w:val="00351B99"/>
    <w:rsid w:val="00352D78"/>
    <w:rsid w:val="00353C9D"/>
    <w:rsid w:val="00354BDC"/>
    <w:rsid w:val="00354E97"/>
    <w:rsid w:val="00362C70"/>
    <w:rsid w:val="003642C9"/>
    <w:rsid w:val="00365F5C"/>
    <w:rsid w:val="00367551"/>
    <w:rsid w:val="0037091C"/>
    <w:rsid w:val="003732E6"/>
    <w:rsid w:val="003736A4"/>
    <w:rsid w:val="00373706"/>
    <w:rsid w:val="003778D8"/>
    <w:rsid w:val="003806C0"/>
    <w:rsid w:val="0038607D"/>
    <w:rsid w:val="00394494"/>
    <w:rsid w:val="00394FA9"/>
    <w:rsid w:val="0039570D"/>
    <w:rsid w:val="003A0E74"/>
    <w:rsid w:val="003A3DB4"/>
    <w:rsid w:val="003A5F13"/>
    <w:rsid w:val="003A6DE2"/>
    <w:rsid w:val="003B0951"/>
    <w:rsid w:val="003B1BBE"/>
    <w:rsid w:val="003B3E52"/>
    <w:rsid w:val="003B47B5"/>
    <w:rsid w:val="003B6E61"/>
    <w:rsid w:val="003B7613"/>
    <w:rsid w:val="003C4D66"/>
    <w:rsid w:val="003D0A0B"/>
    <w:rsid w:val="003D1DDA"/>
    <w:rsid w:val="003D28F4"/>
    <w:rsid w:val="003D3A2E"/>
    <w:rsid w:val="003D5755"/>
    <w:rsid w:val="003D7C7D"/>
    <w:rsid w:val="003E1FED"/>
    <w:rsid w:val="003E4FDC"/>
    <w:rsid w:val="003E5AF7"/>
    <w:rsid w:val="003F196D"/>
    <w:rsid w:val="003F29C8"/>
    <w:rsid w:val="003F4E7A"/>
    <w:rsid w:val="003F58A7"/>
    <w:rsid w:val="003F7460"/>
    <w:rsid w:val="00400BB5"/>
    <w:rsid w:val="00405C25"/>
    <w:rsid w:val="00406E21"/>
    <w:rsid w:val="00411456"/>
    <w:rsid w:val="00416EDA"/>
    <w:rsid w:val="00420D12"/>
    <w:rsid w:val="00421B6D"/>
    <w:rsid w:val="004230FF"/>
    <w:rsid w:val="004236AB"/>
    <w:rsid w:val="0042746E"/>
    <w:rsid w:val="00427F6A"/>
    <w:rsid w:val="00430C17"/>
    <w:rsid w:val="00430C6C"/>
    <w:rsid w:val="004317A3"/>
    <w:rsid w:val="004338EA"/>
    <w:rsid w:val="00434680"/>
    <w:rsid w:val="00434D3E"/>
    <w:rsid w:val="00434F97"/>
    <w:rsid w:val="004357E2"/>
    <w:rsid w:val="00435B4B"/>
    <w:rsid w:val="00436133"/>
    <w:rsid w:val="00437794"/>
    <w:rsid w:val="004410A8"/>
    <w:rsid w:val="00441FB4"/>
    <w:rsid w:val="004429D2"/>
    <w:rsid w:val="00444290"/>
    <w:rsid w:val="004442B9"/>
    <w:rsid w:val="00444BCB"/>
    <w:rsid w:val="0044528C"/>
    <w:rsid w:val="004453FF"/>
    <w:rsid w:val="004466F6"/>
    <w:rsid w:val="00446955"/>
    <w:rsid w:val="00450822"/>
    <w:rsid w:val="00451C61"/>
    <w:rsid w:val="00451FBF"/>
    <w:rsid w:val="0045307D"/>
    <w:rsid w:val="00453A73"/>
    <w:rsid w:val="00453A7F"/>
    <w:rsid w:val="00454D00"/>
    <w:rsid w:val="00455EDD"/>
    <w:rsid w:val="00456D02"/>
    <w:rsid w:val="004610B9"/>
    <w:rsid w:val="004616F0"/>
    <w:rsid w:val="00461ABA"/>
    <w:rsid w:val="004630E0"/>
    <w:rsid w:val="00463633"/>
    <w:rsid w:val="00464F3E"/>
    <w:rsid w:val="004654AA"/>
    <w:rsid w:val="00467149"/>
    <w:rsid w:val="00467E28"/>
    <w:rsid w:val="00472379"/>
    <w:rsid w:val="00472DDD"/>
    <w:rsid w:val="00473078"/>
    <w:rsid w:val="00474A9F"/>
    <w:rsid w:val="00474F08"/>
    <w:rsid w:val="004750AF"/>
    <w:rsid w:val="004775C6"/>
    <w:rsid w:val="0048034C"/>
    <w:rsid w:val="0048152D"/>
    <w:rsid w:val="00481768"/>
    <w:rsid w:val="0048203A"/>
    <w:rsid w:val="004A409A"/>
    <w:rsid w:val="004A4C31"/>
    <w:rsid w:val="004A52E6"/>
    <w:rsid w:val="004A6DE7"/>
    <w:rsid w:val="004B0C0C"/>
    <w:rsid w:val="004B2254"/>
    <w:rsid w:val="004B38D8"/>
    <w:rsid w:val="004B43D2"/>
    <w:rsid w:val="004B5536"/>
    <w:rsid w:val="004B5722"/>
    <w:rsid w:val="004B636E"/>
    <w:rsid w:val="004C1749"/>
    <w:rsid w:val="004C2290"/>
    <w:rsid w:val="004C383E"/>
    <w:rsid w:val="004C6324"/>
    <w:rsid w:val="004C6F37"/>
    <w:rsid w:val="004D3709"/>
    <w:rsid w:val="004D3A93"/>
    <w:rsid w:val="004D3DA6"/>
    <w:rsid w:val="004D4992"/>
    <w:rsid w:val="004D671C"/>
    <w:rsid w:val="004E2F7E"/>
    <w:rsid w:val="004F0ABE"/>
    <w:rsid w:val="004F0D31"/>
    <w:rsid w:val="004F1EC9"/>
    <w:rsid w:val="004F402A"/>
    <w:rsid w:val="004F7A6E"/>
    <w:rsid w:val="00501701"/>
    <w:rsid w:val="00506113"/>
    <w:rsid w:val="00506513"/>
    <w:rsid w:val="00512597"/>
    <w:rsid w:val="005125CC"/>
    <w:rsid w:val="00517797"/>
    <w:rsid w:val="00517F76"/>
    <w:rsid w:val="0052008C"/>
    <w:rsid w:val="00523A64"/>
    <w:rsid w:val="00531A59"/>
    <w:rsid w:val="00534472"/>
    <w:rsid w:val="00534B98"/>
    <w:rsid w:val="00535AA2"/>
    <w:rsid w:val="005370B9"/>
    <w:rsid w:val="00543142"/>
    <w:rsid w:val="005517BF"/>
    <w:rsid w:val="00551AB2"/>
    <w:rsid w:val="00552258"/>
    <w:rsid w:val="00552F68"/>
    <w:rsid w:val="005536E0"/>
    <w:rsid w:val="00556AFC"/>
    <w:rsid w:val="0056189C"/>
    <w:rsid w:val="00561FB7"/>
    <w:rsid w:val="005624F0"/>
    <w:rsid w:val="005627A8"/>
    <w:rsid w:val="005632FC"/>
    <w:rsid w:val="005636C9"/>
    <w:rsid w:val="0056397C"/>
    <w:rsid w:val="005649FE"/>
    <w:rsid w:val="00564F2A"/>
    <w:rsid w:val="00565D04"/>
    <w:rsid w:val="00567F42"/>
    <w:rsid w:val="005721CE"/>
    <w:rsid w:val="005729EF"/>
    <w:rsid w:val="00572FA0"/>
    <w:rsid w:val="0057377D"/>
    <w:rsid w:val="00573D34"/>
    <w:rsid w:val="0057558F"/>
    <w:rsid w:val="005803C7"/>
    <w:rsid w:val="00580580"/>
    <w:rsid w:val="00580D5B"/>
    <w:rsid w:val="00580F47"/>
    <w:rsid w:val="00582F84"/>
    <w:rsid w:val="00585D4F"/>
    <w:rsid w:val="0059272F"/>
    <w:rsid w:val="005950CB"/>
    <w:rsid w:val="00596476"/>
    <w:rsid w:val="0059684B"/>
    <w:rsid w:val="005A0DCB"/>
    <w:rsid w:val="005A4109"/>
    <w:rsid w:val="005A56FD"/>
    <w:rsid w:val="005A5F45"/>
    <w:rsid w:val="005A67B6"/>
    <w:rsid w:val="005B16E1"/>
    <w:rsid w:val="005B4C10"/>
    <w:rsid w:val="005B6DEB"/>
    <w:rsid w:val="005B73B5"/>
    <w:rsid w:val="005C398D"/>
    <w:rsid w:val="005C4AEB"/>
    <w:rsid w:val="005C7BA9"/>
    <w:rsid w:val="005D05F5"/>
    <w:rsid w:val="005D3E05"/>
    <w:rsid w:val="005D43B2"/>
    <w:rsid w:val="005E01A2"/>
    <w:rsid w:val="005E11CE"/>
    <w:rsid w:val="005E2A00"/>
    <w:rsid w:val="005E6A23"/>
    <w:rsid w:val="005E7E70"/>
    <w:rsid w:val="005E7F20"/>
    <w:rsid w:val="005F2C62"/>
    <w:rsid w:val="005F4851"/>
    <w:rsid w:val="005F48D0"/>
    <w:rsid w:val="005F5ADF"/>
    <w:rsid w:val="00600B14"/>
    <w:rsid w:val="00600DC4"/>
    <w:rsid w:val="00601E8A"/>
    <w:rsid w:val="00602A9F"/>
    <w:rsid w:val="00603A3C"/>
    <w:rsid w:val="0060416D"/>
    <w:rsid w:val="00605E5C"/>
    <w:rsid w:val="00607ABC"/>
    <w:rsid w:val="00610280"/>
    <w:rsid w:val="006111CB"/>
    <w:rsid w:val="0061204D"/>
    <w:rsid w:val="00612448"/>
    <w:rsid w:val="00614653"/>
    <w:rsid w:val="00615174"/>
    <w:rsid w:val="006172EE"/>
    <w:rsid w:val="00617BDA"/>
    <w:rsid w:val="00623EF6"/>
    <w:rsid w:val="006253D4"/>
    <w:rsid w:val="006257F0"/>
    <w:rsid w:val="00625B40"/>
    <w:rsid w:val="00626699"/>
    <w:rsid w:val="00631E9B"/>
    <w:rsid w:val="00633E8F"/>
    <w:rsid w:val="00635CEF"/>
    <w:rsid w:val="00635F1B"/>
    <w:rsid w:val="006360CF"/>
    <w:rsid w:val="0063711B"/>
    <w:rsid w:val="0064191D"/>
    <w:rsid w:val="00641DD5"/>
    <w:rsid w:val="00644139"/>
    <w:rsid w:val="00646CAF"/>
    <w:rsid w:val="00647DFB"/>
    <w:rsid w:val="006535EE"/>
    <w:rsid w:val="00654858"/>
    <w:rsid w:val="0065498C"/>
    <w:rsid w:val="00655348"/>
    <w:rsid w:val="00655D71"/>
    <w:rsid w:val="00655E32"/>
    <w:rsid w:val="00662B8F"/>
    <w:rsid w:val="00670347"/>
    <w:rsid w:val="00670D68"/>
    <w:rsid w:val="00671CBD"/>
    <w:rsid w:val="00673FA1"/>
    <w:rsid w:val="00685A11"/>
    <w:rsid w:val="00685D3E"/>
    <w:rsid w:val="00686FA6"/>
    <w:rsid w:val="00687E1B"/>
    <w:rsid w:val="006908F6"/>
    <w:rsid w:val="00690D32"/>
    <w:rsid w:val="0069586A"/>
    <w:rsid w:val="00696263"/>
    <w:rsid w:val="00696590"/>
    <w:rsid w:val="006A39FF"/>
    <w:rsid w:val="006A6349"/>
    <w:rsid w:val="006A755C"/>
    <w:rsid w:val="006B0D6C"/>
    <w:rsid w:val="006B0F10"/>
    <w:rsid w:val="006B2AEF"/>
    <w:rsid w:val="006B34DD"/>
    <w:rsid w:val="006B3500"/>
    <w:rsid w:val="006B3E49"/>
    <w:rsid w:val="006B4E51"/>
    <w:rsid w:val="006B5616"/>
    <w:rsid w:val="006C12A8"/>
    <w:rsid w:val="006C2E93"/>
    <w:rsid w:val="006C4F6E"/>
    <w:rsid w:val="006D3324"/>
    <w:rsid w:val="006D343A"/>
    <w:rsid w:val="006D375F"/>
    <w:rsid w:val="006D3D38"/>
    <w:rsid w:val="006D7CDB"/>
    <w:rsid w:val="006E173D"/>
    <w:rsid w:val="006E1B14"/>
    <w:rsid w:val="006F0387"/>
    <w:rsid w:val="006F2083"/>
    <w:rsid w:val="006F2C92"/>
    <w:rsid w:val="006F474D"/>
    <w:rsid w:val="006F6BB2"/>
    <w:rsid w:val="006F739C"/>
    <w:rsid w:val="006F7952"/>
    <w:rsid w:val="007037F5"/>
    <w:rsid w:val="0070447D"/>
    <w:rsid w:val="00704881"/>
    <w:rsid w:val="0070586D"/>
    <w:rsid w:val="00705BC8"/>
    <w:rsid w:val="00706FF6"/>
    <w:rsid w:val="007079E5"/>
    <w:rsid w:val="007130D4"/>
    <w:rsid w:val="0071381B"/>
    <w:rsid w:val="00715787"/>
    <w:rsid w:val="00716C1E"/>
    <w:rsid w:val="00716F95"/>
    <w:rsid w:val="007177C4"/>
    <w:rsid w:val="00720513"/>
    <w:rsid w:val="00720E36"/>
    <w:rsid w:val="0072112D"/>
    <w:rsid w:val="0072132C"/>
    <w:rsid w:val="00721448"/>
    <w:rsid w:val="00723FB0"/>
    <w:rsid w:val="00726578"/>
    <w:rsid w:val="00730E29"/>
    <w:rsid w:val="00731BF9"/>
    <w:rsid w:val="00733D6D"/>
    <w:rsid w:val="0073724A"/>
    <w:rsid w:val="00741F1C"/>
    <w:rsid w:val="007422B8"/>
    <w:rsid w:val="00744486"/>
    <w:rsid w:val="007471AF"/>
    <w:rsid w:val="00750B96"/>
    <w:rsid w:val="00753446"/>
    <w:rsid w:val="00753B18"/>
    <w:rsid w:val="00754A0D"/>
    <w:rsid w:val="00755609"/>
    <w:rsid w:val="00755B8E"/>
    <w:rsid w:val="007604D5"/>
    <w:rsid w:val="007641D7"/>
    <w:rsid w:val="007661F0"/>
    <w:rsid w:val="00766CE9"/>
    <w:rsid w:val="00774D6E"/>
    <w:rsid w:val="0077506F"/>
    <w:rsid w:val="00776DFD"/>
    <w:rsid w:val="00781095"/>
    <w:rsid w:val="00782700"/>
    <w:rsid w:val="00783C3B"/>
    <w:rsid w:val="007845DA"/>
    <w:rsid w:val="00786811"/>
    <w:rsid w:val="007914D4"/>
    <w:rsid w:val="00792BBB"/>
    <w:rsid w:val="007944CD"/>
    <w:rsid w:val="00797C19"/>
    <w:rsid w:val="00797FDB"/>
    <w:rsid w:val="007A27A6"/>
    <w:rsid w:val="007A3BCC"/>
    <w:rsid w:val="007A4369"/>
    <w:rsid w:val="007A43BF"/>
    <w:rsid w:val="007A4505"/>
    <w:rsid w:val="007A5D1D"/>
    <w:rsid w:val="007A7201"/>
    <w:rsid w:val="007A75B6"/>
    <w:rsid w:val="007A7E76"/>
    <w:rsid w:val="007B4971"/>
    <w:rsid w:val="007B4AB6"/>
    <w:rsid w:val="007B5393"/>
    <w:rsid w:val="007B7665"/>
    <w:rsid w:val="007C0143"/>
    <w:rsid w:val="007C345D"/>
    <w:rsid w:val="007C3474"/>
    <w:rsid w:val="007C3B9D"/>
    <w:rsid w:val="007C4701"/>
    <w:rsid w:val="007C4925"/>
    <w:rsid w:val="007C57BD"/>
    <w:rsid w:val="007C5CBE"/>
    <w:rsid w:val="007C751D"/>
    <w:rsid w:val="007D1487"/>
    <w:rsid w:val="007D1659"/>
    <w:rsid w:val="007D27D7"/>
    <w:rsid w:val="007D39C4"/>
    <w:rsid w:val="007D4D15"/>
    <w:rsid w:val="007E10C5"/>
    <w:rsid w:val="007E4EA1"/>
    <w:rsid w:val="007E4FBC"/>
    <w:rsid w:val="007F08A4"/>
    <w:rsid w:val="007F12D1"/>
    <w:rsid w:val="007F4863"/>
    <w:rsid w:val="007F519C"/>
    <w:rsid w:val="007F7BB1"/>
    <w:rsid w:val="007F7BD7"/>
    <w:rsid w:val="00800AB5"/>
    <w:rsid w:val="00800B2D"/>
    <w:rsid w:val="00800D14"/>
    <w:rsid w:val="00800DEB"/>
    <w:rsid w:val="00801632"/>
    <w:rsid w:val="0080279A"/>
    <w:rsid w:val="00802C7C"/>
    <w:rsid w:val="00805131"/>
    <w:rsid w:val="00805592"/>
    <w:rsid w:val="0081075B"/>
    <w:rsid w:val="008126B7"/>
    <w:rsid w:val="008160E6"/>
    <w:rsid w:val="0081686D"/>
    <w:rsid w:val="00817AE8"/>
    <w:rsid w:val="00820FEC"/>
    <w:rsid w:val="00823A21"/>
    <w:rsid w:val="008244BE"/>
    <w:rsid w:val="008247F8"/>
    <w:rsid w:val="00824ECE"/>
    <w:rsid w:val="0082572D"/>
    <w:rsid w:val="0082632A"/>
    <w:rsid w:val="008263E5"/>
    <w:rsid w:val="00826CB0"/>
    <w:rsid w:val="0083049A"/>
    <w:rsid w:val="008372BA"/>
    <w:rsid w:val="00842D7A"/>
    <w:rsid w:val="00846C16"/>
    <w:rsid w:val="00846EF5"/>
    <w:rsid w:val="00850740"/>
    <w:rsid w:val="008509A4"/>
    <w:rsid w:val="008534BD"/>
    <w:rsid w:val="00856F6F"/>
    <w:rsid w:val="0086028B"/>
    <w:rsid w:val="008605CC"/>
    <w:rsid w:val="008608AC"/>
    <w:rsid w:val="0086094C"/>
    <w:rsid w:val="0086261D"/>
    <w:rsid w:val="008627DB"/>
    <w:rsid w:val="008629D3"/>
    <w:rsid w:val="0087000C"/>
    <w:rsid w:val="008712EC"/>
    <w:rsid w:val="00872D1A"/>
    <w:rsid w:val="00872FF6"/>
    <w:rsid w:val="00874554"/>
    <w:rsid w:val="008757D4"/>
    <w:rsid w:val="00877F3B"/>
    <w:rsid w:val="00885F2F"/>
    <w:rsid w:val="00886E7C"/>
    <w:rsid w:val="00886F05"/>
    <w:rsid w:val="00887FBB"/>
    <w:rsid w:val="00892067"/>
    <w:rsid w:val="00894802"/>
    <w:rsid w:val="00897183"/>
    <w:rsid w:val="00897196"/>
    <w:rsid w:val="00897B16"/>
    <w:rsid w:val="008A1191"/>
    <w:rsid w:val="008A171F"/>
    <w:rsid w:val="008A36EA"/>
    <w:rsid w:val="008A45F2"/>
    <w:rsid w:val="008A55ED"/>
    <w:rsid w:val="008A665D"/>
    <w:rsid w:val="008A6EC7"/>
    <w:rsid w:val="008B2708"/>
    <w:rsid w:val="008B2AF2"/>
    <w:rsid w:val="008B33AA"/>
    <w:rsid w:val="008B3874"/>
    <w:rsid w:val="008B59D8"/>
    <w:rsid w:val="008B6190"/>
    <w:rsid w:val="008B66FD"/>
    <w:rsid w:val="008B6EB3"/>
    <w:rsid w:val="008C1277"/>
    <w:rsid w:val="008C2396"/>
    <w:rsid w:val="008C3CFC"/>
    <w:rsid w:val="008C7C71"/>
    <w:rsid w:val="008D14FF"/>
    <w:rsid w:val="008D165A"/>
    <w:rsid w:val="008D3583"/>
    <w:rsid w:val="008D4A7D"/>
    <w:rsid w:val="008D7901"/>
    <w:rsid w:val="008E4E3A"/>
    <w:rsid w:val="008E6D93"/>
    <w:rsid w:val="008E7938"/>
    <w:rsid w:val="00900649"/>
    <w:rsid w:val="00905449"/>
    <w:rsid w:val="00907C65"/>
    <w:rsid w:val="009104AE"/>
    <w:rsid w:val="009154FC"/>
    <w:rsid w:val="00920193"/>
    <w:rsid w:val="009219FF"/>
    <w:rsid w:val="00925BD7"/>
    <w:rsid w:val="00931BAF"/>
    <w:rsid w:val="00932738"/>
    <w:rsid w:val="009342BE"/>
    <w:rsid w:val="009343D4"/>
    <w:rsid w:val="00934863"/>
    <w:rsid w:val="009349A4"/>
    <w:rsid w:val="009410A3"/>
    <w:rsid w:val="009435F7"/>
    <w:rsid w:val="0094389E"/>
    <w:rsid w:val="009451A8"/>
    <w:rsid w:val="00946D6D"/>
    <w:rsid w:val="0094777D"/>
    <w:rsid w:val="00947AF1"/>
    <w:rsid w:val="00952D3E"/>
    <w:rsid w:val="009537D1"/>
    <w:rsid w:val="009555E2"/>
    <w:rsid w:val="00956388"/>
    <w:rsid w:val="00960402"/>
    <w:rsid w:val="0096062D"/>
    <w:rsid w:val="00963920"/>
    <w:rsid w:val="00965119"/>
    <w:rsid w:val="00966B0B"/>
    <w:rsid w:val="00970E6E"/>
    <w:rsid w:val="009737BA"/>
    <w:rsid w:val="009759B4"/>
    <w:rsid w:val="00980755"/>
    <w:rsid w:val="0098093B"/>
    <w:rsid w:val="00982796"/>
    <w:rsid w:val="0098335F"/>
    <w:rsid w:val="00984F5C"/>
    <w:rsid w:val="00985FFE"/>
    <w:rsid w:val="00986546"/>
    <w:rsid w:val="00991A03"/>
    <w:rsid w:val="009944FD"/>
    <w:rsid w:val="00994D17"/>
    <w:rsid w:val="00996C2D"/>
    <w:rsid w:val="00997EAB"/>
    <w:rsid w:val="009A2F58"/>
    <w:rsid w:val="009A3304"/>
    <w:rsid w:val="009A3679"/>
    <w:rsid w:val="009A39B6"/>
    <w:rsid w:val="009A3DCA"/>
    <w:rsid w:val="009B0D7C"/>
    <w:rsid w:val="009B22AF"/>
    <w:rsid w:val="009B785D"/>
    <w:rsid w:val="009C0CE4"/>
    <w:rsid w:val="009C1584"/>
    <w:rsid w:val="009C17C7"/>
    <w:rsid w:val="009C2664"/>
    <w:rsid w:val="009C76F4"/>
    <w:rsid w:val="009D262C"/>
    <w:rsid w:val="009D346B"/>
    <w:rsid w:val="009D39C7"/>
    <w:rsid w:val="009D3D9B"/>
    <w:rsid w:val="009D7084"/>
    <w:rsid w:val="009E16FF"/>
    <w:rsid w:val="009E2D3D"/>
    <w:rsid w:val="009E3919"/>
    <w:rsid w:val="009E3EF8"/>
    <w:rsid w:val="009E4AC0"/>
    <w:rsid w:val="009E673F"/>
    <w:rsid w:val="009F5A8C"/>
    <w:rsid w:val="009F6976"/>
    <w:rsid w:val="00A0110F"/>
    <w:rsid w:val="00A05029"/>
    <w:rsid w:val="00A10C7A"/>
    <w:rsid w:val="00A12C75"/>
    <w:rsid w:val="00A13583"/>
    <w:rsid w:val="00A150C7"/>
    <w:rsid w:val="00A17554"/>
    <w:rsid w:val="00A21239"/>
    <w:rsid w:val="00A214C7"/>
    <w:rsid w:val="00A21CC9"/>
    <w:rsid w:val="00A32E53"/>
    <w:rsid w:val="00A35981"/>
    <w:rsid w:val="00A36258"/>
    <w:rsid w:val="00A362DE"/>
    <w:rsid w:val="00A36784"/>
    <w:rsid w:val="00A37721"/>
    <w:rsid w:val="00A432A2"/>
    <w:rsid w:val="00A43B50"/>
    <w:rsid w:val="00A46A9D"/>
    <w:rsid w:val="00A50085"/>
    <w:rsid w:val="00A51A45"/>
    <w:rsid w:val="00A51D13"/>
    <w:rsid w:val="00A52769"/>
    <w:rsid w:val="00A52B23"/>
    <w:rsid w:val="00A53FF7"/>
    <w:rsid w:val="00A56395"/>
    <w:rsid w:val="00A56EAF"/>
    <w:rsid w:val="00A5789F"/>
    <w:rsid w:val="00A6022B"/>
    <w:rsid w:val="00A60502"/>
    <w:rsid w:val="00A6221D"/>
    <w:rsid w:val="00A627F3"/>
    <w:rsid w:val="00A64A95"/>
    <w:rsid w:val="00A743B8"/>
    <w:rsid w:val="00A74D96"/>
    <w:rsid w:val="00A75083"/>
    <w:rsid w:val="00A75571"/>
    <w:rsid w:val="00A75729"/>
    <w:rsid w:val="00A76CA2"/>
    <w:rsid w:val="00A8392C"/>
    <w:rsid w:val="00A84EB3"/>
    <w:rsid w:val="00A91E38"/>
    <w:rsid w:val="00A93456"/>
    <w:rsid w:val="00A934D5"/>
    <w:rsid w:val="00A95EF5"/>
    <w:rsid w:val="00A968F3"/>
    <w:rsid w:val="00AB0F34"/>
    <w:rsid w:val="00AB1203"/>
    <w:rsid w:val="00AB4FE9"/>
    <w:rsid w:val="00AB50A7"/>
    <w:rsid w:val="00AB544E"/>
    <w:rsid w:val="00AB6B8E"/>
    <w:rsid w:val="00AC49E0"/>
    <w:rsid w:val="00AC5F4F"/>
    <w:rsid w:val="00AC6209"/>
    <w:rsid w:val="00AC7D2C"/>
    <w:rsid w:val="00AD1543"/>
    <w:rsid w:val="00AD44D4"/>
    <w:rsid w:val="00AD49A0"/>
    <w:rsid w:val="00AD5229"/>
    <w:rsid w:val="00AD7693"/>
    <w:rsid w:val="00AE03E7"/>
    <w:rsid w:val="00AE0D7F"/>
    <w:rsid w:val="00AE13CB"/>
    <w:rsid w:val="00AE2A95"/>
    <w:rsid w:val="00AE303D"/>
    <w:rsid w:val="00AE42DD"/>
    <w:rsid w:val="00AE466D"/>
    <w:rsid w:val="00AE509E"/>
    <w:rsid w:val="00AE763D"/>
    <w:rsid w:val="00AF063A"/>
    <w:rsid w:val="00AF2D09"/>
    <w:rsid w:val="00AF3AF8"/>
    <w:rsid w:val="00AF4367"/>
    <w:rsid w:val="00AF6B33"/>
    <w:rsid w:val="00B00621"/>
    <w:rsid w:val="00B00663"/>
    <w:rsid w:val="00B01C6E"/>
    <w:rsid w:val="00B05989"/>
    <w:rsid w:val="00B06733"/>
    <w:rsid w:val="00B06971"/>
    <w:rsid w:val="00B07A66"/>
    <w:rsid w:val="00B15D8D"/>
    <w:rsid w:val="00B16BDD"/>
    <w:rsid w:val="00B203EE"/>
    <w:rsid w:val="00B23752"/>
    <w:rsid w:val="00B25230"/>
    <w:rsid w:val="00B2547D"/>
    <w:rsid w:val="00B302C4"/>
    <w:rsid w:val="00B304F7"/>
    <w:rsid w:val="00B31765"/>
    <w:rsid w:val="00B31A7F"/>
    <w:rsid w:val="00B31E8A"/>
    <w:rsid w:val="00B32CA2"/>
    <w:rsid w:val="00B32D49"/>
    <w:rsid w:val="00B33A6B"/>
    <w:rsid w:val="00B431F4"/>
    <w:rsid w:val="00B43248"/>
    <w:rsid w:val="00B44316"/>
    <w:rsid w:val="00B500E4"/>
    <w:rsid w:val="00B51059"/>
    <w:rsid w:val="00B51D18"/>
    <w:rsid w:val="00B536F9"/>
    <w:rsid w:val="00B56301"/>
    <w:rsid w:val="00B57BA1"/>
    <w:rsid w:val="00B62FD8"/>
    <w:rsid w:val="00B6315F"/>
    <w:rsid w:val="00B63ADB"/>
    <w:rsid w:val="00B6419B"/>
    <w:rsid w:val="00B67D4E"/>
    <w:rsid w:val="00B708EC"/>
    <w:rsid w:val="00B746A5"/>
    <w:rsid w:val="00B749D1"/>
    <w:rsid w:val="00B76AE3"/>
    <w:rsid w:val="00B76EFF"/>
    <w:rsid w:val="00B8104F"/>
    <w:rsid w:val="00B81CD5"/>
    <w:rsid w:val="00B826CD"/>
    <w:rsid w:val="00B83BD5"/>
    <w:rsid w:val="00B84EDC"/>
    <w:rsid w:val="00B918B7"/>
    <w:rsid w:val="00B93DA0"/>
    <w:rsid w:val="00B9792F"/>
    <w:rsid w:val="00BA1D4D"/>
    <w:rsid w:val="00BA382B"/>
    <w:rsid w:val="00BA4590"/>
    <w:rsid w:val="00BA760F"/>
    <w:rsid w:val="00BB04CA"/>
    <w:rsid w:val="00BB1E6E"/>
    <w:rsid w:val="00BB355D"/>
    <w:rsid w:val="00BB67B4"/>
    <w:rsid w:val="00BB6C21"/>
    <w:rsid w:val="00BB74A8"/>
    <w:rsid w:val="00BC0A32"/>
    <w:rsid w:val="00BC1F6D"/>
    <w:rsid w:val="00BC24DC"/>
    <w:rsid w:val="00BC322D"/>
    <w:rsid w:val="00BC3AF7"/>
    <w:rsid w:val="00BC46FD"/>
    <w:rsid w:val="00BC77BC"/>
    <w:rsid w:val="00BC7ADA"/>
    <w:rsid w:val="00BD3A29"/>
    <w:rsid w:val="00BD588C"/>
    <w:rsid w:val="00BD5983"/>
    <w:rsid w:val="00BD7E61"/>
    <w:rsid w:val="00BE43C9"/>
    <w:rsid w:val="00BE4A6B"/>
    <w:rsid w:val="00BE563D"/>
    <w:rsid w:val="00BE6EED"/>
    <w:rsid w:val="00BF0595"/>
    <w:rsid w:val="00BF2ACF"/>
    <w:rsid w:val="00C0148A"/>
    <w:rsid w:val="00C02534"/>
    <w:rsid w:val="00C02F0E"/>
    <w:rsid w:val="00C03505"/>
    <w:rsid w:val="00C05B92"/>
    <w:rsid w:val="00C0770D"/>
    <w:rsid w:val="00C07A7B"/>
    <w:rsid w:val="00C119E5"/>
    <w:rsid w:val="00C14E4D"/>
    <w:rsid w:val="00C1664C"/>
    <w:rsid w:val="00C169B1"/>
    <w:rsid w:val="00C171A0"/>
    <w:rsid w:val="00C21002"/>
    <w:rsid w:val="00C2176A"/>
    <w:rsid w:val="00C24902"/>
    <w:rsid w:val="00C24D6C"/>
    <w:rsid w:val="00C26B00"/>
    <w:rsid w:val="00C278B4"/>
    <w:rsid w:val="00C27AD0"/>
    <w:rsid w:val="00C31E63"/>
    <w:rsid w:val="00C32556"/>
    <w:rsid w:val="00C32802"/>
    <w:rsid w:val="00C434C5"/>
    <w:rsid w:val="00C5136D"/>
    <w:rsid w:val="00C517E6"/>
    <w:rsid w:val="00C5463D"/>
    <w:rsid w:val="00C54C6A"/>
    <w:rsid w:val="00C6053B"/>
    <w:rsid w:val="00C609FF"/>
    <w:rsid w:val="00C60FAB"/>
    <w:rsid w:val="00C653D8"/>
    <w:rsid w:val="00C711EC"/>
    <w:rsid w:val="00C72EAE"/>
    <w:rsid w:val="00C733D1"/>
    <w:rsid w:val="00C73A86"/>
    <w:rsid w:val="00C73DB9"/>
    <w:rsid w:val="00C74898"/>
    <w:rsid w:val="00C805FE"/>
    <w:rsid w:val="00C808A2"/>
    <w:rsid w:val="00C823A2"/>
    <w:rsid w:val="00C83159"/>
    <w:rsid w:val="00C85687"/>
    <w:rsid w:val="00C914EB"/>
    <w:rsid w:val="00C9180B"/>
    <w:rsid w:val="00C92FF5"/>
    <w:rsid w:val="00C94886"/>
    <w:rsid w:val="00C94ED0"/>
    <w:rsid w:val="00C957FD"/>
    <w:rsid w:val="00C95D35"/>
    <w:rsid w:val="00C96160"/>
    <w:rsid w:val="00C978AF"/>
    <w:rsid w:val="00CA0532"/>
    <w:rsid w:val="00CA21B9"/>
    <w:rsid w:val="00CA7268"/>
    <w:rsid w:val="00CB0ABB"/>
    <w:rsid w:val="00CB23A7"/>
    <w:rsid w:val="00CB24BF"/>
    <w:rsid w:val="00CB402D"/>
    <w:rsid w:val="00CB49A2"/>
    <w:rsid w:val="00CB68FB"/>
    <w:rsid w:val="00CC4A15"/>
    <w:rsid w:val="00CC59F4"/>
    <w:rsid w:val="00CC6C2F"/>
    <w:rsid w:val="00CC6FB4"/>
    <w:rsid w:val="00CC7EE7"/>
    <w:rsid w:val="00CD3055"/>
    <w:rsid w:val="00CD3830"/>
    <w:rsid w:val="00CD43D2"/>
    <w:rsid w:val="00CD7094"/>
    <w:rsid w:val="00CE0D69"/>
    <w:rsid w:val="00CE12ED"/>
    <w:rsid w:val="00CE4936"/>
    <w:rsid w:val="00CF5B77"/>
    <w:rsid w:val="00D019CF"/>
    <w:rsid w:val="00D024DD"/>
    <w:rsid w:val="00D034D6"/>
    <w:rsid w:val="00D0359E"/>
    <w:rsid w:val="00D03CF9"/>
    <w:rsid w:val="00D049AC"/>
    <w:rsid w:val="00D061BA"/>
    <w:rsid w:val="00D10955"/>
    <w:rsid w:val="00D12411"/>
    <w:rsid w:val="00D169AA"/>
    <w:rsid w:val="00D20E1E"/>
    <w:rsid w:val="00D21BEE"/>
    <w:rsid w:val="00D22A14"/>
    <w:rsid w:val="00D233DC"/>
    <w:rsid w:val="00D24B9F"/>
    <w:rsid w:val="00D31FCA"/>
    <w:rsid w:val="00D3266A"/>
    <w:rsid w:val="00D32A01"/>
    <w:rsid w:val="00D33709"/>
    <w:rsid w:val="00D40BAC"/>
    <w:rsid w:val="00D42737"/>
    <w:rsid w:val="00D42952"/>
    <w:rsid w:val="00D430A3"/>
    <w:rsid w:val="00D434CE"/>
    <w:rsid w:val="00D44A9D"/>
    <w:rsid w:val="00D46379"/>
    <w:rsid w:val="00D46A88"/>
    <w:rsid w:val="00D478CA"/>
    <w:rsid w:val="00D53213"/>
    <w:rsid w:val="00D57F69"/>
    <w:rsid w:val="00D60394"/>
    <w:rsid w:val="00D628B5"/>
    <w:rsid w:val="00D71C76"/>
    <w:rsid w:val="00D73260"/>
    <w:rsid w:val="00D73FBD"/>
    <w:rsid w:val="00D809E3"/>
    <w:rsid w:val="00D8160F"/>
    <w:rsid w:val="00D847E9"/>
    <w:rsid w:val="00D855B5"/>
    <w:rsid w:val="00D85C0D"/>
    <w:rsid w:val="00D86EDE"/>
    <w:rsid w:val="00D920FC"/>
    <w:rsid w:val="00D924D2"/>
    <w:rsid w:val="00D93EC8"/>
    <w:rsid w:val="00D94D8A"/>
    <w:rsid w:val="00D95089"/>
    <w:rsid w:val="00D9627A"/>
    <w:rsid w:val="00D97676"/>
    <w:rsid w:val="00DA0D7C"/>
    <w:rsid w:val="00DA3655"/>
    <w:rsid w:val="00DA42DA"/>
    <w:rsid w:val="00DA4E0A"/>
    <w:rsid w:val="00DA53B0"/>
    <w:rsid w:val="00DA64DD"/>
    <w:rsid w:val="00DB2927"/>
    <w:rsid w:val="00DB4DDB"/>
    <w:rsid w:val="00DB73DB"/>
    <w:rsid w:val="00DC2DA6"/>
    <w:rsid w:val="00DC750C"/>
    <w:rsid w:val="00DC7E12"/>
    <w:rsid w:val="00DD130E"/>
    <w:rsid w:val="00DD1BBC"/>
    <w:rsid w:val="00DD33E9"/>
    <w:rsid w:val="00DD4724"/>
    <w:rsid w:val="00DD64ED"/>
    <w:rsid w:val="00DD7440"/>
    <w:rsid w:val="00DE035E"/>
    <w:rsid w:val="00DE1E0D"/>
    <w:rsid w:val="00DE5401"/>
    <w:rsid w:val="00DE7D64"/>
    <w:rsid w:val="00DF0321"/>
    <w:rsid w:val="00DF1D83"/>
    <w:rsid w:val="00DF3978"/>
    <w:rsid w:val="00DF39F4"/>
    <w:rsid w:val="00DF746E"/>
    <w:rsid w:val="00DF7E36"/>
    <w:rsid w:val="00E00209"/>
    <w:rsid w:val="00E040AA"/>
    <w:rsid w:val="00E11D36"/>
    <w:rsid w:val="00E167BB"/>
    <w:rsid w:val="00E17F28"/>
    <w:rsid w:val="00E24639"/>
    <w:rsid w:val="00E3136D"/>
    <w:rsid w:val="00E3139E"/>
    <w:rsid w:val="00E31CF9"/>
    <w:rsid w:val="00E340AD"/>
    <w:rsid w:val="00E35C9A"/>
    <w:rsid w:val="00E35E10"/>
    <w:rsid w:val="00E37E35"/>
    <w:rsid w:val="00E403C0"/>
    <w:rsid w:val="00E4393F"/>
    <w:rsid w:val="00E44002"/>
    <w:rsid w:val="00E45FF9"/>
    <w:rsid w:val="00E46F1A"/>
    <w:rsid w:val="00E51BE6"/>
    <w:rsid w:val="00E52F16"/>
    <w:rsid w:val="00E54108"/>
    <w:rsid w:val="00E546A1"/>
    <w:rsid w:val="00E56220"/>
    <w:rsid w:val="00E61D1E"/>
    <w:rsid w:val="00E625D9"/>
    <w:rsid w:val="00E63B01"/>
    <w:rsid w:val="00E66246"/>
    <w:rsid w:val="00E66EC3"/>
    <w:rsid w:val="00E70A14"/>
    <w:rsid w:val="00E7269A"/>
    <w:rsid w:val="00E732B0"/>
    <w:rsid w:val="00E807F8"/>
    <w:rsid w:val="00E81532"/>
    <w:rsid w:val="00E820A5"/>
    <w:rsid w:val="00E85E7A"/>
    <w:rsid w:val="00E8670C"/>
    <w:rsid w:val="00E867AE"/>
    <w:rsid w:val="00E96076"/>
    <w:rsid w:val="00E96817"/>
    <w:rsid w:val="00EA2620"/>
    <w:rsid w:val="00EA449D"/>
    <w:rsid w:val="00EA7007"/>
    <w:rsid w:val="00EB0DAB"/>
    <w:rsid w:val="00EB2659"/>
    <w:rsid w:val="00EB285B"/>
    <w:rsid w:val="00EB2973"/>
    <w:rsid w:val="00EB3ECB"/>
    <w:rsid w:val="00EB556F"/>
    <w:rsid w:val="00EB5D02"/>
    <w:rsid w:val="00EB673A"/>
    <w:rsid w:val="00EB77E0"/>
    <w:rsid w:val="00ED0A20"/>
    <w:rsid w:val="00ED0EA2"/>
    <w:rsid w:val="00ED1CDB"/>
    <w:rsid w:val="00ED20C7"/>
    <w:rsid w:val="00ED3396"/>
    <w:rsid w:val="00ED4610"/>
    <w:rsid w:val="00ED46C7"/>
    <w:rsid w:val="00ED598B"/>
    <w:rsid w:val="00ED5F36"/>
    <w:rsid w:val="00ED72A6"/>
    <w:rsid w:val="00ED76D2"/>
    <w:rsid w:val="00EE25EB"/>
    <w:rsid w:val="00EE2ABB"/>
    <w:rsid w:val="00EE55DA"/>
    <w:rsid w:val="00EE604D"/>
    <w:rsid w:val="00EE6718"/>
    <w:rsid w:val="00EE6A58"/>
    <w:rsid w:val="00EF28CB"/>
    <w:rsid w:val="00EF5246"/>
    <w:rsid w:val="00EF759A"/>
    <w:rsid w:val="00EF7652"/>
    <w:rsid w:val="00EF798E"/>
    <w:rsid w:val="00F01712"/>
    <w:rsid w:val="00F01CDC"/>
    <w:rsid w:val="00F0778B"/>
    <w:rsid w:val="00F07E0C"/>
    <w:rsid w:val="00F07FF3"/>
    <w:rsid w:val="00F10474"/>
    <w:rsid w:val="00F155C9"/>
    <w:rsid w:val="00F20EA8"/>
    <w:rsid w:val="00F228D7"/>
    <w:rsid w:val="00F25E34"/>
    <w:rsid w:val="00F26F0B"/>
    <w:rsid w:val="00F27D5C"/>
    <w:rsid w:val="00F304B6"/>
    <w:rsid w:val="00F32444"/>
    <w:rsid w:val="00F329FC"/>
    <w:rsid w:val="00F344AB"/>
    <w:rsid w:val="00F35888"/>
    <w:rsid w:val="00F365C9"/>
    <w:rsid w:val="00F36779"/>
    <w:rsid w:val="00F37CFB"/>
    <w:rsid w:val="00F41FF6"/>
    <w:rsid w:val="00F425DD"/>
    <w:rsid w:val="00F42793"/>
    <w:rsid w:val="00F452A6"/>
    <w:rsid w:val="00F467AC"/>
    <w:rsid w:val="00F468B2"/>
    <w:rsid w:val="00F470CF"/>
    <w:rsid w:val="00F52344"/>
    <w:rsid w:val="00F52B2F"/>
    <w:rsid w:val="00F52BCC"/>
    <w:rsid w:val="00F5328F"/>
    <w:rsid w:val="00F54B10"/>
    <w:rsid w:val="00F57238"/>
    <w:rsid w:val="00F60466"/>
    <w:rsid w:val="00F62498"/>
    <w:rsid w:val="00F65677"/>
    <w:rsid w:val="00F66F05"/>
    <w:rsid w:val="00F672E0"/>
    <w:rsid w:val="00F70D3E"/>
    <w:rsid w:val="00F71C98"/>
    <w:rsid w:val="00F72E98"/>
    <w:rsid w:val="00F74BC1"/>
    <w:rsid w:val="00F75E85"/>
    <w:rsid w:val="00F776D7"/>
    <w:rsid w:val="00F81BEF"/>
    <w:rsid w:val="00F821A3"/>
    <w:rsid w:val="00F93AA8"/>
    <w:rsid w:val="00FA05A6"/>
    <w:rsid w:val="00FA08D0"/>
    <w:rsid w:val="00FA24FF"/>
    <w:rsid w:val="00FA49B3"/>
    <w:rsid w:val="00FA5D82"/>
    <w:rsid w:val="00FA5E59"/>
    <w:rsid w:val="00FA6C29"/>
    <w:rsid w:val="00FA75D1"/>
    <w:rsid w:val="00FA7F70"/>
    <w:rsid w:val="00FB7390"/>
    <w:rsid w:val="00FB7687"/>
    <w:rsid w:val="00FB7BED"/>
    <w:rsid w:val="00FC12C3"/>
    <w:rsid w:val="00FC2D8C"/>
    <w:rsid w:val="00FC604B"/>
    <w:rsid w:val="00FC6D06"/>
    <w:rsid w:val="00FD1347"/>
    <w:rsid w:val="00FD19F5"/>
    <w:rsid w:val="00FD274C"/>
    <w:rsid w:val="00FE08C7"/>
    <w:rsid w:val="00FE1508"/>
    <w:rsid w:val="00FE6380"/>
    <w:rsid w:val="00FF2526"/>
    <w:rsid w:val="00FF3B2F"/>
    <w:rsid w:val="00FF55FC"/>
    <w:rsid w:val="00FF5DAB"/>
    <w:rsid w:val="00FF6799"/>
    <w:rsid w:val="00FF774F"/>
    <w:rsid w:val="01B4EAA4"/>
    <w:rsid w:val="055A1CEF"/>
    <w:rsid w:val="074074FA"/>
    <w:rsid w:val="0B839F84"/>
    <w:rsid w:val="1B8A964E"/>
    <w:rsid w:val="1D867537"/>
    <w:rsid w:val="23AF471C"/>
    <w:rsid w:val="23CC972A"/>
    <w:rsid w:val="25890959"/>
    <w:rsid w:val="25B39135"/>
    <w:rsid w:val="32EBD5EF"/>
    <w:rsid w:val="36FF87E6"/>
    <w:rsid w:val="398610D8"/>
    <w:rsid w:val="39C34209"/>
    <w:rsid w:val="3B876A67"/>
    <w:rsid w:val="40B848AA"/>
    <w:rsid w:val="42B3FFF8"/>
    <w:rsid w:val="43D74FCD"/>
    <w:rsid w:val="4D3C4FFF"/>
    <w:rsid w:val="50934C37"/>
    <w:rsid w:val="5A016C6E"/>
    <w:rsid w:val="5F4E7F27"/>
    <w:rsid w:val="67B8C0EF"/>
    <w:rsid w:val="7105DE57"/>
    <w:rsid w:val="74BAF25D"/>
    <w:rsid w:val="7D846821"/>
    <w:rsid w:val="7F894A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E54B5"/>
  <w15:docId w15:val="{F8704B00-902A-43D5-B909-27D1974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6380"/>
    <w:pPr>
      <w:suppressAutoHyphens/>
      <w:autoSpaceDN w:val="0"/>
      <w:spacing w:after="160"/>
      <w:textAlignment w:val="baseline"/>
    </w:pPr>
    <w:rPr>
      <w:rFonts w:ascii="Calibri" w:eastAsia="Calibri" w:hAnsi="Calibri"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 List,FooterText,numbered,List Paragraph1,Paragraphe de liste1,lp1,Numerowanie,L1,Akapit z listą5,Podsis rysunku,normalny tekst,Obiekt,BulletC,Akapit z listą31,NOWY,Akapit z listą32,Akapit z listą2,Akapit z listą BS,sw tekst"/>
    <w:basedOn w:val="Normalny"/>
    <w:link w:val="AkapitzlistZnak"/>
    <w:uiPriority w:val="34"/>
    <w:qFormat/>
    <w:pPr>
      <w:ind w:left="720"/>
      <w:contextualSpacing/>
    </w:pPr>
  </w:style>
  <w:style w:type="paragraph" w:styleId="Nagwek">
    <w:name w:val="header"/>
    <w:basedOn w:val="Normalny"/>
    <w:link w:val="NagwekZnak"/>
    <w:uiPriority w:val="99"/>
    <w:unhideWhenUsed/>
    <w:rsid w:val="002B57C8"/>
    <w:pPr>
      <w:tabs>
        <w:tab w:val="center" w:pos="4536"/>
        <w:tab w:val="right" w:pos="9072"/>
      </w:tabs>
      <w:spacing w:after="0"/>
    </w:pPr>
  </w:style>
  <w:style w:type="character" w:customStyle="1" w:styleId="NagwekZnak">
    <w:name w:val="Nagłówek Znak"/>
    <w:basedOn w:val="Domylnaczcionkaakapitu"/>
    <w:link w:val="Nagwek"/>
    <w:uiPriority w:val="99"/>
    <w:rsid w:val="002B57C8"/>
    <w:rPr>
      <w:rFonts w:ascii="Calibri" w:eastAsia="Calibri" w:hAnsi="Calibri" w:cs="Times New Roman"/>
      <w:sz w:val="22"/>
      <w:szCs w:val="22"/>
      <w:lang w:eastAsia="en-US"/>
    </w:rPr>
  </w:style>
  <w:style w:type="paragraph" w:styleId="Stopka">
    <w:name w:val="footer"/>
    <w:basedOn w:val="Normalny"/>
    <w:link w:val="StopkaZnak"/>
    <w:uiPriority w:val="99"/>
    <w:unhideWhenUsed/>
    <w:rsid w:val="002B57C8"/>
    <w:pPr>
      <w:tabs>
        <w:tab w:val="center" w:pos="4536"/>
        <w:tab w:val="right" w:pos="9072"/>
      </w:tabs>
      <w:spacing w:after="0"/>
    </w:pPr>
  </w:style>
  <w:style w:type="character" w:customStyle="1" w:styleId="StopkaZnak">
    <w:name w:val="Stopka Znak"/>
    <w:basedOn w:val="Domylnaczcionkaakapitu"/>
    <w:link w:val="Stopka"/>
    <w:uiPriority w:val="99"/>
    <w:rsid w:val="002B57C8"/>
    <w:rPr>
      <w:rFonts w:ascii="Calibri" w:eastAsia="Calibri" w:hAnsi="Calibri" w:cs="Times New Roman"/>
      <w:sz w:val="22"/>
      <w:szCs w:val="22"/>
      <w:lang w:eastAsia="en-US"/>
    </w:rPr>
  </w:style>
  <w:style w:type="paragraph" w:customStyle="1" w:styleId="Default">
    <w:name w:val="Default"/>
    <w:rsid w:val="0086261D"/>
    <w:pPr>
      <w:autoSpaceDE w:val="0"/>
      <w:autoSpaceDN w:val="0"/>
      <w:adjustRightInd w:val="0"/>
    </w:pPr>
    <w:rPr>
      <w:rFonts w:ascii="Arial" w:eastAsia="Times New Roman" w:hAnsi="Arial" w:cs="Arial"/>
      <w:color w:val="000000"/>
      <w:sz w:val="24"/>
      <w:szCs w:val="24"/>
    </w:rPr>
  </w:style>
  <w:style w:type="paragraph" w:styleId="Tekstkomentarza">
    <w:name w:val="annotation text"/>
    <w:basedOn w:val="Normalny"/>
    <w:link w:val="TekstkomentarzaZnak"/>
    <w:uiPriority w:val="99"/>
    <w:unhideWhenUsed/>
    <w:rsid w:val="007B4971"/>
    <w:rPr>
      <w:sz w:val="20"/>
      <w:szCs w:val="20"/>
    </w:rPr>
  </w:style>
  <w:style w:type="character" w:customStyle="1" w:styleId="TekstkomentarzaZnak">
    <w:name w:val="Tekst komentarza Znak"/>
    <w:basedOn w:val="Domylnaczcionkaakapitu"/>
    <w:link w:val="Tekstkomentarza"/>
    <w:uiPriority w:val="99"/>
    <w:rsid w:val="007B4971"/>
    <w:rPr>
      <w:rFonts w:ascii="Calibri" w:eastAsia="Calibri" w:hAnsi="Calibri" w:cs="Times New Roman"/>
      <w:lang w:eastAsia="en-US"/>
    </w:rPr>
  </w:style>
  <w:style w:type="character" w:styleId="Odwoaniedokomentarza">
    <w:name w:val="annotation reference"/>
    <w:basedOn w:val="Domylnaczcionkaakapitu"/>
    <w:uiPriority w:val="99"/>
    <w:semiHidden/>
    <w:unhideWhenUsed/>
    <w:rsid w:val="007B4971"/>
    <w:rPr>
      <w:sz w:val="16"/>
      <w:szCs w:val="16"/>
    </w:rPr>
  </w:style>
  <w:style w:type="paragraph" w:styleId="Tematkomentarza">
    <w:name w:val="annotation subject"/>
    <w:basedOn w:val="Tekstkomentarza"/>
    <w:next w:val="Tekstkomentarza"/>
    <w:link w:val="TematkomentarzaZnak"/>
    <w:uiPriority w:val="99"/>
    <w:semiHidden/>
    <w:unhideWhenUsed/>
    <w:rsid w:val="005F2C62"/>
    <w:rPr>
      <w:b/>
      <w:bCs/>
    </w:rPr>
  </w:style>
  <w:style w:type="character" w:customStyle="1" w:styleId="TematkomentarzaZnak">
    <w:name w:val="Temat komentarza Znak"/>
    <w:basedOn w:val="TekstkomentarzaZnak"/>
    <w:link w:val="Tematkomentarza"/>
    <w:uiPriority w:val="99"/>
    <w:semiHidden/>
    <w:rsid w:val="005F2C62"/>
    <w:rPr>
      <w:rFonts w:ascii="Calibri" w:eastAsia="Calibri" w:hAnsi="Calibri" w:cs="Times New Roman"/>
      <w:b/>
      <w:bCs/>
      <w:lang w:eastAsia="en-US"/>
    </w:rPr>
  </w:style>
  <w:style w:type="character" w:styleId="Wzmianka">
    <w:name w:val="Mention"/>
    <w:basedOn w:val="Domylnaczcionkaakapitu"/>
    <w:uiPriority w:val="99"/>
    <w:unhideWhenUsed/>
    <w:rsid w:val="00FF6799"/>
    <w:rPr>
      <w:color w:val="2B579A"/>
      <w:shd w:val="clear" w:color="auto" w:fill="E1DFDD"/>
    </w:rPr>
  </w:style>
  <w:style w:type="paragraph" w:styleId="HTML-wstpniesformatowany">
    <w:name w:val="HTML Preformatted"/>
    <w:basedOn w:val="Normalny"/>
    <w:link w:val="HTML-wstpniesformatowanyZnak"/>
    <w:uiPriority w:val="99"/>
    <w:semiHidden/>
    <w:unhideWhenUsed/>
    <w:rsid w:val="0069586A"/>
    <w:pPr>
      <w:spacing w:after="0"/>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69586A"/>
    <w:rPr>
      <w:rFonts w:ascii="Consolas" w:eastAsia="Calibri" w:hAnsi="Consolas" w:cs="Times New Roman"/>
      <w:lang w:eastAsia="en-US"/>
    </w:rPr>
  </w:style>
  <w:style w:type="character" w:customStyle="1" w:styleId="AkapitzlistZnak">
    <w:name w:val="Akapit z listą Znak"/>
    <w:aliases w:val="Bullet List Znak,FooterText Znak,numbered Znak,List Paragraph1 Znak,Paragraphe de liste1 Znak,lp1 Znak,Numerowanie Znak,L1 Znak,Akapit z listą5 Znak,Podsis rysunku Znak,normalny tekst Znak,Obiekt Znak,BulletC Znak,NOWY Znak"/>
    <w:link w:val="Akapitzlist"/>
    <w:uiPriority w:val="34"/>
    <w:qFormat/>
    <w:locked/>
    <w:rsid w:val="00275C6C"/>
    <w:rPr>
      <w:rFonts w:ascii="Calibri" w:eastAsia="Calibri" w:hAnsi="Calibri" w:cs="Times New Roman"/>
      <w:sz w:val="22"/>
      <w:szCs w:val="22"/>
      <w:lang w:eastAsia="en-US"/>
    </w:rPr>
  </w:style>
  <w:style w:type="table" w:styleId="Tabela-Siatka">
    <w:name w:val="Table Grid"/>
    <w:basedOn w:val="Standardowy"/>
    <w:uiPriority w:val="39"/>
    <w:rsid w:val="007F48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item">
    <w:name w:val="listitem"/>
    <w:basedOn w:val="Normalny"/>
    <w:rsid w:val="00A8392C"/>
    <w:pPr>
      <w:suppressAutoHyphens w:val="0"/>
      <w:autoSpaceDN/>
      <w:spacing w:before="100" w:beforeAutospacing="1" w:after="100" w:afterAutospacing="1"/>
      <w:textAlignment w:val="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rsid w:val="00A8392C"/>
    <w:pPr>
      <w:suppressAutoHyphens w:val="0"/>
      <w:autoSpaceDN/>
      <w:spacing w:before="100" w:beforeAutospacing="1" w:after="100" w:afterAutospacing="1"/>
      <w:textAlignment w:val="auto"/>
    </w:pPr>
    <w:rPr>
      <w:rFonts w:ascii="Times New Roman" w:eastAsia="Times New Roman" w:hAnsi="Times New Roman"/>
      <w:sz w:val="24"/>
      <w:szCs w:val="24"/>
      <w:lang w:eastAsia="pl-PL"/>
    </w:rPr>
  </w:style>
  <w:style w:type="character" w:styleId="Pogrubienie">
    <w:name w:val="Strong"/>
    <w:basedOn w:val="Domylnaczcionkaakapitu"/>
    <w:uiPriority w:val="22"/>
    <w:qFormat/>
    <w:rsid w:val="00A8392C"/>
    <w:rPr>
      <w:b/>
      <w:bCs/>
    </w:rPr>
  </w:style>
  <w:style w:type="character" w:styleId="Hipercze">
    <w:name w:val="Hyperlink"/>
    <w:basedOn w:val="Domylnaczcionkaakapitu"/>
    <w:uiPriority w:val="99"/>
    <w:unhideWhenUsed/>
    <w:rsid w:val="00C24D6C"/>
    <w:rPr>
      <w:color w:val="0563C1" w:themeColor="hyperlink"/>
      <w:u w:val="single"/>
    </w:rPr>
  </w:style>
  <w:style w:type="character" w:styleId="Nierozpoznanawzmianka">
    <w:name w:val="Unresolved Mention"/>
    <w:basedOn w:val="Domylnaczcionkaakapitu"/>
    <w:uiPriority w:val="99"/>
    <w:semiHidden/>
    <w:unhideWhenUsed/>
    <w:rsid w:val="00C24D6C"/>
    <w:rPr>
      <w:color w:val="605E5C"/>
      <w:shd w:val="clear" w:color="auto" w:fill="E1DFDD"/>
    </w:rPr>
  </w:style>
  <w:style w:type="paragraph" w:styleId="Poprawka">
    <w:name w:val="Revision"/>
    <w:hidden/>
    <w:uiPriority w:val="99"/>
    <w:semiHidden/>
    <w:rsid w:val="004D4992"/>
    <w:rPr>
      <w:rFonts w:ascii="Calibri" w:eastAsia="Calibr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Metadata/LabelInfo.xml><?xml version="1.0" encoding="utf-8"?>
<clbl:labelList xmlns:clbl="http://schemas.microsoft.com/office/2020/mipLabelMetadata">
  <clbl:label id="{015e734b-c94d-4117-b999-42bc566cc590}" enabled="0" method="" siteId="{015e734b-c94d-4117-b999-42bc566cc590}" removed="1"/>
</clbl:labelList>
</file>

<file path=docProps/app.xml><?xml version="1.0" encoding="utf-8"?>
<Properties xmlns="http://schemas.openxmlformats.org/officeDocument/2006/extended-properties" xmlns:vt="http://schemas.openxmlformats.org/officeDocument/2006/docPropsVTypes">
  <Template>Normal</Template>
  <TotalTime>3</TotalTime>
  <Pages>45</Pages>
  <Words>9825</Words>
  <Characters>58951</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68639</CharactersWithSpaces>
  <SharedDoc>false</SharedDoc>
  <HLinks>
    <vt:vector size="42" baseType="variant">
      <vt:variant>
        <vt:i4>1638504</vt:i4>
      </vt:variant>
      <vt:variant>
        <vt:i4>18</vt:i4>
      </vt:variant>
      <vt:variant>
        <vt:i4>0</vt:i4>
      </vt:variant>
      <vt:variant>
        <vt:i4>5</vt:i4>
      </vt:variant>
      <vt:variant>
        <vt:lpwstr>mailto:mpostek@betacom.com.pl</vt:lpwstr>
      </vt:variant>
      <vt:variant>
        <vt:lpwstr/>
      </vt:variant>
      <vt:variant>
        <vt:i4>3014743</vt:i4>
      </vt:variant>
      <vt:variant>
        <vt:i4>15</vt:i4>
      </vt:variant>
      <vt:variant>
        <vt:i4>0</vt:i4>
      </vt:variant>
      <vt:variant>
        <vt:i4>5</vt:i4>
      </vt:variant>
      <vt:variant>
        <vt:lpwstr>mailto:pzdziarski@betacom.com.pl</vt:lpwstr>
      </vt:variant>
      <vt:variant>
        <vt:lpwstr/>
      </vt:variant>
      <vt:variant>
        <vt:i4>5111854</vt:i4>
      </vt:variant>
      <vt:variant>
        <vt:i4>12</vt:i4>
      </vt:variant>
      <vt:variant>
        <vt:i4>0</vt:i4>
      </vt:variant>
      <vt:variant>
        <vt:i4>5</vt:i4>
      </vt:variant>
      <vt:variant>
        <vt:lpwstr>mailto:jlabiszewski@betacom.com.pl</vt:lpwstr>
      </vt:variant>
      <vt:variant>
        <vt:lpwstr/>
      </vt:variant>
      <vt:variant>
        <vt:i4>1966187</vt:i4>
      </vt:variant>
      <vt:variant>
        <vt:i4>9</vt:i4>
      </vt:variant>
      <vt:variant>
        <vt:i4>0</vt:i4>
      </vt:variant>
      <vt:variant>
        <vt:i4>5</vt:i4>
      </vt:variant>
      <vt:variant>
        <vt:lpwstr>mailto:ppopiel@betacom.com.pl</vt:lpwstr>
      </vt:variant>
      <vt:variant>
        <vt:lpwstr/>
      </vt:variant>
      <vt:variant>
        <vt:i4>1966187</vt:i4>
      </vt:variant>
      <vt:variant>
        <vt:i4>6</vt:i4>
      </vt:variant>
      <vt:variant>
        <vt:i4>0</vt:i4>
      </vt:variant>
      <vt:variant>
        <vt:i4>5</vt:i4>
      </vt:variant>
      <vt:variant>
        <vt:lpwstr>mailto:ppopiel@betacom.com.pl</vt:lpwstr>
      </vt:variant>
      <vt:variant>
        <vt:lpwstr/>
      </vt:variant>
      <vt:variant>
        <vt:i4>5832760</vt:i4>
      </vt:variant>
      <vt:variant>
        <vt:i4>3</vt:i4>
      </vt:variant>
      <vt:variant>
        <vt:i4>0</vt:i4>
      </vt:variant>
      <vt:variant>
        <vt:i4>5</vt:i4>
      </vt:variant>
      <vt:variant>
        <vt:lpwstr>mailto:askowina@betacom.com.pl</vt:lpwstr>
      </vt:variant>
      <vt:variant>
        <vt:lpwstr/>
      </vt:variant>
      <vt:variant>
        <vt:i4>5111854</vt:i4>
      </vt:variant>
      <vt:variant>
        <vt:i4>0</vt:i4>
      </vt:variant>
      <vt:variant>
        <vt:i4>0</vt:i4>
      </vt:variant>
      <vt:variant>
        <vt:i4>5</vt:i4>
      </vt:variant>
      <vt:variant>
        <vt:lpwstr>mailto:jlabiszewski@betacom.com.pl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Pajewski</dc:creator>
  <cp:keywords/>
  <cp:lastModifiedBy>Karol Chwesiuk</cp:lastModifiedBy>
  <cp:revision>2</cp:revision>
  <cp:lastPrinted>2025-09-25T15:08:00Z</cp:lastPrinted>
  <dcterms:created xsi:type="dcterms:W3CDTF">2026-02-27T09:18:00Z</dcterms:created>
  <dcterms:modified xsi:type="dcterms:W3CDTF">2026-02-27T09:18:00Z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1045-12.2.0.20326</vt:lpwstr>
  </property>
  <property fmtid="{D5CDD505-2E9C-101B-9397-08002B2CF9AE}" pid="3" name="ICV">
    <vt:lpwstr>E3EDCCFFF26E4837B7EDF94F6E1127DF_13</vt:lpwstr>
  </property>
</Properties>
</file>